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Del="00C36372" w:rsidRDefault="00DE09EA" w:rsidP="00C36372">
      <w:pPr>
        <w:pStyle w:val="Subttulo"/>
        <w:spacing w:line="240" w:lineRule="auto"/>
        <w:rPr>
          <w:del w:id="0" w:author="Johanna Ramirez" w:date="2018-02-15T12:34:00Z"/>
          <w:rFonts w:ascii="Arial" w:hAnsi="Arial" w:cs="Arial"/>
          <w:sz w:val="36"/>
          <w:szCs w:val="36"/>
          <w:u w:val="single"/>
        </w:rPr>
        <w:pPrChange w:id="1" w:author="Johanna Ramirez" w:date="2018-02-15T12:34:00Z">
          <w:pPr/>
        </w:pPrChange>
      </w:pPr>
      <w:bookmarkStart w:id="2" w:name="_Toc228071956"/>
      <w:r w:rsidRPr="00422B9D">
        <w:rPr>
          <w:rFonts w:ascii="Arial" w:hAnsi="Arial" w:cs="Arial"/>
          <w:sz w:val="36"/>
          <w:szCs w:val="36"/>
          <w:u w:val="single"/>
        </w:rPr>
        <w:t>Formularios</w:t>
      </w:r>
      <w:bookmarkEnd w:id="2"/>
    </w:p>
    <w:p w14:paraId="3DC311C4" w14:textId="77777777" w:rsidR="00C36372" w:rsidRPr="00422B9D" w:rsidRDefault="00C36372" w:rsidP="00DE09EA">
      <w:pPr>
        <w:pStyle w:val="Subttulo"/>
        <w:spacing w:line="240" w:lineRule="auto"/>
        <w:rPr>
          <w:ins w:id="3" w:author="Johanna Ramirez" w:date="2018-02-15T12:34:00Z"/>
          <w:rFonts w:ascii="Arial" w:hAnsi="Arial" w:cs="Arial"/>
          <w:sz w:val="36"/>
          <w:szCs w:val="36"/>
          <w:u w:val="single"/>
        </w:rPr>
      </w:pPr>
    </w:p>
    <w:p w14:paraId="32B85A51" w14:textId="77777777" w:rsidR="00DE09EA" w:rsidRPr="00B51FFD" w:rsidRDefault="00DE09EA" w:rsidP="00C36372">
      <w:pPr>
        <w:pStyle w:val="Subttulo"/>
        <w:spacing w:line="240" w:lineRule="auto"/>
        <w:pPrChange w:id="4" w:author="Johanna Ramirez" w:date="2018-02-15T12:34:00Z">
          <w:pPr/>
        </w:pPrChange>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C36372">
      <w:pPr>
        <w:pStyle w:val="TDC2"/>
        <w:spacing w:after="0" w:line="276" w:lineRule="auto"/>
        <w:rPr>
          <w:rFonts w:eastAsiaTheme="minorEastAsia"/>
          <w:sz w:val="22"/>
          <w:szCs w:val="22"/>
          <w:lang w:eastAsia="es-PY"/>
        </w:rPr>
        <w:pPrChange w:id="5" w:author="Johanna Ramirez" w:date="2018-02-15T12:33:00Z">
          <w:pPr>
            <w:pStyle w:val="TDC2"/>
            <w:spacing w:after="0"/>
          </w:pPr>
        </w:pPrChange>
      </w:pPr>
      <w:r w:rsidRPr="00C1673B">
        <w:fldChar w:fldCharType="begin"/>
      </w:r>
      <w:r w:rsidRPr="00232671">
        <w:instrText xml:space="preserve"> TOC \o "1-2" \h \z \u </w:instrText>
      </w:r>
      <w:r w:rsidRPr="00C1673B">
        <w:fldChar w:fldCharType="separate"/>
      </w:r>
    </w:p>
    <w:p w14:paraId="3DFF0107" w14:textId="77777777" w:rsidR="007548DA" w:rsidRPr="00C1673B" w:rsidRDefault="00193222" w:rsidP="00C36372">
      <w:pPr>
        <w:pStyle w:val="TDC1"/>
        <w:spacing w:line="276" w:lineRule="auto"/>
        <w:rPr>
          <w:rFonts w:eastAsiaTheme="minorEastAsia"/>
          <w:i w:val="0"/>
          <w:sz w:val="22"/>
          <w:szCs w:val="22"/>
          <w:lang w:eastAsia="es-PY"/>
        </w:rPr>
        <w:pPrChange w:id="6" w:author="Johanna Ramirez" w:date="2018-02-15T12:33:00Z">
          <w:pPr>
            <w:pStyle w:val="TDC1"/>
          </w:pPr>
        </w:pPrChange>
      </w:pPr>
      <w:r>
        <w:fldChar w:fldCharType="begin"/>
      </w:r>
      <w:r>
        <w:instrText xml:space="preserve"> HYPERLINK \l "_Toc286313315"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1</w:t>
      </w:r>
    </w:p>
    <w:p w14:paraId="7AD74B19" w14:textId="77777777" w:rsidR="007548DA" w:rsidRPr="00232671" w:rsidRDefault="00193222" w:rsidP="00C36372">
      <w:pPr>
        <w:pStyle w:val="TDC2"/>
        <w:spacing w:after="0" w:line="276" w:lineRule="auto"/>
        <w:rPr>
          <w:rFonts w:eastAsiaTheme="minorEastAsia"/>
          <w:sz w:val="22"/>
          <w:szCs w:val="22"/>
          <w:lang w:eastAsia="es-PY"/>
        </w:rPr>
        <w:pPrChange w:id="7" w:author="Johanna Ramirez" w:date="2018-02-15T12:33:00Z">
          <w:pPr>
            <w:pStyle w:val="TDC2"/>
            <w:spacing w:after="0"/>
          </w:pPr>
        </w:pPrChange>
      </w:pPr>
      <w:r>
        <w:fldChar w:fldCharType="begin"/>
      </w:r>
      <w:r>
        <w:instrText xml:space="preserve"> HYPERLINK \l "_Toc286313316" </w:instrText>
      </w:r>
      <w:r>
        <w:fldChar w:fldCharType="separate"/>
      </w:r>
      <w:r w:rsidR="007548DA" w:rsidRPr="00C1673B">
        <w:rPr>
          <w:rStyle w:val="Hipervnculo"/>
          <w:color w:val="auto"/>
          <w:lang w:val="es-MX"/>
        </w:rPr>
        <w:t xml:space="preserve">Información sobre el Oferente </w:t>
      </w:r>
      <w:r w:rsidR="007548DA" w:rsidRPr="00232671">
        <w:rPr>
          <w:webHidden/>
        </w:rPr>
        <w:tab/>
      </w:r>
      <w:r>
        <w:fldChar w:fldCharType="end"/>
      </w:r>
    </w:p>
    <w:p w14:paraId="3068EAF4" w14:textId="77777777" w:rsidR="007548DA" w:rsidRPr="00C1673B" w:rsidRDefault="00193222" w:rsidP="00C36372">
      <w:pPr>
        <w:pStyle w:val="TDC1"/>
        <w:spacing w:line="276" w:lineRule="auto"/>
        <w:rPr>
          <w:rFonts w:eastAsiaTheme="minorEastAsia"/>
          <w:i w:val="0"/>
          <w:sz w:val="22"/>
          <w:szCs w:val="22"/>
          <w:lang w:eastAsia="es-PY"/>
        </w:rPr>
        <w:pPrChange w:id="8" w:author="Johanna Ramirez" w:date="2018-02-15T12:33:00Z">
          <w:pPr>
            <w:pStyle w:val="TDC1"/>
          </w:pPr>
        </w:pPrChange>
      </w:pPr>
      <w:r>
        <w:fldChar w:fldCharType="begin"/>
      </w:r>
      <w:r>
        <w:instrText xml:space="preserve"> HYPERLINK \l "_Toc286313317"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rStyle w:val="Hipervnculo"/>
          <w:i w:val="0"/>
          <w:color w:val="auto"/>
        </w:rPr>
        <w:t>2</w:t>
      </w:r>
    </w:p>
    <w:p w14:paraId="440A69A2" w14:textId="77777777" w:rsidR="007548DA" w:rsidRPr="00232671" w:rsidRDefault="00193222" w:rsidP="00C36372">
      <w:pPr>
        <w:pStyle w:val="TDC2"/>
        <w:spacing w:after="0" w:line="276" w:lineRule="auto"/>
        <w:rPr>
          <w:rFonts w:eastAsiaTheme="minorEastAsia"/>
          <w:sz w:val="22"/>
          <w:szCs w:val="22"/>
          <w:lang w:eastAsia="es-PY"/>
        </w:rPr>
        <w:pPrChange w:id="9" w:author="Johanna Ramirez" w:date="2018-02-15T12:33:00Z">
          <w:pPr>
            <w:pStyle w:val="TDC2"/>
            <w:spacing w:after="0"/>
          </w:pPr>
        </w:pPrChange>
      </w:pPr>
      <w:r>
        <w:fldChar w:fldCharType="begin"/>
      </w:r>
      <w:r>
        <w:instrText xml:space="preserve"> HYPERLINK \l "_Toc286313318" </w:instrText>
      </w:r>
      <w:r>
        <w:fldChar w:fldCharType="separate"/>
      </w:r>
      <w:r w:rsidR="007548DA" w:rsidRPr="00C1673B">
        <w:rPr>
          <w:rStyle w:val="Hipervnculo"/>
          <w:color w:val="auto"/>
        </w:rPr>
        <w:t>Información sobre los Miembros del Consorcio</w:t>
      </w:r>
      <w:r w:rsidR="007548DA" w:rsidRPr="00232671">
        <w:rPr>
          <w:webHidden/>
        </w:rPr>
        <w:tab/>
      </w:r>
      <w:r>
        <w:fldChar w:fldCharType="end"/>
      </w:r>
    </w:p>
    <w:p w14:paraId="5E834145" w14:textId="77777777" w:rsidR="007548DA" w:rsidRPr="00C1673B" w:rsidRDefault="00193222" w:rsidP="00C36372">
      <w:pPr>
        <w:pStyle w:val="TDC1"/>
        <w:spacing w:line="276" w:lineRule="auto"/>
        <w:rPr>
          <w:rFonts w:eastAsiaTheme="minorEastAsia"/>
          <w:i w:val="0"/>
          <w:sz w:val="22"/>
          <w:szCs w:val="22"/>
          <w:lang w:eastAsia="es-PY"/>
        </w:rPr>
        <w:pPrChange w:id="10" w:author="Johanna Ramirez" w:date="2018-02-15T12:33:00Z">
          <w:pPr>
            <w:pStyle w:val="TDC1"/>
          </w:pPr>
        </w:pPrChange>
      </w:pPr>
      <w:r>
        <w:fldChar w:fldCharType="begin"/>
      </w:r>
      <w:r>
        <w:instrText xml:space="preserve"> HYPERLINK \l "_Toc286313309" </w:instrText>
      </w:r>
      <w:r>
        <w:fldChar w:fldCharType="separate"/>
      </w:r>
      <w:r w:rsidR="007548DA" w:rsidRPr="00C1673B">
        <w:rPr>
          <w:rStyle w:val="Hipervnculo"/>
          <w:i w:val="0"/>
          <w:color w:val="auto"/>
        </w:rPr>
        <w:t xml:space="preserve">FORMULARIO N° </w:t>
      </w:r>
      <w:r>
        <w:rPr>
          <w:rStyle w:val="Hipervnculo"/>
          <w:i w:val="0"/>
          <w:color w:val="auto"/>
        </w:rPr>
        <w:fldChar w:fldCharType="end"/>
      </w:r>
      <w:r w:rsidR="007548DA" w:rsidRPr="00C1673B">
        <w:rPr>
          <w:rStyle w:val="Hipervnculo"/>
          <w:i w:val="0"/>
          <w:color w:val="auto"/>
        </w:rPr>
        <w:t>3</w:t>
      </w:r>
    </w:p>
    <w:p w14:paraId="6C6BD09A" w14:textId="77777777" w:rsidR="007548DA" w:rsidRPr="00232671" w:rsidRDefault="00193222" w:rsidP="00C36372">
      <w:pPr>
        <w:pStyle w:val="TDC2"/>
        <w:spacing w:after="0" w:line="276" w:lineRule="auto"/>
        <w:rPr>
          <w:rFonts w:eastAsiaTheme="minorEastAsia"/>
          <w:sz w:val="22"/>
          <w:szCs w:val="22"/>
          <w:lang w:eastAsia="es-PY"/>
        </w:rPr>
        <w:pPrChange w:id="11" w:author="Johanna Ramirez" w:date="2018-02-15T12:33:00Z">
          <w:pPr>
            <w:pStyle w:val="TDC2"/>
            <w:spacing w:after="0"/>
          </w:pPr>
        </w:pPrChange>
      </w:pPr>
      <w:r>
        <w:fldChar w:fldCharType="begin"/>
      </w:r>
      <w:r>
        <w:instrText xml:space="preserve"> HYPERLINK \l "_Toc286313310" </w:instrText>
      </w:r>
      <w:r>
        <w:fldChar w:fldCharType="separate"/>
      </w:r>
      <w:r w:rsidR="007548DA" w:rsidRPr="00C1673B">
        <w:rPr>
          <w:rStyle w:val="Hipervnculo"/>
          <w:color w:val="auto"/>
        </w:rPr>
        <w:t>Formulario de Oferta</w:t>
      </w:r>
      <w:r w:rsidR="007548DA" w:rsidRPr="00232671">
        <w:rPr>
          <w:webHidden/>
        </w:rPr>
        <w:tab/>
      </w:r>
      <w:r>
        <w:fldChar w:fldCharType="end"/>
      </w:r>
    </w:p>
    <w:p w14:paraId="7F2E8A4B" w14:textId="77777777" w:rsidR="007548DA" w:rsidRPr="00C1673B" w:rsidRDefault="00193222" w:rsidP="00C36372">
      <w:pPr>
        <w:pStyle w:val="TDC1"/>
        <w:spacing w:line="276" w:lineRule="auto"/>
        <w:rPr>
          <w:rFonts w:eastAsiaTheme="minorEastAsia"/>
          <w:i w:val="0"/>
          <w:sz w:val="22"/>
          <w:szCs w:val="22"/>
          <w:lang w:eastAsia="es-PY"/>
        </w:rPr>
        <w:pPrChange w:id="12"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rStyle w:val="Hipervnculo"/>
          <w:i w:val="0"/>
          <w:color w:val="auto"/>
        </w:rPr>
        <w:t>4</w:t>
      </w:r>
    </w:p>
    <w:p w14:paraId="377C643F" w14:textId="77777777" w:rsidR="007548DA" w:rsidRPr="00232671" w:rsidRDefault="007548DA" w:rsidP="00C36372">
      <w:pPr>
        <w:pStyle w:val="TDC2"/>
        <w:spacing w:after="0" w:line="276" w:lineRule="auto"/>
        <w:rPr>
          <w:rFonts w:eastAsiaTheme="minorEastAsia"/>
          <w:sz w:val="22"/>
          <w:szCs w:val="22"/>
          <w:lang w:eastAsia="es-PY"/>
        </w:rPr>
        <w:pPrChange w:id="13" w:author="Johanna Ramirez" w:date="2018-02-15T12:33:00Z">
          <w:pPr>
            <w:pStyle w:val="TDC2"/>
            <w:spacing w:after="0"/>
          </w:pPr>
        </w:pPrChange>
      </w:pPr>
      <w:r w:rsidRPr="00232671">
        <w:t>Composición de Precios Unitarios</w:t>
      </w:r>
      <w:r w:rsidRPr="00232671">
        <w:tab/>
      </w:r>
    </w:p>
    <w:p w14:paraId="3A1E883F" w14:textId="77777777" w:rsidR="007548DA" w:rsidRPr="00C1673B" w:rsidRDefault="00193222" w:rsidP="00C36372">
      <w:pPr>
        <w:pStyle w:val="TDC1"/>
        <w:spacing w:line="276" w:lineRule="auto"/>
        <w:rPr>
          <w:rFonts w:eastAsiaTheme="minorEastAsia"/>
          <w:i w:val="0"/>
          <w:sz w:val="22"/>
          <w:szCs w:val="22"/>
          <w:lang w:eastAsia="es-PY"/>
        </w:rPr>
        <w:pPrChange w:id="14"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5</w:t>
      </w:r>
    </w:p>
    <w:p w14:paraId="405DBE0A" w14:textId="77777777" w:rsidR="007548DA" w:rsidRPr="00232671" w:rsidRDefault="007548DA" w:rsidP="00C36372">
      <w:pPr>
        <w:pStyle w:val="TDC2"/>
        <w:spacing w:after="0" w:line="276" w:lineRule="auto"/>
        <w:rPr>
          <w:rFonts w:eastAsiaTheme="minorEastAsia"/>
          <w:sz w:val="22"/>
          <w:szCs w:val="22"/>
          <w:lang w:eastAsia="es-PY"/>
        </w:rPr>
        <w:pPrChange w:id="15" w:author="Johanna Ramirez" w:date="2018-02-15T12:33:00Z">
          <w:pPr>
            <w:pStyle w:val="TDC2"/>
            <w:spacing w:after="0"/>
          </w:pPr>
        </w:pPrChange>
      </w:pPr>
      <w:r w:rsidRPr="00232671">
        <w:t>Experiencia General en Construcción</w:t>
      </w:r>
      <w:r w:rsidRPr="00232671">
        <w:tab/>
      </w:r>
    </w:p>
    <w:p w14:paraId="675067B6" w14:textId="77777777" w:rsidR="007548DA" w:rsidRPr="00C1673B" w:rsidRDefault="00193222" w:rsidP="00C36372">
      <w:pPr>
        <w:pStyle w:val="TDC1"/>
        <w:spacing w:line="276" w:lineRule="auto"/>
        <w:rPr>
          <w:rFonts w:eastAsiaTheme="minorEastAsia"/>
          <w:i w:val="0"/>
          <w:sz w:val="22"/>
          <w:szCs w:val="22"/>
          <w:lang w:eastAsia="es-PY"/>
        </w:rPr>
        <w:pPrChange w:id="16"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6</w:t>
      </w:r>
    </w:p>
    <w:p w14:paraId="12A7A868" w14:textId="77777777" w:rsidR="007548DA" w:rsidRPr="00232671" w:rsidRDefault="007548DA" w:rsidP="00C36372">
      <w:pPr>
        <w:pStyle w:val="TDC2"/>
        <w:spacing w:after="0" w:line="276" w:lineRule="auto"/>
        <w:rPr>
          <w:rFonts w:eastAsiaTheme="minorEastAsia"/>
          <w:sz w:val="22"/>
          <w:szCs w:val="22"/>
          <w:lang w:eastAsia="es-PY"/>
        </w:rPr>
        <w:pPrChange w:id="17" w:author="Johanna Ramirez" w:date="2018-02-15T12:33:00Z">
          <w:pPr>
            <w:pStyle w:val="TDC2"/>
            <w:spacing w:after="0"/>
          </w:pPr>
        </w:pPrChange>
      </w:pPr>
      <w:r w:rsidRPr="00232671">
        <w:t>Facturación Anual Media en Construcción</w:t>
      </w:r>
      <w:r w:rsidRPr="00232671">
        <w:tab/>
      </w:r>
    </w:p>
    <w:p w14:paraId="44F457DA" w14:textId="77777777" w:rsidR="007548DA" w:rsidRPr="00C1673B" w:rsidRDefault="00193222" w:rsidP="00C36372">
      <w:pPr>
        <w:pStyle w:val="TDC1"/>
        <w:spacing w:line="276" w:lineRule="auto"/>
        <w:rPr>
          <w:rFonts w:eastAsiaTheme="minorEastAsia"/>
          <w:i w:val="0"/>
          <w:sz w:val="22"/>
          <w:szCs w:val="22"/>
          <w:lang w:eastAsia="es-PY"/>
        </w:rPr>
        <w:pPrChange w:id="18"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7</w:t>
      </w:r>
    </w:p>
    <w:p w14:paraId="6CDB1744" w14:textId="77777777" w:rsidR="007548DA" w:rsidRPr="00232671" w:rsidRDefault="007548DA" w:rsidP="00C36372">
      <w:pPr>
        <w:pStyle w:val="TDC2"/>
        <w:spacing w:after="0" w:line="276" w:lineRule="auto"/>
        <w:rPr>
          <w:rFonts w:eastAsiaTheme="minorEastAsia"/>
          <w:sz w:val="22"/>
          <w:szCs w:val="22"/>
          <w:lang w:eastAsia="es-PY"/>
        </w:rPr>
        <w:pPrChange w:id="19" w:author="Johanna Ramirez" w:date="2018-02-15T12:33:00Z">
          <w:pPr>
            <w:pStyle w:val="TDC2"/>
            <w:spacing w:after="0"/>
          </w:pPr>
        </w:pPrChange>
      </w:pPr>
      <w:r w:rsidRPr="00232671">
        <w:t>Experiencia Específica en Construcción</w:t>
      </w:r>
      <w:r w:rsidRPr="00232671">
        <w:tab/>
      </w:r>
    </w:p>
    <w:p w14:paraId="2C187A13" w14:textId="77777777" w:rsidR="007548DA" w:rsidRPr="00C1673B" w:rsidRDefault="00193222" w:rsidP="00C36372">
      <w:pPr>
        <w:pStyle w:val="TDC1"/>
        <w:spacing w:line="276" w:lineRule="auto"/>
        <w:rPr>
          <w:rFonts w:eastAsiaTheme="minorEastAsia"/>
          <w:i w:val="0"/>
          <w:sz w:val="22"/>
          <w:szCs w:val="22"/>
          <w:lang w:eastAsia="es-PY"/>
        </w:rPr>
        <w:pPrChange w:id="20" w:author="Johanna Ramirez" w:date="2018-02-15T12:33:00Z">
          <w:pPr>
            <w:pStyle w:val="TDC1"/>
          </w:pPr>
        </w:pPrChange>
      </w:pPr>
      <w:r>
        <w:fldChar w:fldCharType="begin"/>
      </w:r>
      <w:r>
        <w:instrText xml:space="preserve"> HYPERLINK \l "_Toc286</w:instrText>
      </w:r>
      <w:r>
        <w:instrText xml:space="preserve">313323"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rStyle w:val="Hipervnculo"/>
          <w:i w:val="0"/>
          <w:color w:val="auto"/>
        </w:rPr>
        <w:t>8</w:t>
      </w:r>
    </w:p>
    <w:p w14:paraId="420FF3CF" w14:textId="77777777" w:rsidR="007548DA" w:rsidRPr="00C1673B" w:rsidRDefault="007548DA" w:rsidP="00C36372">
      <w:pPr>
        <w:pStyle w:val="TDC1"/>
        <w:spacing w:line="276" w:lineRule="auto"/>
        <w:ind w:firstLine="709"/>
        <w:rPr>
          <w:b w:val="0"/>
          <w:i w:val="0"/>
        </w:rPr>
        <w:pPrChange w:id="21" w:author="Johanna Ramirez" w:date="2018-02-15T12:33:00Z">
          <w:pPr>
            <w:pStyle w:val="TDC1"/>
            <w:ind w:firstLine="709"/>
          </w:pPr>
        </w:pPrChange>
      </w:pPr>
      <w:r w:rsidRPr="00C1673B">
        <w:rPr>
          <w:b w:val="0"/>
          <w:i w:val="0"/>
        </w:rPr>
        <w:t>Situación Financiera</w:t>
      </w:r>
      <w:r w:rsidRPr="00C1673B">
        <w:rPr>
          <w:b w:val="0"/>
          <w:i w:val="0"/>
        </w:rPr>
        <w:tab/>
      </w:r>
    </w:p>
    <w:p w14:paraId="79091BEB" w14:textId="77777777" w:rsidR="007548DA" w:rsidRPr="00C1673B" w:rsidRDefault="00193222" w:rsidP="00C36372">
      <w:pPr>
        <w:pStyle w:val="TDC1"/>
        <w:spacing w:line="276" w:lineRule="auto"/>
        <w:rPr>
          <w:rFonts w:eastAsiaTheme="minorEastAsia"/>
          <w:i w:val="0"/>
          <w:sz w:val="22"/>
          <w:szCs w:val="22"/>
          <w:lang w:eastAsia="es-PY"/>
        </w:rPr>
        <w:pPrChange w:id="22"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color w:val="auto"/>
        </w:rPr>
        <w:t xml:space="preserve">FORMULARIO Nº </w:t>
      </w:r>
      <w:r>
        <w:rPr>
          <w:rStyle w:val="Hipervnculo"/>
          <w:i w:val="0"/>
          <w:color w:val="auto"/>
        </w:rPr>
        <w:fldChar w:fldCharType="end"/>
      </w:r>
      <w:r w:rsidR="007548DA" w:rsidRPr="00C1673B">
        <w:rPr>
          <w:i w:val="0"/>
        </w:rPr>
        <w:t>9</w:t>
      </w:r>
    </w:p>
    <w:p w14:paraId="6D8110C3" w14:textId="77777777" w:rsidR="007548DA" w:rsidRPr="00232671" w:rsidRDefault="007548DA" w:rsidP="00C36372">
      <w:pPr>
        <w:pStyle w:val="TDC2"/>
        <w:spacing w:after="0" w:line="276" w:lineRule="auto"/>
        <w:rPr>
          <w:rFonts w:eastAsiaTheme="minorEastAsia"/>
          <w:sz w:val="22"/>
          <w:szCs w:val="22"/>
          <w:lang w:eastAsia="es-PY"/>
        </w:rPr>
        <w:pPrChange w:id="23" w:author="Johanna Ramirez" w:date="2018-02-15T12:33:00Z">
          <w:pPr>
            <w:pStyle w:val="TDC2"/>
            <w:spacing w:after="0"/>
          </w:pPr>
        </w:pPrChange>
      </w:pPr>
      <w:r w:rsidRPr="00232671">
        <w:t>Lista de personal requerido para la obra</w:t>
      </w:r>
      <w:r w:rsidRPr="00232671">
        <w:tab/>
      </w:r>
    </w:p>
    <w:p w14:paraId="0B6CF590" w14:textId="77777777" w:rsidR="007548DA" w:rsidRPr="00C1673B" w:rsidRDefault="00193222" w:rsidP="00C36372">
      <w:pPr>
        <w:pStyle w:val="TDC1"/>
        <w:spacing w:line="276" w:lineRule="auto"/>
        <w:rPr>
          <w:rFonts w:eastAsiaTheme="minorEastAsia"/>
          <w:i w:val="0"/>
          <w:sz w:val="22"/>
          <w:szCs w:val="22"/>
          <w:lang w:eastAsia="es-PY"/>
        </w:rPr>
        <w:pPrChange w:id="24"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10</w:t>
      </w:r>
    </w:p>
    <w:p w14:paraId="6E155E5D" w14:textId="77777777" w:rsidR="007548DA" w:rsidRPr="00232671" w:rsidRDefault="007548DA" w:rsidP="00C36372">
      <w:pPr>
        <w:pStyle w:val="TDC2"/>
        <w:spacing w:after="0" w:line="276" w:lineRule="auto"/>
        <w:rPr>
          <w:rFonts w:eastAsiaTheme="minorEastAsia"/>
          <w:sz w:val="22"/>
          <w:szCs w:val="22"/>
          <w:lang w:eastAsia="es-PY"/>
        </w:rPr>
        <w:pPrChange w:id="25" w:author="Johanna Ramirez" w:date="2018-02-15T12:33:00Z">
          <w:pPr>
            <w:pStyle w:val="TDC2"/>
            <w:spacing w:after="0"/>
          </w:pPr>
        </w:pPrChange>
      </w:pPr>
      <w:r w:rsidRPr="00232671">
        <w:t>Lista de Equipos</w:t>
      </w:r>
      <w:r w:rsidRPr="00232671">
        <w:tab/>
      </w:r>
    </w:p>
    <w:p w14:paraId="44D219CF" w14:textId="77777777" w:rsidR="007548DA" w:rsidRPr="00C1673B" w:rsidRDefault="00193222" w:rsidP="00C36372">
      <w:pPr>
        <w:pStyle w:val="TDC1"/>
        <w:spacing w:line="276" w:lineRule="auto"/>
        <w:rPr>
          <w:rFonts w:eastAsiaTheme="minorEastAsia"/>
          <w:i w:val="0"/>
          <w:sz w:val="22"/>
          <w:szCs w:val="22"/>
          <w:lang w:eastAsia="es-PY"/>
        </w:rPr>
        <w:pPrChange w:id="26"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11</w:t>
      </w:r>
    </w:p>
    <w:p w14:paraId="4B34F623" w14:textId="77777777" w:rsidR="007548DA" w:rsidRPr="00232671" w:rsidRDefault="00193222" w:rsidP="00C36372">
      <w:pPr>
        <w:pStyle w:val="TDC2"/>
        <w:spacing w:after="0" w:line="276" w:lineRule="auto"/>
        <w:rPr>
          <w:rFonts w:eastAsiaTheme="minorEastAsia"/>
          <w:sz w:val="22"/>
          <w:szCs w:val="22"/>
          <w:lang w:eastAsia="es-PY"/>
        </w:rPr>
        <w:pPrChange w:id="27" w:author="Johanna Ramirez" w:date="2018-02-15T12:33:00Z">
          <w:pPr>
            <w:pStyle w:val="TDC2"/>
            <w:spacing w:after="0"/>
          </w:pPr>
        </w:pPrChange>
      </w:pPr>
      <w:r>
        <w:fldChar w:fldCharType="begin"/>
      </w:r>
      <w:r>
        <w:instrText xml:space="preserve"> HYPERLINK \l "_Toc286313332" </w:instrText>
      </w:r>
      <w:r>
        <w:fldChar w:fldCharType="separate"/>
      </w:r>
      <w:r w:rsidR="007548DA" w:rsidRPr="00232671">
        <w:rPr>
          <w:rStyle w:val="Hipervnculo"/>
        </w:rPr>
        <w:t>Cronograma de Utilización de Equipos</w:t>
      </w:r>
      <w:r w:rsidR="007548DA" w:rsidRPr="00232671">
        <w:rPr>
          <w:webHidden/>
        </w:rPr>
        <w:tab/>
        <w:t>…...</w:t>
      </w:r>
      <w:r>
        <w:fldChar w:fldCharType="end"/>
      </w:r>
    </w:p>
    <w:p w14:paraId="49D371AF" w14:textId="77777777" w:rsidR="007548DA" w:rsidRPr="00C1673B" w:rsidRDefault="00193222" w:rsidP="00C36372">
      <w:pPr>
        <w:pStyle w:val="TDC1"/>
        <w:spacing w:line="276" w:lineRule="auto"/>
        <w:rPr>
          <w:rFonts w:eastAsiaTheme="minorEastAsia"/>
          <w:i w:val="0"/>
          <w:sz w:val="22"/>
          <w:szCs w:val="22"/>
          <w:lang w:eastAsia="es-PY"/>
        </w:rPr>
        <w:pPrChange w:id="28"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12</w:t>
      </w:r>
    </w:p>
    <w:p w14:paraId="4FBD1FAA" w14:textId="77777777" w:rsidR="007548DA" w:rsidRPr="00232671" w:rsidRDefault="007548DA" w:rsidP="00C36372">
      <w:pPr>
        <w:pStyle w:val="TDC2"/>
        <w:spacing w:after="0" w:line="276" w:lineRule="auto"/>
        <w:rPr>
          <w:rFonts w:eastAsiaTheme="minorEastAsia"/>
          <w:sz w:val="22"/>
          <w:szCs w:val="22"/>
          <w:lang w:eastAsia="es-PY"/>
        </w:rPr>
        <w:pPrChange w:id="29" w:author="Johanna Ramirez" w:date="2018-02-15T12:33:00Z">
          <w:pPr>
            <w:pStyle w:val="TDC2"/>
            <w:spacing w:after="0"/>
          </w:pPr>
        </w:pPrChange>
      </w:pPr>
      <w:r w:rsidRPr="00232671">
        <w:t>Compromisos Contractuales Vigentes</w:t>
      </w:r>
      <w:r w:rsidRPr="00232671">
        <w:tab/>
      </w:r>
    </w:p>
    <w:p w14:paraId="2574957A" w14:textId="77777777" w:rsidR="007548DA" w:rsidRPr="00C1673B" w:rsidRDefault="00193222" w:rsidP="00C36372">
      <w:pPr>
        <w:pStyle w:val="TDC1"/>
        <w:spacing w:line="276" w:lineRule="auto"/>
        <w:rPr>
          <w:rFonts w:eastAsiaTheme="minorEastAsia"/>
          <w:i w:val="0"/>
          <w:sz w:val="22"/>
          <w:szCs w:val="22"/>
          <w:lang w:eastAsia="es-PY"/>
        </w:rPr>
        <w:pPrChange w:id="30" w:author="Johanna Ramirez" w:date="2018-02-15T12:33:00Z">
          <w:pPr>
            <w:pStyle w:val="TDC1"/>
          </w:pPr>
        </w:pPrChange>
      </w:pPr>
      <w:r>
        <w:fldChar w:fldCharType="begin"/>
      </w:r>
      <w:r>
        <w:instrText xml:space="preserve"> HYPERLINK \l "_Toc286313313" </w:instrText>
      </w:r>
      <w:r>
        <w:fldChar w:fldCharType="separate"/>
      </w:r>
      <w:r w:rsidR="007548DA" w:rsidRPr="00C1673B">
        <w:rPr>
          <w:rStyle w:val="Hipervnculo"/>
          <w:i w:val="0"/>
        </w:rPr>
        <w:t xml:space="preserve">FORMULARIO Nº </w:t>
      </w:r>
      <w:r>
        <w:rPr>
          <w:rStyle w:val="Hipervnculo"/>
          <w:i w:val="0"/>
        </w:rPr>
        <w:fldChar w:fldCharType="end"/>
      </w:r>
      <w:r w:rsidR="007548DA" w:rsidRPr="00C1673B">
        <w:rPr>
          <w:i w:val="0"/>
        </w:rPr>
        <w:t>13</w:t>
      </w:r>
    </w:p>
    <w:p w14:paraId="04971F33" w14:textId="77777777" w:rsidR="007548DA" w:rsidRPr="00232671" w:rsidRDefault="007548DA" w:rsidP="00C36372">
      <w:pPr>
        <w:pStyle w:val="TDC2"/>
        <w:spacing w:after="0" w:line="276" w:lineRule="auto"/>
        <w:rPr>
          <w:rFonts w:eastAsiaTheme="minorEastAsia"/>
          <w:sz w:val="22"/>
          <w:szCs w:val="22"/>
          <w:lang w:eastAsia="es-PY"/>
        </w:rPr>
        <w:pPrChange w:id="31" w:author="Johanna Ramirez" w:date="2018-02-15T12:33:00Z">
          <w:pPr>
            <w:pStyle w:val="TDC2"/>
            <w:spacing w:after="0"/>
          </w:pPr>
        </w:pPrChange>
      </w:pPr>
      <w:r w:rsidRPr="00232671">
        <w:t>Declaración Jurada art. 40</w:t>
      </w:r>
      <w:r w:rsidRPr="00232671">
        <w:tab/>
      </w:r>
    </w:p>
    <w:p w14:paraId="34948BA5" w14:textId="77777777" w:rsidR="007548DA" w:rsidRPr="00C1673B" w:rsidRDefault="007548DA" w:rsidP="00C36372">
      <w:pPr>
        <w:pStyle w:val="TDC1"/>
        <w:spacing w:line="276" w:lineRule="auto"/>
        <w:rPr>
          <w:rStyle w:val="Hipervnculo"/>
          <w:i w:val="0"/>
          <w:color w:val="auto"/>
          <w:u w:val="none"/>
        </w:rPr>
        <w:pPrChange w:id="32" w:author="Johanna Ramirez" w:date="2018-02-15T12:33:00Z">
          <w:pPr>
            <w:pStyle w:val="TDC1"/>
          </w:pPr>
        </w:pPrChange>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C36372">
      <w:pPr>
        <w:pStyle w:val="TDC2"/>
        <w:spacing w:after="0" w:line="276" w:lineRule="auto"/>
        <w:pPrChange w:id="33" w:author="Johanna Ramirez" w:date="2018-02-15T12:33:00Z">
          <w:pPr>
            <w:pStyle w:val="TDC2"/>
            <w:spacing w:after="0"/>
          </w:pPr>
        </w:pPrChange>
      </w:pPr>
      <w:r w:rsidRPr="00232671">
        <w:t>Declaración Jurada</w:t>
      </w:r>
      <w:r w:rsidRPr="00232671">
        <w:tab/>
      </w:r>
    </w:p>
    <w:p w14:paraId="314E3213" w14:textId="77777777" w:rsidR="007548DA" w:rsidRPr="00232671" w:rsidRDefault="007548DA" w:rsidP="00C36372">
      <w:pPr>
        <w:spacing w:line="276" w:lineRule="auto"/>
        <w:rPr>
          <w:rStyle w:val="Hipervnculo"/>
          <w:rFonts w:ascii="Arial" w:hAnsi="Arial" w:cs="Arial"/>
          <w:b/>
          <w:noProof/>
          <w:color w:val="auto"/>
          <w:u w:val="none"/>
          <w:lang w:val="es-MX"/>
        </w:rPr>
        <w:pPrChange w:id="34" w:author="Johanna Ramirez" w:date="2018-02-15T12:33:00Z">
          <w:pPr/>
        </w:pPrChange>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C36372">
      <w:pPr>
        <w:spacing w:line="276" w:lineRule="auto"/>
        <w:ind w:left="709"/>
        <w:jc w:val="left"/>
        <w:rPr>
          <w:rStyle w:val="Hipervnculo"/>
          <w:rFonts w:ascii="Arial" w:hAnsi="Arial" w:cs="Arial"/>
          <w:noProof/>
          <w:color w:val="auto"/>
          <w:u w:val="none"/>
        </w:rPr>
        <w:pPrChange w:id="35" w:author="Johanna Ramirez" w:date="2018-02-15T12:33:00Z">
          <w:pPr>
            <w:ind w:left="709"/>
            <w:jc w:val="left"/>
          </w:pPr>
        </w:pPrChange>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C36372">
      <w:pPr>
        <w:spacing w:line="276" w:lineRule="auto"/>
        <w:rPr>
          <w:rStyle w:val="Hipervnculo"/>
          <w:rFonts w:ascii="Arial" w:hAnsi="Arial" w:cs="Arial"/>
          <w:b/>
          <w:noProof/>
          <w:color w:val="auto"/>
          <w:u w:val="none"/>
          <w:lang w:val="es-MX"/>
        </w:rPr>
        <w:pPrChange w:id="36" w:author="Johanna Ramirez" w:date="2018-02-15T12:33:00Z">
          <w:pPr/>
        </w:pPrChange>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C36372">
      <w:pPr>
        <w:spacing w:line="276" w:lineRule="auto"/>
        <w:ind w:left="709"/>
        <w:rPr>
          <w:rStyle w:val="Hipervnculo"/>
          <w:rFonts w:ascii="Arial" w:hAnsi="Arial" w:cs="Arial"/>
          <w:noProof/>
          <w:color w:val="auto"/>
          <w:u w:val="none"/>
        </w:rPr>
        <w:pPrChange w:id="37" w:author="Johanna Ramirez" w:date="2018-02-15T12:33:00Z">
          <w:pPr>
            <w:ind w:left="709"/>
          </w:pPr>
        </w:pPrChange>
      </w:pPr>
      <w:r w:rsidRPr="00232671">
        <w:rPr>
          <w:rStyle w:val="Hipervnculo"/>
          <w:rFonts w:ascii="Arial" w:hAnsi="Arial" w:cs="Arial"/>
          <w:noProof/>
          <w:color w:val="auto"/>
          <w:u w:val="none"/>
        </w:rPr>
        <w:t>Garantía de Anticipo……………………………………………….……………….</w:t>
      </w:r>
    </w:p>
    <w:p w14:paraId="502E1BAE" w14:textId="77777777" w:rsidR="007548DA" w:rsidRPr="00E12B8B" w:rsidRDefault="007548DA" w:rsidP="00C36372">
      <w:pPr>
        <w:spacing w:line="276" w:lineRule="auto"/>
        <w:rPr>
          <w:rStyle w:val="Hipervnculo"/>
          <w:rFonts w:ascii="Arial" w:hAnsi="Arial" w:cs="Arial"/>
          <w:b/>
          <w:noProof/>
          <w:color w:val="auto"/>
          <w:u w:val="none"/>
          <w:lang w:val="es-MX"/>
        </w:rPr>
        <w:pPrChange w:id="38" w:author="Johanna Ramirez" w:date="2018-02-15T12:33:00Z">
          <w:pPr/>
        </w:pPrChange>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C36372">
      <w:pPr>
        <w:spacing w:line="276" w:lineRule="auto"/>
        <w:ind w:left="709"/>
        <w:rPr>
          <w:rStyle w:val="Hipervnculo"/>
          <w:rFonts w:ascii="Arial" w:hAnsi="Arial" w:cs="Arial"/>
          <w:noProof/>
          <w:color w:val="auto"/>
          <w:u w:val="none"/>
        </w:rPr>
        <w:pPrChange w:id="39" w:author="Johanna Ramirez" w:date="2018-02-15T12:33:00Z">
          <w:pPr>
            <w:ind w:left="709"/>
          </w:pPr>
        </w:pPrChange>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C36372">
      <w:pPr>
        <w:spacing w:line="276" w:lineRule="auto"/>
        <w:rPr>
          <w:rStyle w:val="Hipervnculo"/>
          <w:rFonts w:ascii="Arial" w:hAnsi="Arial" w:cs="Arial"/>
          <w:b/>
          <w:noProof/>
          <w:color w:val="auto"/>
          <w:u w:val="none"/>
          <w:lang w:val="es-MX"/>
        </w:rPr>
        <w:pPrChange w:id="40" w:author="Johanna Ramirez" w:date="2018-02-15T12:33:00Z">
          <w:pPr/>
        </w:pPrChange>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C36372">
      <w:pPr>
        <w:pStyle w:val="Ttulo2"/>
        <w:spacing w:before="0" w:line="276" w:lineRule="auto"/>
        <w:ind w:left="709"/>
        <w:rPr>
          <w:rStyle w:val="Hipervnculo"/>
          <w:rFonts w:ascii="Arial" w:eastAsia="Times New Roman" w:hAnsi="Arial" w:cs="Arial"/>
          <w:b w:val="0"/>
          <w:bCs w:val="0"/>
          <w:noProof/>
          <w:color w:val="auto"/>
          <w:sz w:val="24"/>
          <w:szCs w:val="20"/>
          <w:u w:val="none"/>
        </w:rPr>
        <w:pPrChange w:id="41" w:author="Johanna Ramirez" w:date="2018-02-15T12:33:00Z">
          <w:pPr>
            <w:pStyle w:val="Ttulo2"/>
            <w:spacing w:before="0"/>
            <w:ind w:left="709"/>
          </w:pPr>
        </w:pPrChange>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42" w:name="_Toc286311384"/>
      <w:bookmarkStart w:id="43" w:name="_Toc286312089"/>
      <w:bookmarkStart w:id="4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42"/>
      <w:bookmarkEnd w:id="43"/>
      <w:bookmarkEnd w:id="4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5" w:name="_Toc286311385"/>
      <w:bookmarkStart w:id="46" w:name="_Toc286312090"/>
      <w:bookmarkStart w:id="47" w:name="_Toc286313310"/>
      <w:r w:rsidRPr="00B51FFD">
        <w:rPr>
          <w:rFonts w:ascii="Arial" w:hAnsi="Arial" w:cs="Arial"/>
          <w:color w:val="auto"/>
          <w:sz w:val="28"/>
          <w:lang w:val="es-MX"/>
        </w:rPr>
        <w:t>Formulario de Oferta</w:t>
      </w:r>
      <w:bookmarkEnd w:id="45"/>
      <w:bookmarkEnd w:id="46"/>
      <w:bookmarkEnd w:id="4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48" w:name="_Toc286249546"/>
      <w:bookmarkStart w:id="49" w:name="_Toc286311386"/>
      <w:bookmarkStart w:id="5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48"/>
      <w:bookmarkEnd w:id="49"/>
      <w:bookmarkEnd w:id="5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51" w:name="_Toc286311387"/>
      <w:bookmarkStart w:id="52" w:name="_Toc286312092"/>
      <w:bookmarkStart w:id="53" w:name="_Toc286313311"/>
      <w:r w:rsidR="0007764D" w:rsidRPr="000B7B12">
        <w:rPr>
          <w:rFonts w:ascii="Arial" w:hAnsi="Arial" w:cs="Arial"/>
          <w:color w:val="000000" w:themeColor="text1"/>
        </w:rPr>
        <w:tab/>
      </w:r>
      <w:bookmarkEnd w:id="51"/>
      <w:bookmarkEnd w:id="52"/>
      <w:bookmarkEnd w:id="5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209509FB" w14:textId="77777777" w:rsidR="00591D63" w:rsidRDefault="00591D63"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7D7F99">
        <w:rPr>
          <w:rFonts w:ascii="Arial" w:hAnsi="Arial" w:cs="Arial"/>
          <w:i/>
          <w:iCs/>
          <w:color w:val="FF0000"/>
          <w:kern w:val="0"/>
          <w:sz w:val="22"/>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17E88C65" w14:textId="77777777" w:rsidR="00DE443B" w:rsidRDefault="00DE443B" w:rsidP="00DE09EA">
      <w:pPr>
        <w:tabs>
          <w:tab w:val="left" w:pos="5238"/>
          <w:tab w:val="left" w:pos="5474"/>
          <w:tab w:val="left" w:pos="9468"/>
        </w:tabs>
        <w:rPr>
          <w:rFonts w:ascii="Arial" w:hAnsi="Arial" w:cs="Arial"/>
          <w:szCs w:val="24"/>
        </w:rPr>
      </w:pPr>
    </w:p>
    <w:p w14:paraId="4F5ECCC4" w14:textId="77777777" w:rsidR="00DE443B" w:rsidRDefault="00DE443B" w:rsidP="00DE09EA">
      <w:pPr>
        <w:tabs>
          <w:tab w:val="left" w:pos="5238"/>
          <w:tab w:val="left" w:pos="5474"/>
          <w:tab w:val="left" w:pos="9468"/>
        </w:tabs>
        <w:rPr>
          <w:rFonts w:ascii="Arial" w:hAnsi="Arial" w:cs="Arial"/>
          <w:szCs w:val="24"/>
        </w:rPr>
      </w:pPr>
    </w:p>
    <w:p w14:paraId="02E25F63" w14:textId="77777777" w:rsidR="00DE443B" w:rsidRDefault="00DE443B" w:rsidP="00DE09EA">
      <w:pPr>
        <w:tabs>
          <w:tab w:val="left" w:pos="5238"/>
          <w:tab w:val="left" w:pos="5474"/>
          <w:tab w:val="left" w:pos="9468"/>
        </w:tabs>
        <w:rPr>
          <w:rFonts w:ascii="Arial" w:hAnsi="Arial" w:cs="Arial"/>
          <w:szCs w:val="24"/>
        </w:rPr>
      </w:pPr>
    </w:p>
    <w:p w14:paraId="417206D2" w14:textId="0A74459F" w:rsidR="00DE443B" w:rsidDel="005D27E8" w:rsidRDefault="00DE443B" w:rsidP="00DE09EA">
      <w:pPr>
        <w:tabs>
          <w:tab w:val="left" w:pos="5238"/>
          <w:tab w:val="left" w:pos="5474"/>
          <w:tab w:val="left" w:pos="9468"/>
        </w:tabs>
        <w:rPr>
          <w:del w:id="54" w:author="Johanna Ramirez" w:date="2018-02-15T12:23:00Z"/>
          <w:rFonts w:ascii="Arial" w:hAnsi="Arial" w:cs="Arial"/>
          <w:szCs w:val="24"/>
        </w:rPr>
      </w:pPr>
    </w:p>
    <w:p w14:paraId="3AFE06B1" w14:textId="299F923F" w:rsidR="00B45783" w:rsidRPr="00B51FFD" w:rsidRDefault="00B45783" w:rsidP="00B45783">
      <w:pPr>
        <w:pStyle w:val="Ttulo1"/>
        <w:shd w:val="clear" w:color="auto" w:fill="000000" w:themeFill="text1"/>
        <w:jc w:val="center"/>
        <w:rPr>
          <w:rFonts w:ascii="Arial" w:hAnsi="Arial" w:cs="Arial"/>
          <w:color w:val="auto"/>
          <w:lang w:val="es-MX"/>
        </w:rPr>
      </w:pPr>
      <w:del w:id="55" w:author="Johanna Ramirez" w:date="2018-02-15T12:23:00Z">
        <w:r w:rsidRPr="00B51FFD" w:rsidDel="005D27E8">
          <w:rPr>
            <w:rFonts w:ascii="Arial" w:hAnsi="Arial" w:cs="Arial"/>
            <w:color w:val="auto"/>
            <w:lang w:val="es-MX"/>
          </w:rPr>
          <w:delText>F</w:delText>
        </w:r>
      </w:del>
      <w:r w:rsidRPr="00B51FFD">
        <w:rPr>
          <w:rFonts w:ascii="Arial" w:hAnsi="Arial" w:cs="Arial"/>
          <w:color w:val="auto"/>
          <w:lang w:val="es-MX"/>
        </w:rPr>
        <w:t xml:space="preserve">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37DADEBC" w14:textId="7069C8F6" w:rsidR="00BC47D7" w:rsidDel="005D27E8" w:rsidRDefault="00BC47D7" w:rsidP="00DE09EA">
      <w:pPr>
        <w:tabs>
          <w:tab w:val="left" w:pos="5238"/>
          <w:tab w:val="left" w:pos="5474"/>
          <w:tab w:val="left" w:pos="9468"/>
        </w:tabs>
        <w:rPr>
          <w:del w:id="56" w:author="Johanna Ramirez" w:date="2018-02-15T12:24:00Z"/>
          <w:rFonts w:ascii="Arial" w:hAnsi="Arial" w:cs="Arial"/>
          <w:szCs w:val="24"/>
        </w:rPr>
      </w:pPr>
    </w:p>
    <w:p w14:paraId="629FA398" w14:textId="254F69D9" w:rsidR="00BC47D7" w:rsidDel="005D27E8" w:rsidRDefault="00BC47D7" w:rsidP="00DE09EA">
      <w:pPr>
        <w:tabs>
          <w:tab w:val="left" w:pos="5238"/>
          <w:tab w:val="left" w:pos="5474"/>
          <w:tab w:val="left" w:pos="9468"/>
        </w:tabs>
        <w:rPr>
          <w:del w:id="57" w:author="Johanna Ramirez" w:date="2018-02-15T12:24:00Z"/>
          <w:rFonts w:ascii="Arial" w:hAnsi="Arial" w:cs="Arial"/>
          <w:szCs w:val="24"/>
        </w:rPr>
      </w:pPr>
    </w:p>
    <w:p w14:paraId="2153DB22" w14:textId="69BA382D" w:rsidR="00BC47D7" w:rsidDel="005D27E8" w:rsidRDefault="00BC47D7" w:rsidP="00DE09EA">
      <w:pPr>
        <w:tabs>
          <w:tab w:val="left" w:pos="5238"/>
          <w:tab w:val="left" w:pos="5474"/>
          <w:tab w:val="left" w:pos="9468"/>
        </w:tabs>
        <w:rPr>
          <w:del w:id="58" w:author="Johanna Ramirez" w:date="2018-02-15T12:23:00Z"/>
          <w:rFonts w:ascii="Arial" w:hAnsi="Arial" w:cs="Arial"/>
          <w:szCs w:val="24"/>
        </w:rPr>
      </w:pPr>
    </w:p>
    <w:p w14:paraId="290A63D2" w14:textId="280A0684" w:rsidR="00BC47D7" w:rsidDel="005D27E8" w:rsidRDefault="00BC47D7" w:rsidP="00DE09EA">
      <w:pPr>
        <w:tabs>
          <w:tab w:val="left" w:pos="5238"/>
          <w:tab w:val="left" w:pos="5474"/>
          <w:tab w:val="left" w:pos="9468"/>
        </w:tabs>
        <w:rPr>
          <w:del w:id="59" w:author="Johanna Ramirez" w:date="2018-02-15T12:23:00Z"/>
          <w:rFonts w:ascii="Arial" w:hAnsi="Arial" w:cs="Arial"/>
          <w:szCs w:val="24"/>
        </w:rPr>
      </w:pPr>
    </w:p>
    <w:p w14:paraId="0EA4392C" w14:textId="23A8CC93" w:rsidR="00BC47D7" w:rsidDel="005D27E8" w:rsidRDefault="00BC47D7" w:rsidP="00DE09EA">
      <w:pPr>
        <w:tabs>
          <w:tab w:val="left" w:pos="5238"/>
          <w:tab w:val="left" w:pos="5474"/>
          <w:tab w:val="left" w:pos="9468"/>
        </w:tabs>
        <w:rPr>
          <w:del w:id="60" w:author="Johanna Ramirez" w:date="2018-02-15T12:23:00Z"/>
          <w:rFonts w:ascii="Arial" w:hAnsi="Arial" w:cs="Arial"/>
          <w:szCs w:val="24"/>
        </w:rPr>
      </w:pPr>
    </w:p>
    <w:p w14:paraId="7268561B" w14:textId="1DBCD5FB" w:rsidR="00BC47D7" w:rsidDel="005D27E8" w:rsidRDefault="00BC47D7" w:rsidP="00DE09EA">
      <w:pPr>
        <w:tabs>
          <w:tab w:val="left" w:pos="5238"/>
          <w:tab w:val="left" w:pos="5474"/>
          <w:tab w:val="left" w:pos="9468"/>
        </w:tabs>
        <w:rPr>
          <w:del w:id="61" w:author="Johanna Ramirez" w:date="2018-02-15T12:24:00Z"/>
          <w:rFonts w:ascii="Arial" w:hAnsi="Arial" w:cs="Arial"/>
          <w:szCs w:val="24"/>
        </w:rPr>
      </w:pPr>
    </w:p>
    <w:p w14:paraId="12D83A13" w14:textId="729C73A2" w:rsidR="00BC47D7" w:rsidDel="005D27E8" w:rsidRDefault="00BC47D7" w:rsidP="00DE09EA">
      <w:pPr>
        <w:tabs>
          <w:tab w:val="left" w:pos="5238"/>
          <w:tab w:val="left" w:pos="5474"/>
          <w:tab w:val="left" w:pos="9468"/>
        </w:tabs>
        <w:rPr>
          <w:del w:id="62" w:author="Johanna Ramirez" w:date="2018-02-15T12:24:00Z"/>
          <w:rFonts w:ascii="Arial" w:hAnsi="Arial" w:cs="Arial"/>
          <w:szCs w:val="24"/>
        </w:rPr>
      </w:pPr>
    </w:p>
    <w:p w14:paraId="0C38B60F" w14:textId="770D0AD4" w:rsidR="00BC47D7" w:rsidDel="005D27E8" w:rsidRDefault="00BC47D7" w:rsidP="00DE09EA">
      <w:pPr>
        <w:tabs>
          <w:tab w:val="left" w:pos="5238"/>
          <w:tab w:val="left" w:pos="5474"/>
          <w:tab w:val="left" w:pos="9468"/>
        </w:tabs>
        <w:rPr>
          <w:del w:id="63" w:author="Johanna Ramirez" w:date="2018-02-15T12:24:00Z"/>
          <w:rFonts w:ascii="Arial" w:hAnsi="Arial" w:cs="Arial"/>
          <w:szCs w:val="24"/>
        </w:rPr>
      </w:pPr>
    </w:p>
    <w:p w14:paraId="6400688A" w14:textId="4A656652" w:rsidR="007548DA" w:rsidRPr="00B51FFD" w:rsidDel="005D27E8" w:rsidRDefault="007548DA" w:rsidP="007548DA">
      <w:pPr>
        <w:rPr>
          <w:del w:id="64" w:author="Johanna Ramirez" w:date="2018-02-15T12:24:00Z"/>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65" w:name="_Toc286313317"/>
      <w:bookmarkStart w:id="66" w:name="_Toc498850089"/>
      <w:bookmarkStart w:id="67" w:name="_Toc498851694"/>
      <w:bookmarkStart w:id="68" w:name="_Toc499021795"/>
      <w:bookmarkStart w:id="69" w:name="_Toc499023478"/>
      <w:bookmarkStart w:id="70" w:name="_Toc501529960"/>
      <w:bookmarkStart w:id="71" w:name="_Toc526332726"/>
      <w:bookmarkStart w:id="72" w:name="_Toc21255753"/>
      <w:r w:rsidR="00DE09EA" w:rsidRPr="00B51FFD">
        <w:rPr>
          <w:rFonts w:ascii="Arial" w:hAnsi="Arial" w:cs="Arial"/>
          <w:color w:val="auto"/>
          <w:lang w:val="es-MX"/>
        </w:rPr>
        <w:t xml:space="preserve">FORMULARIO Nº </w:t>
      </w:r>
      <w:bookmarkEnd w:id="65"/>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73" w:name="_Toc286313318"/>
      <w:r w:rsidRPr="00D253D1">
        <w:rPr>
          <w:rFonts w:ascii="Arial" w:hAnsi="Arial" w:cs="Arial"/>
          <w:color w:val="auto"/>
          <w:sz w:val="28"/>
          <w:szCs w:val="28"/>
        </w:rPr>
        <w:t>Situación Financiera</w:t>
      </w:r>
      <w:bookmarkEnd w:id="66"/>
      <w:bookmarkEnd w:id="67"/>
      <w:bookmarkEnd w:id="68"/>
      <w:bookmarkEnd w:id="69"/>
      <w:bookmarkEnd w:id="70"/>
      <w:bookmarkEnd w:id="71"/>
      <w:bookmarkEnd w:id="72"/>
      <w:bookmarkEnd w:id="7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74" w:author="Johanna Ramirez" w:date="2018-02-15T14:59:00Z">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224"/>
        <w:gridCol w:w="851"/>
        <w:gridCol w:w="850"/>
        <w:gridCol w:w="851"/>
        <w:gridCol w:w="850"/>
        <w:gridCol w:w="851"/>
        <w:gridCol w:w="1134"/>
        <w:gridCol w:w="1134"/>
        <w:tblGridChange w:id="75">
          <w:tblGrid>
            <w:gridCol w:w="3224"/>
            <w:gridCol w:w="851"/>
            <w:gridCol w:w="850"/>
            <w:gridCol w:w="851"/>
            <w:gridCol w:w="850"/>
            <w:gridCol w:w="851"/>
            <w:gridCol w:w="1134"/>
            <w:gridCol w:w="992"/>
          </w:tblGrid>
        </w:tblGridChange>
      </w:tblGrid>
      <w:tr w:rsidR="00DE09EA" w:rsidRPr="00D253D1" w14:paraId="7A6B1E03" w14:textId="77777777" w:rsidTr="00193222">
        <w:trPr>
          <w:cantSplit/>
          <w:trHeight w:val="196"/>
          <w:trPrChange w:id="76" w:author="Johanna Ramirez" w:date="2018-02-15T14:59:00Z">
            <w:trPr>
              <w:cantSplit/>
              <w:trHeight w:val="196"/>
            </w:trPr>
          </w:trPrChange>
        </w:trPr>
        <w:tc>
          <w:tcPr>
            <w:tcW w:w="3224" w:type="dxa"/>
            <w:tcPrChange w:id="77" w:author="Johanna Ramirez" w:date="2018-02-15T14:59:00Z">
              <w:tcPr>
                <w:tcW w:w="3224" w:type="dxa"/>
              </w:tcPr>
            </w:tcPrChange>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521" w:type="dxa"/>
            <w:gridSpan w:val="7"/>
            <w:tcPrChange w:id="78" w:author="Johanna Ramirez" w:date="2018-02-15T14:59:00Z">
              <w:tcPr>
                <w:tcW w:w="6379" w:type="dxa"/>
                <w:gridSpan w:val="7"/>
              </w:tcPr>
            </w:tcPrChange>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193222">
        <w:trPr>
          <w:cantSplit/>
          <w:trHeight w:val="1047"/>
          <w:trPrChange w:id="79" w:author="Johanna Ramirez" w:date="2018-02-15T14:59:00Z">
            <w:trPr>
              <w:cantSplit/>
              <w:trHeight w:val="1047"/>
            </w:trPr>
          </w:trPrChange>
        </w:trPr>
        <w:tc>
          <w:tcPr>
            <w:tcW w:w="3224" w:type="dxa"/>
            <w:tcBorders>
              <w:left w:val="nil"/>
            </w:tcBorders>
            <w:tcPrChange w:id="80" w:author="Johanna Ramirez" w:date="2018-02-15T14:59:00Z">
              <w:tcPr>
                <w:tcW w:w="3224" w:type="dxa"/>
                <w:tcBorders>
                  <w:left w:val="nil"/>
                </w:tcBorders>
              </w:tcPr>
            </w:tcPrChange>
          </w:tcPr>
          <w:p w14:paraId="7A6B5817" w14:textId="77777777" w:rsidR="00DE09EA" w:rsidRPr="00D253D1" w:rsidRDefault="00DE09EA" w:rsidP="00422B9D">
            <w:pPr>
              <w:rPr>
                <w:rFonts w:ascii="Arial" w:hAnsi="Arial" w:cs="Arial"/>
                <w:b/>
                <w:sz w:val="22"/>
                <w:szCs w:val="22"/>
              </w:rPr>
            </w:pPr>
          </w:p>
        </w:tc>
        <w:tc>
          <w:tcPr>
            <w:tcW w:w="851" w:type="dxa"/>
            <w:tcPrChange w:id="81" w:author="Johanna Ramirez" w:date="2018-02-15T14:59:00Z">
              <w:tcPr>
                <w:tcW w:w="851" w:type="dxa"/>
              </w:tcPr>
            </w:tcPrChange>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Change w:id="82" w:author="Johanna Ramirez" w:date="2018-02-15T14:59:00Z">
              <w:tcPr>
                <w:tcW w:w="850" w:type="dxa"/>
              </w:tcPr>
            </w:tcPrChange>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Change w:id="83" w:author="Johanna Ramirez" w:date="2018-02-15T14:59:00Z">
              <w:tcPr>
                <w:tcW w:w="851" w:type="dxa"/>
              </w:tcPr>
            </w:tcPrChange>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Change w:id="84" w:author="Johanna Ramirez" w:date="2018-02-15T14:59:00Z">
              <w:tcPr>
                <w:tcW w:w="850" w:type="dxa"/>
              </w:tcPr>
            </w:tcPrChange>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Change w:id="85" w:author="Johanna Ramirez" w:date="2018-02-15T14:59:00Z">
              <w:tcPr>
                <w:tcW w:w="851" w:type="dxa"/>
              </w:tcPr>
            </w:tcPrChange>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Change w:id="86" w:author="Johanna Ramirez" w:date="2018-02-15T14:59:00Z">
              <w:tcPr>
                <w:tcW w:w="1134" w:type="dxa"/>
              </w:tcPr>
            </w:tcPrChange>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134" w:type="dxa"/>
            <w:tcPrChange w:id="87" w:author="Johanna Ramirez" w:date="2018-02-15T14:59:00Z">
              <w:tcPr>
                <w:tcW w:w="992" w:type="dxa"/>
              </w:tcPr>
            </w:tcPrChange>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193222">
        <w:trPr>
          <w:cantSplit/>
          <w:trHeight w:val="354"/>
          <w:trPrChange w:id="88" w:author="Johanna Ramirez" w:date="2018-02-15T14:59:00Z">
            <w:trPr>
              <w:cantSplit/>
              <w:trHeight w:val="354"/>
            </w:trPr>
          </w:trPrChange>
        </w:trPr>
        <w:tc>
          <w:tcPr>
            <w:tcW w:w="9745" w:type="dxa"/>
            <w:gridSpan w:val="8"/>
            <w:tcPrChange w:id="89" w:author="Johanna Ramirez" w:date="2018-02-15T14:59:00Z">
              <w:tcPr>
                <w:tcW w:w="9603" w:type="dxa"/>
                <w:gridSpan w:val="8"/>
              </w:tcPr>
            </w:tcPrChange>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193222">
        <w:trPr>
          <w:cantSplit/>
          <w:trHeight w:val="590"/>
          <w:trPrChange w:id="90" w:author="Johanna Ramirez" w:date="2018-02-15T14:59:00Z">
            <w:trPr>
              <w:cantSplit/>
              <w:trHeight w:val="590"/>
            </w:trPr>
          </w:trPrChange>
        </w:trPr>
        <w:tc>
          <w:tcPr>
            <w:tcW w:w="3224" w:type="dxa"/>
            <w:tcPrChange w:id="91" w:author="Johanna Ramirez" w:date="2018-02-15T14:59:00Z">
              <w:tcPr>
                <w:tcW w:w="3224" w:type="dxa"/>
              </w:tcPr>
            </w:tcPrChange>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Change w:id="92" w:author="Johanna Ramirez" w:date="2018-02-15T14:59:00Z">
              <w:tcPr>
                <w:tcW w:w="851" w:type="dxa"/>
              </w:tcPr>
            </w:tcPrChange>
          </w:tcPr>
          <w:p w14:paraId="7D5FC4FE" w14:textId="77777777" w:rsidR="00DE09EA" w:rsidRPr="00D253D1" w:rsidRDefault="00DE09EA" w:rsidP="00422B9D">
            <w:pPr>
              <w:rPr>
                <w:rFonts w:ascii="Arial" w:hAnsi="Arial" w:cs="Arial"/>
                <w:b/>
                <w:sz w:val="20"/>
              </w:rPr>
            </w:pPr>
          </w:p>
        </w:tc>
        <w:tc>
          <w:tcPr>
            <w:tcW w:w="850" w:type="dxa"/>
            <w:tcPrChange w:id="93" w:author="Johanna Ramirez" w:date="2018-02-15T14:59:00Z">
              <w:tcPr>
                <w:tcW w:w="850" w:type="dxa"/>
              </w:tcPr>
            </w:tcPrChange>
          </w:tcPr>
          <w:p w14:paraId="5E154D9E" w14:textId="77777777" w:rsidR="00DE09EA" w:rsidRPr="00D253D1" w:rsidRDefault="00DE09EA" w:rsidP="00422B9D">
            <w:pPr>
              <w:rPr>
                <w:rFonts w:ascii="Arial" w:hAnsi="Arial" w:cs="Arial"/>
                <w:b/>
                <w:sz w:val="22"/>
                <w:szCs w:val="22"/>
              </w:rPr>
            </w:pPr>
          </w:p>
        </w:tc>
        <w:tc>
          <w:tcPr>
            <w:tcW w:w="851" w:type="dxa"/>
            <w:tcPrChange w:id="94" w:author="Johanna Ramirez" w:date="2018-02-15T14:59:00Z">
              <w:tcPr>
                <w:tcW w:w="851" w:type="dxa"/>
              </w:tcPr>
            </w:tcPrChange>
          </w:tcPr>
          <w:p w14:paraId="724F7E49" w14:textId="77777777" w:rsidR="00DE09EA" w:rsidRPr="00D253D1" w:rsidRDefault="00DE09EA" w:rsidP="00422B9D">
            <w:pPr>
              <w:rPr>
                <w:rFonts w:ascii="Arial" w:hAnsi="Arial" w:cs="Arial"/>
                <w:b/>
                <w:sz w:val="22"/>
                <w:szCs w:val="22"/>
              </w:rPr>
            </w:pPr>
          </w:p>
        </w:tc>
        <w:tc>
          <w:tcPr>
            <w:tcW w:w="850" w:type="dxa"/>
            <w:tcPrChange w:id="95" w:author="Johanna Ramirez" w:date="2018-02-15T14:59:00Z">
              <w:tcPr>
                <w:tcW w:w="850" w:type="dxa"/>
              </w:tcPr>
            </w:tcPrChange>
          </w:tcPr>
          <w:p w14:paraId="6EACB931" w14:textId="77777777" w:rsidR="00DE09EA" w:rsidRPr="00D253D1" w:rsidRDefault="00DE09EA" w:rsidP="00422B9D">
            <w:pPr>
              <w:rPr>
                <w:rFonts w:ascii="Arial" w:hAnsi="Arial" w:cs="Arial"/>
                <w:b/>
                <w:sz w:val="22"/>
                <w:szCs w:val="22"/>
              </w:rPr>
            </w:pPr>
          </w:p>
        </w:tc>
        <w:tc>
          <w:tcPr>
            <w:tcW w:w="851" w:type="dxa"/>
            <w:tcPrChange w:id="96" w:author="Johanna Ramirez" w:date="2018-02-15T14:59:00Z">
              <w:tcPr>
                <w:tcW w:w="851" w:type="dxa"/>
              </w:tcPr>
            </w:tcPrChange>
          </w:tcPr>
          <w:p w14:paraId="7349849C" w14:textId="77777777" w:rsidR="00DE09EA" w:rsidRPr="00D253D1" w:rsidRDefault="00DE09EA" w:rsidP="00422B9D">
            <w:pPr>
              <w:rPr>
                <w:rFonts w:ascii="Arial" w:hAnsi="Arial" w:cs="Arial"/>
                <w:b/>
                <w:sz w:val="22"/>
                <w:szCs w:val="22"/>
              </w:rPr>
            </w:pPr>
          </w:p>
        </w:tc>
        <w:tc>
          <w:tcPr>
            <w:tcW w:w="1134" w:type="dxa"/>
            <w:tcPrChange w:id="97" w:author="Johanna Ramirez" w:date="2018-02-15T14:59:00Z">
              <w:tcPr>
                <w:tcW w:w="1134" w:type="dxa"/>
              </w:tcPr>
            </w:tcPrChange>
          </w:tcPr>
          <w:p w14:paraId="66713F98" w14:textId="77777777" w:rsidR="00DE09EA" w:rsidRPr="00D253D1" w:rsidRDefault="00DE09EA" w:rsidP="00422B9D">
            <w:pPr>
              <w:rPr>
                <w:rFonts w:ascii="Arial" w:hAnsi="Arial" w:cs="Arial"/>
                <w:b/>
                <w:sz w:val="22"/>
                <w:szCs w:val="22"/>
              </w:rPr>
            </w:pPr>
          </w:p>
        </w:tc>
        <w:tc>
          <w:tcPr>
            <w:tcW w:w="1134" w:type="dxa"/>
            <w:vMerge w:val="restart"/>
            <w:tcPrChange w:id="98" w:author="Johanna Ramirez" w:date="2018-02-15T14:59:00Z">
              <w:tcPr>
                <w:tcW w:w="992" w:type="dxa"/>
                <w:vMerge w:val="restart"/>
              </w:tcPr>
            </w:tcPrChange>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193222">
        <w:trPr>
          <w:cantSplit/>
          <w:trHeight w:val="590"/>
          <w:trPrChange w:id="99" w:author="Johanna Ramirez" w:date="2018-02-15T14:59:00Z">
            <w:trPr>
              <w:cantSplit/>
              <w:trHeight w:val="590"/>
            </w:trPr>
          </w:trPrChange>
        </w:trPr>
        <w:tc>
          <w:tcPr>
            <w:tcW w:w="3224" w:type="dxa"/>
            <w:tcPrChange w:id="100" w:author="Johanna Ramirez" w:date="2018-02-15T14:59:00Z">
              <w:tcPr>
                <w:tcW w:w="3224" w:type="dxa"/>
              </w:tcPr>
            </w:tcPrChange>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Change w:id="101" w:author="Johanna Ramirez" w:date="2018-02-15T14:59:00Z">
              <w:tcPr>
                <w:tcW w:w="851" w:type="dxa"/>
              </w:tcPr>
            </w:tcPrChange>
          </w:tcPr>
          <w:p w14:paraId="340AA652" w14:textId="77777777" w:rsidR="00DE09EA" w:rsidRPr="00D253D1" w:rsidRDefault="00DE09EA" w:rsidP="00422B9D">
            <w:pPr>
              <w:rPr>
                <w:rFonts w:ascii="Arial" w:hAnsi="Arial" w:cs="Arial"/>
                <w:b/>
                <w:sz w:val="20"/>
              </w:rPr>
            </w:pPr>
          </w:p>
        </w:tc>
        <w:tc>
          <w:tcPr>
            <w:tcW w:w="850" w:type="dxa"/>
            <w:tcPrChange w:id="102" w:author="Johanna Ramirez" w:date="2018-02-15T14:59:00Z">
              <w:tcPr>
                <w:tcW w:w="850" w:type="dxa"/>
              </w:tcPr>
            </w:tcPrChange>
          </w:tcPr>
          <w:p w14:paraId="179B692A" w14:textId="77777777" w:rsidR="00DE09EA" w:rsidRPr="00D253D1" w:rsidRDefault="00DE09EA" w:rsidP="00422B9D">
            <w:pPr>
              <w:rPr>
                <w:rFonts w:ascii="Arial" w:hAnsi="Arial" w:cs="Arial"/>
                <w:b/>
                <w:sz w:val="22"/>
                <w:szCs w:val="22"/>
              </w:rPr>
            </w:pPr>
          </w:p>
        </w:tc>
        <w:tc>
          <w:tcPr>
            <w:tcW w:w="851" w:type="dxa"/>
            <w:tcPrChange w:id="103" w:author="Johanna Ramirez" w:date="2018-02-15T14:59:00Z">
              <w:tcPr>
                <w:tcW w:w="851" w:type="dxa"/>
              </w:tcPr>
            </w:tcPrChange>
          </w:tcPr>
          <w:p w14:paraId="401E2DC6" w14:textId="77777777" w:rsidR="00DE09EA" w:rsidRPr="00D253D1" w:rsidRDefault="00DE09EA" w:rsidP="00422B9D">
            <w:pPr>
              <w:rPr>
                <w:rFonts w:ascii="Arial" w:hAnsi="Arial" w:cs="Arial"/>
                <w:b/>
                <w:sz w:val="22"/>
                <w:szCs w:val="22"/>
              </w:rPr>
            </w:pPr>
          </w:p>
        </w:tc>
        <w:tc>
          <w:tcPr>
            <w:tcW w:w="850" w:type="dxa"/>
            <w:tcPrChange w:id="104" w:author="Johanna Ramirez" w:date="2018-02-15T14:59:00Z">
              <w:tcPr>
                <w:tcW w:w="850" w:type="dxa"/>
              </w:tcPr>
            </w:tcPrChange>
          </w:tcPr>
          <w:p w14:paraId="60CEE3A3" w14:textId="77777777" w:rsidR="00DE09EA" w:rsidRPr="00D253D1" w:rsidRDefault="00DE09EA" w:rsidP="00422B9D">
            <w:pPr>
              <w:rPr>
                <w:rFonts w:ascii="Arial" w:hAnsi="Arial" w:cs="Arial"/>
                <w:b/>
                <w:sz w:val="22"/>
                <w:szCs w:val="22"/>
              </w:rPr>
            </w:pPr>
          </w:p>
        </w:tc>
        <w:tc>
          <w:tcPr>
            <w:tcW w:w="851" w:type="dxa"/>
            <w:tcPrChange w:id="105" w:author="Johanna Ramirez" w:date="2018-02-15T14:59:00Z">
              <w:tcPr>
                <w:tcW w:w="851" w:type="dxa"/>
              </w:tcPr>
            </w:tcPrChange>
          </w:tcPr>
          <w:p w14:paraId="7BFFD4D4" w14:textId="77777777" w:rsidR="00DE09EA" w:rsidRPr="00D253D1" w:rsidRDefault="00DE09EA" w:rsidP="00422B9D">
            <w:pPr>
              <w:rPr>
                <w:rFonts w:ascii="Arial" w:hAnsi="Arial" w:cs="Arial"/>
                <w:b/>
                <w:sz w:val="22"/>
                <w:szCs w:val="22"/>
              </w:rPr>
            </w:pPr>
          </w:p>
        </w:tc>
        <w:tc>
          <w:tcPr>
            <w:tcW w:w="1134" w:type="dxa"/>
            <w:tcPrChange w:id="106" w:author="Johanna Ramirez" w:date="2018-02-15T14:59:00Z">
              <w:tcPr>
                <w:tcW w:w="1134" w:type="dxa"/>
              </w:tcPr>
            </w:tcPrChange>
          </w:tcPr>
          <w:p w14:paraId="2094C972" w14:textId="77777777" w:rsidR="00DE09EA" w:rsidRPr="00D253D1" w:rsidRDefault="00DE09EA" w:rsidP="00422B9D">
            <w:pPr>
              <w:rPr>
                <w:rFonts w:ascii="Arial" w:hAnsi="Arial" w:cs="Arial"/>
                <w:b/>
                <w:sz w:val="22"/>
                <w:szCs w:val="22"/>
              </w:rPr>
            </w:pPr>
          </w:p>
        </w:tc>
        <w:tc>
          <w:tcPr>
            <w:tcW w:w="1134" w:type="dxa"/>
            <w:vMerge/>
            <w:tcPrChange w:id="107" w:author="Johanna Ramirez" w:date="2018-02-15T14:59:00Z">
              <w:tcPr>
                <w:tcW w:w="992" w:type="dxa"/>
                <w:vMerge/>
              </w:tcPr>
            </w:tcPrChan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193222">
        <w:trPr>
          <w:cantSplit/>
          <w:trHeight w:val="590"/>
          <w:trPrChange w:id="108" w:author="Johanna Ramirez" w:date="2018-02-15T14:59:00Z">
            <w:trPr>
              <w:cantSplit/>
              <w:trHeight w:val="590"/>
            </w:trPr>
          </w:trPrChange>
        </w:trPr>
        <w:tc>
          <w:tcPr>
            <w:tcW w:w="3224" w:type="dxa"/>
            <w:tcPrChange w:id="109" w:author="Johanna Ramirez" w:date="2018-02-15T14:59:00Z">
              <w:tcPr>
                <w:tcW w:w="3224" w:type="dxa"/>
              </w:tcPr>
            </w:tcPrChange>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Change w:id="110" w:author="Johanna Ramirez" w:date="2018-02-15T14:59:00Z">
              <w:tcPr>
                <w:tcW w:w="851" w:type="dxa"/>
              </w:tcPr>
            </w:tcPrChange>
          </w:tcPr>
          <w:p w14:paraId="343D43EE" w14:textId="77777777" w:rsidR="00DE09EA" w:rsidRPr="00D253D1" w:rsidRDefault="00DE09EA" w:rsidP="00422B9D">
            <w:pPr>
              <w:rPr>
                <w:rFonts w:ascii="Arial" w:hAnsi="Arial" w:cs="Arial"/>
                <w:b/>
                <w:sz w:val="20"/>
              </w:rPr>
            </w:pPr>
          </w:p>
        </w:tc>
        <w:tc>
          <w:tcPr>
            <w:tcW w:w="850" w:type="dxa"/>
            <w:tcPrChange w:id="111" w:author="Johanna Ramirez" w:date="2018-02-15T14:59:00Z">
              <w:tcPr>
                <w:tcW w:w="850" w:type="dxa"/>
              </w:tcPr>
            </w:tcPrChange>
          </w:tcPr>
          <w:p w14:paraId="2D63D54F" w14:textId="77777777" w:rsidR="00DE09EA" w:rsidRPr="00D253D1" w:rsidRDefault="00DE09EA" w:rsidP="00422B9D">
            <w:pPr>
              <w:rPr>
                <w:rFonts w:ascii="Arial" w:hAnsi="Arial" w:cs="Arial"/>
                <w:b/>
                <w:sz w:val="22"/>
                <w:szCs w:val="22"/>
              </w:rPr>
            </w:pPr>
          </w:p>
        </w:tc>
        <w:tc>
          <w:tcPr>
            <w:tcW w:w="851" w:type="dxa"/>
            <w:tcPrChange w:id="112" w:author="Johanna Ramirez" w:date="2018-02-15T14:59:00Z">
              <w:tcPr>
                <w:tcW w:w="851" w:type="dxa"/>
              </w:tcPr>
            </w:tcPrChange>
          </w:tcPr>
          <w:p w14:paraId="69FAF4FD" w14:textId="77777777" w:rsidR="00DE09EA" w:rsidRPr="00D253D1" w:rsidRDefault="00DE09EA" w:rsidP="00422B9D">
            <w:pPr>
              <w:rPr>
                <w:rFonts w:ascii="Arial" w:hAnsi="Arial" w:cs="Arial"/>
                <w:b/>
                <w:sz w:val="22"/>
                <w:szCs w:val="22"/>
              </w:rPr>
            </w:pPr>
          </w:p>
        </w:tc>
        <w:tc>
          <w:tcPr>
            <w:tcW w:w="850" w:type="dxa"/>
            <w:tcPrChange w:id="113" w:author="Johanna Ramirez" w:date="2018-02-15T14:59:00Z">
              <w:tcPr>
                <w:tcW w:w="850" w:type="dxa"/>
              </w:tcPr>
            </w:tcPrChange>
          </w:tcPr>
          <w:p w14:paraId="5B957E14" w14:textId="77777777" w:rsidR="00DE09EA" w:rsidRPr="00D253D1" w:rsidRDefault="00DE09EA" w:rsidP="00422B9D">
            <w:pPr>
              <w:rPr>
                <w:rFonts w:ascii="Arial" w:hAnsi="Arial" w:cs="Arial"/>
                <w:b/>
                <w:sz w:val="22"/>
                <w:szCs w:val="22"/>
              </w:rPr>
            </w:pPr>
          </w:p>
        </w:tc>
        <w:tc>
          <w:tcPr>
            <w:tcW w:w="851" w:type="dxa"/>
            <w:tcPrChange w:id="114" w:author="Johanna Ramirez" w:date="2018-02-15T14:59:00Z">
              <w:tcPr>
                <w:tcW w:w="851" w:type="dxa"/>
              </w:tcPr>
            </w:tcPrChange>
          </w:tcPr>
          <w:p w14:paraId="11129BE3" w14:textId="77777777" w:rsidR="00DE09EA" w:rsidRPr="00D253D1" w:rsidRDefault="00DE09EA" w:rsidP="00422B9D">
            <w:pPr>
              <w:rPr>
                <w:rFonts w:ascii="Arial" w:hAnsi="Arial" w:cs="Arial"/>
                <w:b/>
                <w:sz w:val="22"/>
                <w:szCs w:val="22"/>
              </w:rPr>
            </w:pPr>
          </w:p>
        </w:tc>
        <w:tc>
          <w:tcPr>
            <w:tcW w:w="1134" w:type="dxa"/>
            <w:tcPrChange w:id="115" w:author="Johanna Ramirez" w:date="2018-02-15T14:59:00Z">
              <w:tcPr>
                <w:tcW w:w="1134" w:type="dxa"/>
              </w:tcPr>
            </w:tcPrChange>
          </w:tcPr>
          <w:p w14:paraId="11F3060B" w14:textId="77777777" w:rsidR="00DE09EA" w:rsidRPr="00D253D1" w:rsidRDefault="00DE09EA" w:rsidP="00422B9D">
            <w:pPr>
              <w:rPr>
                <w:rFonts w:ascii="Arial" w:hAnsi="Arial" w:cs="Arial"/>
                <w:b/>
                <w:sz w:val="22"/>
                <w:szCs w:val="22"/>
              </w:rPr>
            </w:pPr>
          </w:p>
        </w:tc>
        <w:tc>
          <w:tcPr>
            <w:tcW w:w="1134" w:type="dxa"/>
            <w:tcPrChange w:id="116" w:author="Johanna Ramirez" w:date="2018-02-15T14:59:00Z">
              <w:tcPr>
                <w:tcW w:w="992" w:type="dxa"/>
              </w:tcPr>
            </w:tcPrChange>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193222">
        <w:trPr>
          <w:cantSplit/>
          <w:trHeight w:val="590"/>
          <w:trPrChange w:id="117" w:author="Johanna Ramirez" w:date="2018-02-15T14:59:00Z">
            <w:trPr>
              <w:cantSplit/>
              <w:trHeight w:val="590"/>
            </w:trPr>
          </w:trPrChange>
        </w:trPr>
        <w:tc>
          <w:tcPr>
            <w:tcW w:w="3224" w:type="dxa"/>
            <w:tcPrChange w:id="118" w:author="Johanna Ramirez" w:date="2018-02-15T14:59:00Z">
              <w:tcPr>
                <w:tcW w:w="3224" w:type="dxa"/>
              </w:tcPr>
            </w:tcPrChange>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Change w:id="119" w:author="Johanna Ramirez" w:date="2018-02-15T14:59:00Z">
              <w:tcPr>
                <w:tcW w:w="851" w:type="dxa"/>
              </w:tcPr>
            </w:tcPrChange>
          </w:tcPr>
          <w:p w14:paraId="2E9DD806" w14:textId="77777777" w:rsidR="00DE09EA" w:rsidRPr="00D253D1" w:rsidRDefault="00DE09EA" w:rsidP="00422B9D">
            <w:pPr>
              <w:rPr>
                <w:rFonts w:ascii="Arial" w:hAnsi="Arial" w:cs="Arial"/>
                <w:b/>
                <w:sz w:val="20"/>
              </w:rPr>
            </w:pPr>
          </w:p>
        </w:tc>
        <w:tc>
          <w:tcPr>
            <w:tcW w:w="850" w:type="dxa"/>
            <w:tcPrChange w:id="120" w:author="Johanna Ramirez" w:date="2018-02-15T14:59:00Z">
              <w:tcPr>
                <w:tcW w:w="850" w:type="dxa"/>
              </w:tcPr>
            </w:tcPrChange>
          </w:tcPr>
          <w:p w14:paraId="78753B3D" w14:textId="77777777" w:rsidR="00DE09EA" w:rsidRPr="00D253D1" w:rsidRDefault="00DE09EA" w:rsidP="00422B9D">
            <w:pPr>
              <w:rPr>
                <w:rFonts w:ascii="Arial" w:hAnsi="Arial" w:cs="Arial"/>
                <w:b/>
                <w:sz w:val="22"/>
                <w:szCs w:val="22"/>
              </w:rPr>
            </w:pPr>
          </w:p>
        </w:tc>
        <w:tc>
          <w:tcPr>
            <w:tcW w:w="851" w:type="dxa"/>
            <w:tcPrChange w:id="121" w:author="Johanna Ramirez" w:date="2018-02-15T14:59:00Z">
              <w:tcPr>
                <w:tcW w:w="851" w:type="dxa"/>
              </w:tcPr>
            </w:tcPrChange>
          </w:tcPr>
          <w:p w14:paraId="446E83ED" w14:textId="77777777" w:rsidR="00DE09EA" w:rsidRPr="00D253D1" w:rsidRDefault="00DE09EA" w:rsidP="00422B9D">
            <w:pPr>
              <w:rPr>
                <w:rFonts w:ascii="Arial" w:hAnsi="Arial" w:cs="Arial"/>
                <w:b/>
                <w:sz w:val="22"/>
                <w:szCs w:val="22"/>
              </w:rPr>
            </w:pPr>
          </w:p>
        </w:tc>
        <w:tc>
          <w:tcPr>
            <w:tcW w:w="850" w:type="dxa"/>
            <w:tcPrChange w:id="122" w:author="Johanna Ramirez" w:date="2018-02-15T14:59:00Z">
              <w:tcPr>
                <w:tcW w:w="850" w:type="dxa"/>
              </w:tcPr>
            </w:tcPrChange>
          </w:tcPr>
          <w:p w14:paraId="5EC8032C" w14:textId="77777777" w:rsidR="00DE09EA" w:rsidRPr="00D253D1" w:rsidRDefault="00DE09EA" w:rsidP="00422B9D">
            <w:pPr>
              <w:rPr>
                <w:rFonts w:ascii="Arial" w:hAnsi="Arial" w:cs="Arial"/>
                <w:b/>
                <w:sz w:val="22"/>
                <w:szCs w:val="22"/>
              </w:rPr>
            </w:pPr>
          </w:p>
        </w:tc>
        <w:tc>
          <w:tcPr>
            <w:tcW w:w="851" w:type="dxa"/>
            <w:tcPrChange w:id="123" w:author="Johanna Ramirez" w:date="2018-02-15T14:59:00Z">
              <w:tcPr>
                <w:tcW w:w="851" w:type="dxa"/>
              </w:tcPr>
            </w:tcPrChange>
          </w:tcPr>
          <w:p w14:paraId="3A2E944A" w14:textId="77777777" w:rsidR="00DE09EA" w:rsidRPr="00D253D1" w:rsidRDefault="00DE09EA" w:rsidP="00422B9D">
            <w:pPr>
              <w:rPr>
                <w:rFonts w:ascii="Arial" w:hAnsi="Arial" w:cs="Arial"/>
                <w:b/>
                <w:sz w:val="22"/>
                <w:szCs w:val="22"/>
              </w:rPr>
            </w:pPr>
          </w:p>
        </w:tc>
        <w:tc>
          <w:tcPr>
            <w:tcW w:w="1134" w:type="dxa"/>
            <w:tcPrChange w:id="124" w:author="Johanna Ramirez" w:date="2018-02-15T14:59:00Z">
              <w:tcPr>
                <w:tcW w:w="1134" w:type="dxa"/>
              </w:tcPr>
            </w:tcPrChange>
          </w:tcPr>
          <w:p w14:paraId="27FBA48A" w14:textId="77777777" w:rsidR="00DE09EA" w:rsidRPr="00D253D1" w:rsidRDefault="00DE09EA" w:rsidP="00422B9D">
            <w:pPr>
              <w:rPr>
                <w:rFonts w:ascii="Arial" w:hAnsi="Arial" w:cs="Arial"/>
                <w:b/>
                <w:sz w:val="22"/>
                <w:szCs w:val="22"/>
              </w:rPr>
            </w:pPr>
          </w:p>
        </w:tc>
        <w:tc>
          <w:tcPr>
            <w:tcW w:w="1134" w:type="dxa"/>
            <w:vMerge w:val="restart"/>
            <w:tcPrChange w:id="125" w:author="Johanna Ramirez" w:date="2018-02-15T14:59:00Z">
              <w:tcPr>
                <w:tcW w:w="992" w:type="dxa"/>
                <w:vMerge w:val="restart"/>
              </w:tcPr>
            </w:tcPrChange>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193222">
        <w:trPr>
          <w:cantSplit/>
          <w:trHeight w:val="590"/>
          <w:trPrChange w:id="126" w:author="Johanna Ramirez" w:date="2018-02-15T14:59:00Z">
            <w:trPr>
              <w:cantSplit/>
              <w:trHeight w:val="590"/>
            </w:trPr>
          </w:trPrChange>
        </w:trPr>
        <w:tc>
          <w:tcPr>
            <w:tcW w:w="3224" w:type="dxa"/>
            <w:tcPrChange w:id="127" w:author="Johanna Ramirez" w:date="2018-02-15T14:59:00Z">
              <w:tcPr>
                <w:tcW w:w="3224" w:type="dxa"/>
              </w:tcPr>
            </w:tcPrChange>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Change w:id="128" w:author="Johanna Ramirez" w:date="2018-02-15T14:59:00Z">
              <w:tcPr>
                <w:tcW w:w="851" w:type="dxa"/>
              </w:tcPr>
            </w:tcPrChange>
          </w:tcPr>
          <w:p w14:paraId="60D8F63E" w14:textId="77777777" w:rsidR="00DE09EA" w:rsidRPr="00D253D1" w:rsidRDefault="00DE09EA" w:rsidP="00422B9D">
            <w:pPr>
              <w:rPr>
                <w:rFonts w:ascii="Arial" w:hAnsi="Arial" w:cs="Arial"/>
                <w:b/>
                <w:sz w:val="20"/>
              </w:rPr>
            </w:pPr>
          </w:p>
        </w:tc>
        <w:tc>
          <w:tcPr>
            <w:tcW w:w="850" w:type="dxa"/>
            <w:tcPrChange w:id="129" w:author="Johanna Ramirez" w:date="2018-02-15T14:59:00Z">
              <w:tcPr>
                <w:tcW w:w="850" w:type="dxa"/>
              </w:tcPr>
            </w:tcPrChange>
          </w:tcPr>
          <w:p w14:paraId="7E6B970A" w14:textId="77777777" w:rsidR="00DE09EA" w:rsidRPr="00D253D1" w:rsidRDefault="00DE09EA" w:rsidP="00422B9D">
            <w:pPr>
              <w:rPr>
                <w:rFonts w:ascii="Arial" w:hAnsi="Arial" w:cs="Arial"/>
                <w:b/>
                <w:sz w:val="22"/>
                <w:szCs w:val="22"/>
              </w:rPr>
            </w:pPr>
          </w:p>
        </w:tc>
        <w:tc>
          <w:tcPr>
            <w:tcW w:w="851" w:type="dxa"/>
            <w:tcPrChange w:id="130" w:author="Johanna Ramirez" w:date="2018-02-15T14:59:00Z">
              <w:tcPr>
                <w:tcW w:w="851" w:type="dxa"/>
              </w:tcPr>
            </w:tcPrChange>
          </w:tcPr>
          <w:p w14:paraId="008E57C4" w14:textId="77777777" w:rsidR="00DE09EA" w:rsidRPr="00D253D1" w:rsidRDefault="00DE09EA" w:rsidP="00422B9D">
            <w:pPr>
              <w:rPr>
                <w:rFonts w:ascii="Arial" w:hAnsi="Arial" w:cs="Arial"/>
                <w:b/>
                <w:sz w:val="22"/>
                <w:szCs w:val="22"/>
              </w:rPr>
            </w:pPr>
          </w:p>
        </w:tc>
        <w:tc>
          <w:tcPr>
            <w:tcW w:w="850" w:type="dxa"/>
            <w:tcPrChange w:id="131" w:author="Johanna Ramirez" w:date="2018-02-15T14:59:00Z">
              <w:tcPr>
                <w:tcW w:w="850" w:type="dxa"/>
              </w:tcPr>
            </w:tcPrChange>
          </w:tcPr>
          <w:p w14:paraId="6FC9BADD" w14:textId="77777777" w:rsidR="00DE09EA" w:rsidRPr="00D253D1" w:rsidRDefault="00DE09EA" w:rsidP="00422B9D">
            <w:pPr>
              <w:rPr>
                <w:rFonts w:ascii="Arial" w:hAnsi="Arial" w:cs="Arial"/>
                <w:b/>
                <w:sz w:val="22"/>
                <w:szCs w:val="22"/>
              </w:rPr>
            </w:pPr>
          </w:p>
        </w:tc>
        <w:tc>
          <w:tcPr>
            <w:tcW w:w="851" w:type="dxa"/>
            <w:tcPrChange w:id="132" w:author="Johanna Ramirez" w:date="2018-02-15T14:59:00Z">
              <w:tcPr>
                <w:tcW w:w="851" w:type="dxa"/>
              </w:tcPr>
            </w:tcPrChange>
          </w:tcPr>
          <w:p w14:paraId="2912A720" w14:textId="77777777" w:rsidR="00DE09EA" w:rsidRPr="00D253D1" w:rsidRDefault="00DE09EA" w:rsidP="00422B9D">
            <w:pPr>
              <w:rPr>
                <w:rFonts w:ascii="Arial" w:hAnsi="Arial" w:cs="Arial"/>
                <w:b/>
                <w:sz w:val="22"/>
                <w:szCs w:val="22"/>
              </w:rPr>
            </w:pPr>
          </w:p>
        </w:tc>
        <w:tc>
          <w:tcPr>
            <w:tcW w:w="1134" w:type="dxa"/>
            <w:tcPrChange w:id="133" w:author="Johanna Ramirez" w:date="2018-02-15T14:59:00Z">
              <w:tcPr>
                <w:tcW w:w="1134" w:type="dxa"/>
              </w:tcPr>
            </w:tcPrChange>
          </w:tcPr>
          <w:p w14:paraId="4BA238C9" w14:textId="77777777" w:rsidR="00DE09EA" w:rsidRPr="00D253D1" w:rsidRDefault="00DE09EA" w:rsidP="00422B9D">
            <w:pPr>
              <w:rPr>
                <w:rFonts w:ascii="Arial" w:hAnsi="Arial" w:cs="Arial"/>
                <w:b/>
                <w:sz w:val="22"/>
                <w:szCs w:val="22"/>
              </w:rPr>
            </w:pPr>
          </w:p>
        </w:tc>
        <w:tc>
          <w:tcPr>
            <w:tcW w:w="1134" w:type="dxa"/>
            <w:vMerge/>
            <w:tcPrChange w:id="134" w:author="Johanna Ramirez" w:date="2018-02-15T14:59:00Z">
              <w:tcPr>
                <w:tcW w:w="992" w:type="dxa"/>
                <w:vMerge/>
              </w:tcPr>
            </w:tcPrChan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193222">
        <w:trPr>
          <w:cantSplit/>
          <w:trHeight w:val="415"/>
          <w:trPrChange w:id="135" w:author="Johanna Ramirez" w:date="2018-02-15T14:59:00Z">
            <w:trPr>
              <w:cantSplit/>
              <w:trHeight w:val="415"/>
            </w:trPr>
          </w:trPrChange>
        </w:trPr>
        <w:tc>
          <w:tcPr>
            <w:tcW w:w="9745" w:type="dxa"/>
            <w:gridSpan w:val="8"/>
            <w:tcPrChange w:id="136" w:author="Johanna Ramirez" w:date="2018-02-15T14:59:00Z">
              <w:tcPr>
                <w:tcW w:w="9603" w:type="dxa"/>
                <w:gridSpan w:val="8"/>
              </w:tcPr>
            </w:tcPrChange>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193222">
        <w:trPr>
          <w:cantSplit/>
          <w:trHeight w:val="590"/>
          <w:trPrChange w:id="137" w:author="Johanna Ramirez" w:date="2018-02-15T14:59:00Z">
            <w:trPr>
              <w:cantSplit/>
              <w:trHeight w:val="590"/>
            </w:trPr>
          </w:trPrChange>
        </w:trPr>
        <w:tc>
          <w:tcPr>
            <w:tcW w:w="3224" w:type="dxa"/>
            <w:tcPrChange w:id="138" w:author="Johanna Ramirez" w:date="2018-02-15T14:59:00Z">
              <w:tcPr>
                <w:tcW w:w="3224" w:type="dxa"/>
              </w:tcPr>
            </w:tcPrChange>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Change w:id="139" w:author="Johanna Ramirez" w:date="2018-02-15T14:59:00Z">
              <w:tcPr>
                <w:tcW w:w="851" w:type="dxa"/>
              </w:tcPr>
            </w:tcPrChange>
          </w:tcPr>
          <w:p w14:paraId="24464301" w14:textId="77777777" w:rsidR="00DE09EA" w:rsidRPr="00D253D1" w:rsidRDefault="00DE09EA" w:rsidP="00422B9D">
            <w:pPr>
              <w:rPr>
                <w:rFonts w:ascii="Arial" w:hAnsi="Arial" w:cs="Arial"/>
                <w:b/>
                <w:sz w:val="20"/>
                <w:lang w:val="pt-BR"/>
              </w:rPr>
            </w:pPr>
          </w:p>
        </w:tc>
        <w:tc>
          <w:tcPr>
            <w:tcW w:w="850" w:type="dxa"/>
            <w:tcPrChange w:id="140" w:author="Johanna Ramirez" w:date="2018-02-15T14:59:00Z">
              <w:tcPr>
                <w:tcW w:w="850" w:type="dxa"/>
              </w:tcPr>
            </w:tcPrChange>
          </w:tcPr>
          <w:p w14:paraId="3685563B" w14:textId="77777777" w:rsidR="00DE09EA" w:rsidRPr="00D253D1" w:rsidRDefault="00DE09EA" w:rsidP="00422B9D">
            <w:pPr>
              <w:rPr>
                <w:rFonts w:ascii="Arial" w:hAnsi="Arial" w:cs="Arial"/>
                <w:b/>
                <w:sz w:val="22"/>
                <w:szCs w:val="22"/>
                <w:lang w:val="pt-BR"/>
              </w:rPr>
            </w:pPr>
          </w:p>
        </w:tc>
        <w:tc>
          <w:tcPr>
            <w:tcW w:w="851" w:type="dxa"/>
            <w:tcPrChange w:id="141" w:author="Johanna Ramirez" w:date="2018-02-15T14:59:00Z">
              <w:tcPr>
                <w:tcW w:w="851" w:type="dxa"/>
              </w:tcPr>
            </w:tcPrChange>
          </w:tcPr>
          <w:p w14:paraId="3449D93F" w14:textId="77777777" w:rsidR="00DE09EA" w:rsidRPr="00D253D1" w:rsidRDefault="00DE09EA" w:rsidP="00422B9D">
            <w:pPr>
              <w:rPr>
                <w:rFonts w:ascii="Arial" w:hAnsi="Arial" w:cs="Arial"/>
                <w:b/>
                <w:sz w:val="22"/>
                <w:szCs w:val="22"/>
                <w:lang w:val="pt-BR"/>
              </w:rPr>
            </w:pPr>
          </w:p>
        </w:tc>
        <w:tc>
          <w:tcPr>
            <w:tcW w:w="850" w:type="dxa"/>
            <w:tcPrChange w:id="142" w:author="Johanna Ramirez" w:date="2018-02-15T14:59:00Z">
              <w:tcPr>
                <w:tcW w:w="850" w:type="dxa"/>
              </w:tcPr>
            </w:tcPrChange>
          </w:tcPr>
          <w:p w14:paraId="10200820" w14:textId="77777777" w:rsidR="00DE09EA" w:rsidRPr="00D253D1" w:rsidRDefault="00DE09EA" w:rsidP="00422B9D">
            <w:pPr>
              <w:rPr>
                <w:rFonts w:ascii="Arial" w:hAnsi="Arial" w:cs="Arial"/>
                <w:b/>
                <w:sz w:val="22"/>
                <w:szCs w:val="22"/>
                <w:lang w:val="pt-BR"/>
              </w:rPr>
            </w:pPr>
          </w:p>
        </w:tc>
        <w:tc>
          <w:tcPr>
            <w:tcW w:w="851" w:type="dxa"/>
            <w:tcPrChange w:id="143" w:author="Johanna Ramirez" w:date="2018-02-15T14:59:00Z">
              <w:tcPr>
                <w:tcW w:w="851" w:type="dxa"/>
              </w:tcPr>
            </w:tcPrChange>
          </w:tcPr>
          <w:p w14:paraId="37E47CFB" w14:textId="77777777" w:rsidR="00DE09EA" w:rsidRPr="00D253D1" w:rsidRDefault="00DE09EA" w:rsidP="00422B9D">
            <w:pPr>
              <w:rPr>
                <w:rFonts w:ascii="Arial" w:hAnsi="Arial" w:cs="Arial"/>
                <w:b/>
                <w:sz w:val="22"/>
                <w:szCs w:val="22"/>
                <w:lang w:val="pt-BR"/>
              </w:rPr>
            </w:pPr>
          </w:p>
        </w:tc>
        <w:tc>
          <w:tcPr>
            <w:tcW w:w="1134" w:type="dxa"/>
            <w:tcPrChange w:id="144" w:author="Johanna Ramirez" w:date="2018-02-15T14:59:00Z">
              <w:tcPr>
                <w:tcW w:w="1134" w:type="dxa"/>
              </w:tcPr>
            </w:tcPrChange>
          </w:tcPr>
          <w:p w14:paraId="539B7C5A" w14:textId="77777777" w:rsidR="00DE09EA" w:rsidRPr="00D253D1" w:rsidRDefault="00DE09EA" w:rsidP="00422B9D">
            <w:pPr>
              <w:rPr>
                <w:rFonts w:ascii="Arial" w:hAnsi="Arial" w:cs="Arial"/>
                <w:b/>
                <w:sz w:val="22"/>
                <w:szCs w:val="22"/>
                <w:lang w:val="pt-BR"/>
              </w:rPr>
            </w:pPr>
          </w:p>
        </w:tc>
        <w:tc>
          <w:tcPr>
            <w:tcW w:w="1134" w:type="dxa"/>
            <w:vMerge w:val="restart"/>
            <w:tcPrChange w:id="145" w:author="Johanna Ramirez" w:date="2018-02-15T14:59:00Z">
              <w:tcPr>
                <w:tcW w:w="992" w:type="dxa"/>
                <w:vMerge w:val="restart"/>
              </w:tcPr>
            </w:tcPrChange>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193222">
        <w:trPr>
          <w:cantSplit/>
          <w:trHeight w:val="590"/>
          <w:trPrChange w:id="146" w:author="Johanna Ramirez" w:date="2018-02-15T14:59:00Z">
            <w:trPr>
              <w:cantSplit/>
              <w:trHeight w:val="590"/>
            </w:trPr>
          </w:trPrChange>
        </w:trPr>
        <w:tc>
          <w:tcPr>
            <w:tcW w:w="3224" w:type="dxa"/>
            <w:tcPrChange w:id="147" w:author="Johanna Ramirez" w:date="2018-02-15T14:59:00Z">
              <w:tcPr>
                <w:tcW w:w="3224" w:type="dxa"/>
              </w:tcPr>
            </w:tcPrChange>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Change w:id="148" w:author="Johanna Ramirez" w:date="2018-02-15T14:59:00Z">
              <w:tcPr>
                <w:tcW w:w="851" w:type="dxa"/>
              </w:tcPr>
            </w:tcPrChange>
          </w:tcPr>
          <w:p w14:paraId="611366E2" w14:textId="77777777" w:rsidR="00DE09EA" w:rsidRPr="00D253D1" w:rsidRDefault="00DE09EA" w:rsidP="00422B9D">
            <w:pPr>
              <w:rPr>
                <w:rFonts w:ascii="Arial" w:hAnsi="Arial" w:cs="Arial"/>
                <w:b/>
                <w:sz w:val="20"/>
              </w:rPr>
            </w:pPr>
          </w:p>
        </w:tc>
        <w:tc>
          <w:tcPr>
            <w:tcW w:w="850" w:type="dxa"/>
            <w:tcPrChange w:id="149" w:author="Johanna Ramirez" w:date="2018-02-15T14:59:00Z">
              <w:tcPr>
                <w:tcW w:w="850" w:type="dxa"/>
              </w:tcPr>
            </w:tcPrChange>
          </w:tcPr>
          <w:p w14:paraId="405EE616" w14:textId="77777777" w:rsidR="00DE09EA" w:rsidRPr="00D253D1" w:rsidRDefault="00DE09EA" w:rsidP="00422B9D">
            <w:pPr>
              <w:rPr>
                <w:rFonts w:ascii="Arial" w:hAnsi="Arial" w:cs="Arial"/>
                <w:b/>
                <w:sz w:val="22"/>
                <w:szCs w:val="22"/>
              </w:rPr>
            </w:pPr>
          </w:p>
        </w:tc>
        <w:tc>
          <w:tcPr>
            <w:tcW w:w="851" w:type="dxa"/>
            <w:tcPrChange w:id="150" w:author="Johanna Ramirez" w:date="2018-02-15T14:59:00Z">
              <w:tcPr>
                <w:tcW w:w="851" w:type="dxa"/>
              </w:tcPr>
            </w:tcPrChange>
          </w:tcPr>
          <w:p w14:paraId="13ADA8BF" w14:textId="77777777" w:rsidR="00DE09EA" w:rsidRPr="00D253D1" w:rsidRDefault="00DE09EA" w:rsidP="00422B9D">
            <w:pPr>
              <w:rPr>
                <w:rFonts w:ascii="Arial" w:hAnsi="Arial" w:cs="Arial"/>
                <w:b/>
                <w:sz w:val="22"/>
                <w:szCs w:val="22"/>
              </w:rPr>
            </w:pPr>
          </w:p>
        </w:tc>
        <w:tc>
          <w:tcPr>
            <w:tcW w:w="850" w:type="dxa"/>
            <w:tcPrChange w:id="151" w:author="Johanna Ramirez" w:date="2018-02-15T14:59:00Z">
              <w:tcPr>
                <w:tcW w:w="850" w:type="dxa"/>
              </w:tcPr>
            </w:tcPrChange>
          </w:tcPr>
          <w:p w14:paraId="082F5732" w14:textId="77777777" w:rsidR="00DE09EA" w:rsidRPr="00D253D1" w:rsidRDefault="00DE09EA" w:rsidP="00422B9D">
            <w:pPr>
              <w:rPr>
                <w:rFonts w:ascii="Arial" w:hAnsi="Arial" w:cs="Arial"/>
                <w:b/>
                <w:sz w:val="22"/>
                <w:szCs w:val="22"/>
              </w:rPr>
            </w:pPr>
          </w:p>
        </w:tc>
        <w:tc>
          <w:tcPr>
            <w:tcW w:w="851" w:type="dxa"/>
            <w:tcPrChange w:id="152" w:author="Johanna Ramirez" w:date="2018-02-15T14:59:00Z">
              <w:tcPr>
                <w:tcW w:w="851" w:type="dxa"/>
              </w:tcPr>
            </w:tcPrChange>
          </w:tcPr>
          <w:p w14:paraId="1B30C84C" w14:textId="77777777" w:rsidR="00DE09EA" w:rsidRPr="00D253D1" w:rsidRDefault="00DE09EA" w:rsidP="00422B9D">
            <w:pPr>
              <w:rPr>
                <w:rFonts w:ascii="Arial" w:hAnsi="Arial" w:cs="Arial"/>
                <w:b/>
                <w:sz w:val="22"/>
                <w:szCs w:val="22"/>
              </w:rPr>
            </w:pPr>
          </w:p>
        </w:tc>
        <w:tc>
          <w:tcPr>
            <w:tcW w:w="1134" w:type="dxa"/>
            <w:tcPrChange w:id="153" w:author="Johanna Ramirez" w:date="2018-02-15T14:59:00Z">
              <w:tcPr>
                <w:tcW w:w="1134" w:type="dxa"/>
              </w:tcPr>
            </w:tcPrChange>
          </w:tcPr>
          <w:p w14:paraId="3980C8C0" w14:textId="77777777" w:rsidR="00DE09EA" w:rsidRPr="00D253D1" w:rsidRDefault="00DE09EA" w:rsidP="00422B9D">
            <w:pPr>
              <w:rPr>
                <w:rFonts w:ascii="Arial" w:hAnsi="Arial" w:cs="Arial"/>
                <w:b/>
                <w:sz w:val="22"/>
                <w:szCs w:val="22"/>
              </w:rPr>
            </w:pPr>
          </w:p>
        </w:tc>
        <w:tc>
          <w:tcPr>
            <w:tcW w:w="1134" w:type="dxa"/>
            <w:vMerge/>
            <w:tcPrChange w:id="154" w:author="Johanna Ramirez" w:date="2018-02-15T14:59:00Z">
              <w:tcPr>
                <w:tcW w:w="992" w:type="dxa"/>
                <w:vMerge/>
              </w:tcPr>
            </w:tcPrChan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155" w:name="_Toc498849276"/>
      <w:bookmarkStart w:id="156" w:name="_Toc498850115"/>
      <w:bookmarkStart w:id="157" w:name="_Toc498851720"/>
      <w:del w:id="158" w:author="Johanna Ramirez" w:date="2018-02-15T14:56:00Z">
        <w:r w:rsidRPr="00D253D1" w:rsidDel="00394820">
          <w:rPr>
            <w:rFonts w:ascii="Arial" w:hAnsi="Arial" w:cs="Arial"/>
            <w:b/>
            <w:spacing w:val="-2"/>
            <w:szCs w:val="24"/>
          </w:rPr>
          <w:sym w:font="Symbol" w:char="F0F0"/>
        </w:r>
        <w:r w:rsidR="00D253D1" w:rsidDel="00394820">
          <w:rPr>
            <w:rFonts w:ascii="Arial" w:hAnsi="Arial" w:cs="Arial"/>
            <w:b/>
            <w:spacing w:val="-2"/>
            <w:szCs w:val="24"/>
          </w:rPr>
          <w:delText xml:space="preserve">  </w:delText>
        </w:r>
      </w:del>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155"/>
      <w:bookmarkEnd w:id="156"/>
      <w:bookmarkEnd w:id="157"/>
    </w:p>
    <w:p w14:paraId="341EB043" w14:textId="77777777" w:rsidR="00DE09EA" w:rsidRPr="00D253D1" w:rsidRDefault="00DE09EA" w:rsidP="000B7B12">
      <w:pPr>
        <w:rPr>
          <w:rFonts w:ascii="Arial" w:hAnsi="Arial" w:cs="Arial"/>
          <w:szCs w:val="24"/>
        </w:rPr>
      </w:pPr>
      <w:bookmarkStart w:id="159" w:name="_Toc498849277"/>
      <w:bookmarkStart w:id="160" w:name="_Toc498850116"/>
      <w:bookmarkStart w:id="161"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159"/>
      <w:bookmarkEnd w:id="160"/>
      <w:bookmarkEnd w:id="161"/>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162" w:name="_Toc498849278"/>
      <w:bookmarkStart w:id="163" w:name="_Toc498850117"/>
      <w:bookmarkStart w:id="164" w:name="_Toc498851722"/>
      <w:r w:rsidRPr="00D253D1">
        <w:rPr>
          <w:rFonts w:ascii="Arial" w:hAnsi="Arial" w:cs="Arial"/>
          <w:szCs w:val="24"/>
        </w:rPr>
        <w:t xml:space="preserve">Los balances generales deben estar  firmados por un contador </w:t>
      </w:r>
      <w:bookmarkEnd w:id="162"/>
      <w:bookmarkEnd w:id="163"/>
      <w:bookmarkEnd w:id="164"/>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165" w:name="_Toc498849279"/>
      <w:bookmarkStart w:id="166" w:name="_Toc498850118"/>
      <w:bookmarkStart w:id="167" w:name="_Toc498851723"/>
      <w:r w:rsidRPr="00D253D1">
        <w:rPr>
          <w:rFonts w:ascii="Arial" w:hAnsi="Arial" w:cs="Arial"/>
          <w:szCs w:val="24"/>
        </w:rPr>
        <w:t>Los balances generales  deben estar completos, incluidas todas las notas a los estados financieros</w:t>
      </w:r>
      <w:bookmarkStart w:id="168" w:name="_Toc498849280"/>
      <w:bookmarkStart w:id="169" w:name="_Toc498850119"/>
      <w:bookmarkStart w:id="170" w:name="_Toc498851724"/>
      <w:bookmarkEnd w:id="165"/>
      <w:bookmarkEnd w:id="166"/>
      <w:bookmarkEnd w:id="167"/>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168"/>
      <w:bookmarkEnd w:id="169"/>
      <w:bookmarkEnd w:id="170"/>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A52067">
      <w:pPr>
        <w:pStyle w:val="Prrafodelista"/>
        <w:numPr>
          <w:ilvl w:val="0"/>
          <w:numId w:val="36"/>
        </w:numPr>
        <w:spacing w:before="120" w:after="120" w:line="276" w:lineRule="auto"/>
        <w:ind w:left="426"/>
        <w:jc w:val="both"/>
        <w:rPr>
          <w:rFonts w:ascii="Arial" w:hAnsi="Arial" w:cs="Arial"/>
          <w:sz w:val="24"/>
          <w:lang w:val="es-PY" w:eastAsia="es-ES"/>
        </w:rPr>
        <w:pPrChange w:id="171" w:author="Johanna Ramirez" w:date="2018-02-15T12:04:00Z">
          <w:pPr>
            <w:pStyle w:val="Prrafodelista"/>
            <w:numPr>
              <w:numId w:val="36"/>
            </w:numPr>
            <w:spacing w:before="120" w:after="120"/>
            <w:ind w:left="720" w:hanging="360"/>
            <w:jc w:val="both"/>
          </w:pPr>
        </w:pPrChange>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A52067">
      <w:pPr>
        <w:pStyle w:val="Prrafodelista"/>
        <w:numPr>
          <w:ilvl w:val="0"/>
          <w:numId w:val="36"/>
        </w:numPr>
        <w:spacing w:before="120" w:after="120" w:line="276" w:lineRule="auto"/>
        <w:ind w:left="426"/>
        <w:jc w:val="both"/>
        <w:rPr>
          <w:rFonts w:ascii="Arial" w:hAnsi="Arial" w:cs="Arial"/>
          <w:sz w:val="24"/>
          <w:lang w:val="es-PY" w:eastAsia="es-ES"/>
        </w:rPr>
        <w:pPrChange w:id="172" w:author="Johanna Ramirez" w:date="2018-02-15T12:04:00Z">
          <w:pPr>
            <w:pStyle w:val="Prrafodelista"/>
            <w:numPr>
              <w:numId w:val="36"/>
            </w:numPr>
            <w:spacing w:before="120" w:after="120"/>
            <w:ind w:left="720" w:hanging="360"/>
            <w:jc w:val="both"/>
          </w:pPr>
        </w:pPrChange>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A52067">
      <w:pPr>
        <w:pStyle w:val="Prrafodelista"/>
        <w:numPr>
          <w:ilvl w:val="0"/>
          <w:numId w:val="36"/>
        </w:numPr>
        <w:spacing w:before="120" w:after="120" w:line="276" w:lineRule="auto"/>
        <w:ind w:left="426"/>
        <w:jc w:val="both"/>
        <w:rPr>
          <w:rFonts w:ascii="Arial" w:hAnsi="Arial" w:cs="Arial"/>
          <w:sz w:val="24"/>
          <w:lang w:val="es-PY" w:eastAsia="es-ES"/>
        </w:rPr>
        <w:pPrChange w:id="173" w:author="Johanna Ramirez" w:date="2018-02-15T12:04:00Z">
          <w:pPr>
            <w:pStyle w:val="Prrafodelista"/>
            <w:numPr>
              <w:numId w:val="36"/>
            </w:numPr>
            <w:spacing w:before="120" w:after="120"/>
            <w:ind w:left="720" w:hanging="360"/>
            <w:jc w:val="both"/>
          </w:pPr>
        </w:pPrChange>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Del="00901152" w:rsidRDefault="00DE09EA" w:rsidP="00901152">
      <w:pPr>
        <w:spacing w:before="120" w:after="120" w:line="276" w:lineRule="auto"/>
        <w:rPr>
          <w:del w:id="174" w:author="Johanna Ramirez" w:date="2018-02-15T12:05:00Z"/>
          <w:rFonts w:ascii="Arial" w:hAnsi="Arial" w:cs="Arial"/>
        </w:rPr>
        <w:pPrChange w:id="175" w:author="Johanna Ramirez" w:date="2018-02-15T12:05:00Z">
          <w:pPr>
            <w:spacing w:before="120" w:after="120" w:line="240" w:lineRule="auto"/>
          </w:pPr>
        </w:pPrChange>
      </w:pPr>
      <w:r w:rsidRPr="00B51FFD">
        <w:rPr>
          <w:rFonts w:ascii="Arial" w:hAnsi="Arial" w:cs="Arial"/>
        </w:rPr>
        <w:t>Igualmente, autorizo/amos al Ministerio de Obras Públicas y Comunicaciones a realizar los trabajos de verificación de la información aquí proporcionada.</w:t>
      </w:r>
    </w:p>
    <w:p w14:paraId="66C062E1" w14:textId="77777777" w:rsidR="00901152" w:rsidRPr="00B51FFD" w:rsidRDefault="00901152" w:rsidP="00901152">
      <w:pPr>
        <w:spacing w:before="120" w:after="120" w:line="276" w:lineRule="auto"/>
        <w:rPr>
          <w:rFonts w:ascii="Arial" w:hAnsi="Arial" w:cs="Arial"/>
          <w:i/>
        </w:rPr>
        <w:pPrChange w:id="176" w:author="Johanna Ramirez" w:date="2018-02-15T12:05:00Z">
          <w:pPr/>
        </w:pPrChange>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2F751C8B"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del w:id="178" w:author="Johanna Ramirez" w:date="2018-02-15T12:05:00Z">
        <w:r w:rsidRPr="00306990" w:rsidDel="002B49A9">
          <w:rPr>
            <w:rFonts w:ascii="Arial" w:hAnsi="Arial" w:cs="Arial"/>
            <w:b/>
            <w:sz w:val="22"/>
            <w:szCs w:val="22"/>
            <w:lang w:val="es-MX"/>
          </w:rPr>
          <w:delText>:_</w:delText>
        </w:r>
      </w:del>
      <w:ins w:id="179" w:author="Johanna Ramirez" w:date="2018-02-15T12:05:00Z">
        <w:r w:rsidR="002B49A9" w:rsidRPr="00306990">
          <w:rPr>
            <w:rFonts w:ascii="Arial" w:hAnsi="Arial" w:cs="Arial"/>
            <w:b/>
            <w:sz w:val="22"/>
            <w:szCs w:val="22"/>
            <w:lang w:val="es-MX"/>
          </w:rPr>
          <w:t>: _</w:t>
        </w:r>
      </w:ins>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191" w:type="dxa"/>
        <w:tblInd w:w="-58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Change w:id="180" w:author="Johanna Ramirez" w:date="2018-02-15T12:22:00Z">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PrChange>
      </w:tblPr>
      <w:tblGrid>
        <w:gridCol w:w="418"/>
        <w:gridCol w:w="1227"/>
        <w:gridCol w:w="1448"/>
        <w:gridCol w:w="1315"/>
        <w:gridCol w:w="1383"/>
        <w:gridCol w:w="1397"/>
        <w:gridCol w:w="962"/>
        <w:gridCol w:w="582"/>
        <w:gridCol w:w="644"/>
        <w:gridCol w:w="815"/>
        <w:tblGridChange w:id="181">
          <w:tblGrid>
            <w:gridCol w:w="426"/>
            <w:gridCol w:w="2043"/>
            <w:gridCol w:w="2039"/>
            <w:gridCol w:w="1119"/>
            <w:gridCol w:w="1125"/>
            <w:gridCol w:w="1146"/>
            <w:gridCol w:w="833"/>
            <w:gridCol w:w="672"/>
            <w:gridCol w:w="681"/>
            <w:gridCol w:w="832"/>
          </w:tblGrid>
        </w:tblGridChange>
      </w:tblGrid>
      <w:tr w:rsidR="00DE09EA" w:rsidRPr="00B51FFD" w14:paraId="0801C3A3" w14:textId="77777777" w:rsidTr="005D27E8">
        <w:trPr>
          <w:trHeight w:val="279"/>
          <w:trPrChange w:id="182" w:author="Johanna Ramirez" w:date="2018-02-15T12:22:00Z">
            <w:trPr>
              <w:trHeight w:val="279"/>
            </w:trPr>
          </w:trPrChange>
        </w:trPr>
        <w:tc>
          <w:tcPr>
            <w:tcW w:w="0" w:type="auto"/>
            <w:vMerge w:val="restart"/>
            <w:tcPrChange w:id="183" w:author="Johanna Ramirez" w:date="2018-02-15T12:22:00Z">
              <w:tcPr>
                <w:tcW w:w="426" w:type="dxa"/>
                <w:vMerge w:val="restart"/>
              </w:tcPr>
            </w:tcPrChange>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0" w:type="auto"/>
            <w:vMerge w:val="restart"/>
            <w:vAlign w:val="center"/>
            <w:tcPrChange w:id="184" w:author="Johanna Ramirez" w:date="2018-02-15T12:22:00Z">
              <w:tcPr>
                <w:tcW w:w="2043" w:type="dxa"/>
                <w:vMerge w:val="restart"/>
                <w:vAlign w:val="center"/>
              </w:tcPr>
            </w:tcPrChange>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0" w:type="auto"/>
            <w:vMerge w:val="restart"/>
            <w:vAlign w:val="center"/>
            <w:tcPrChange w:id="185" w:author="Johanna Ramirez" w:date="2018-02-15T12:22:00Z">
              <w:tcPr>
                <w:tcW w:w="2039" w:type="dxa"/>
                <w:vMerge w:val="restart"/>
                <w:vAlign w:val="center"/>
              </w:tcPr>
            </w:tcPrChange>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0" w:type="auto"/>
            <w:vMerge w:val="restart"/>
            <w:vAlign w:val="center"/>
            <w:tcPrChange w:id="186" w:author="Johanna Ramirez" w:date="2018-02-15T12:22:00Z">
              <w:tcPr>
                <w:tcW w:w="1119" w:type="dxa"/>
                <w:vMerge w:val="restart"/>
                <w:vAlign w:val="center"/>
              </w:tcPr>
            </w:tcPrChange>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0" w:type="auto"/>
            <w:vMerge w:val="restart"/>
            <w:vAlign w:val="center"/>
            <w:tcPrChange w:id="187" w:author="Johanna Ramirez" w:date="2018-02-15T12:22:00Z">
              <w:tcPr>
                <w:tcW w:w="1125" w:type="dxa"/>
                <w:vMerge w:val="restart"/>
                <w:vAlign w:val="center"/>
              </w:tcPr>
            </w:tcPrChange>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0" w:type="auto"/>
            <w:vMerge w:val="restart"/>
            <w:vAlign w:val="center"/>
            <w:tcPrChange w:id="188" w:author="Johanna Ramirez" w:date="2018-02-15T12:22:00Z">
              <w:tcPr>
                <w:tcW w:w="1146" w:type="dxa"/>
                <w:vMerge w:val="restart"/>
                <w:vAlign w:val="center"/>
              </w:tcPr>
            </w:tcPrChange>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0" w:type="auto"/>
            <w:vMerge w:val="restart"/>
            <w:tcBorders>
              <w:right w:val="single" w:sz="12" w:space="0" w:color="auto"/>
            </w:tcBorders>
            <w:vAlign w:val="center"/>
            <w:tcPrChange w:id="189" w:author="Johanna Ramirez" w:date="2018-02-15T12:22:00Z">
              <w:tcPr>
                <w:tcW w:w="833" w:type="dxa"/>
                <w:vMerge w:val="restart"/>
                <w:tcBorders>
                  <w:right w:val="single" w:sz="12" w:space="0" w:color="auto"/>
                </w:tcBorders>
                <w:vAlign w:val="center"/>
              </w:tcPr>
            </w:tcPrChange>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0" w:type="auto"/>
            <w:gridSpan w:val="3"/>
            <w:tcBorders>
              <w:left w:val="single" w:sz="12" w:space="0" w:color="auto"/>
              <w:bottom w:val="single" w:sz="12" w:space="0" w:color="auto"/>
            </w:tcBorders>
            <w:tcPrChange w:id="190" w:author="Johanna Ramirez" w:date="2018-02-15T12:22:00Z">
              <w:tcPr>
                <w:tcW w:w="2185" w:type="dxa"/>
                <w:gridSpan w:val="3"/>
                <w:tcBorders>
                  <w:left w:val="single" w:sz="12" w:space="0" w:color="auto"/>
                  <w:bottom w:val="single" w:sz="12" w:space="0" w:color="auto"/>
                </w:tcBorders>
              </w:tcPr>
            </w:tcPrChange>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5D27E8">
        <w:trPr>
          <w:trHeight w:val="559"/>
          <w:trPrChange w:id="191" w:author="Johanna Ramirez" w:date="2018-02-15T12:22:00Z">
            <w:trPr>
              <w:trHeight w:val="559"/>
            </w:trPr>
          </w:trPrChange>
        </w:trPr>
        <w:tc>
          <w:tcPr>
            <w:tcW w:w="0" w:type="auto"/>
            <w:vMerge/>
            <w:tcPrChange w:id="192" w:author="Johanna Ramirez" w:date="2018-02-15T12:22:00Z">
              <w:tcPr>
                <w:tcW w:w="426" w:type="dxa"/>
                <w:vMerge/>
              </w:tcPr>
            </w:tcPrChange>
          </w:tcPr>
          <w:p w14:paraId="46BAF96A" w14:textId="77777777" w:rsidR="00DE09EA" w:rsidRPr="00B51FFD" w:rsidRDefault="00DE09EA" w:rsidP="00422B9D">
            <w:pPr>
              <w:spacing w:line="240" w:lineRule="auto"/>
              <w:rPr>
                <w:rFonts w:ascii="Arial" w:hAnsi="Arial" w:cs="Arial"/>
                <w:b/>
                <w:sz w:val="18"/>
                <w:szCs w:val="18"/>
                <w:lang w:val="es-MX"/>
              </w:rPr>
            </w:pPr>
          </w:p>
        </w:tc>
        <w:tc>
          <w:tcPr>
            <w:tcW w:w="0" w:type="auto"/>
            <w:vMerge/>
            <w:vAlign w:val="center"/>
            <w:tcPrChange w:id="193" w:author="Johanna Ramirez" w:date="2018-02-15T12:22:00Z">
              <w:tcPr>
                <w:tcW w:w="2043" w:type="dxa"/>
                <w:vMerge/>
                <w:vAlign w:val="center"/>
              </w:tcPr>
            </w:tcPrChange>
          </w:tcPr>
          <w:p w14:paraId="0DFF3000" w14:textId="77777777" w:rsidR="00DE09EA" w:rsidRPr="00B51FFD" w:rsidRDefault="00DE09EA" w:rsidP="00422B9D">
            <w:pPr>
              <w:spacing w:line="240" w:lineRule="auto"/>
              <w:jc w:val="center"/>
              <w:rPr>
                <w:rFonts w:ascii="Arial" w:hAnsi="Arial" w:cs="Arial"/>
                <w:b/>
                <w:sz w:val="18"/>
                <w:lang w:val="es-MX"/>
              </w:rPr>
            </w:pPr>
          </w:p>
        </w:tc>
        <w:tc>
          <w:tcPr>
            <w:tcW w:w="0" w:type="auto"/>
            <w:vMerge/>
            <w:vAlign w:val="center"/>
            <w:tcPrChange w:id="194" w:author="Johanna Ramirez" w:date="2018-02-15T12:22:00Z">
              <w:tcPr>
                <w:tcW w:w="2039" w:type="dxa"/>
                <w:vMerge/>
                <w:vAlign w:val="center"/>
              </w:tcPr>
            </w:tcPrChange>
          </w:tcPr>
          <w:p w14:paraId="11E13756" w14:textId="77777777" w:rsidR="00DE09EA" w:rsidRPr="00B51FFD" w:rsidRDefault="00DE09EA" w:rsidP="00422B9D">
            <w:pPr>
              <w:spacing w:line="240" w:lineRule="auto"/>
              <w:jc w:val="center"/>
              <w:rPr>
                <w:rFonts w:ascii="Arial" w:hAnsi="Arial" w:cs="Arial"/>
                <w:b/>
                <w:sz w:val="18"/>
                <w:lang w:val="es-MX"/>
              </w:rPr>
            </w:pPr>
          </w:p>
        </w:tc>
        <w:tc>
          <w:tcPr>
            <w:tcW w:w="0" w:type="auto"/>
            <w:vMerge/>
            <w:vAlign w:val="center"/>
            <w:tcPrChange w:id="195" w:author="Johanna Ramirez" w:date="2018-02-15T12:22:00Z">
              <w:tcPr>
                <w:tcW w:w="1119" w:type="dxa"/>
                <w:vMerge/>
                <w:vAlign w:val="center"/>
              </w:tcPr>
            </w:tcPrChange>
          </w:tcPr>
          <w:p w14:paraId="08148EB9" w14:textId="77777777" w:rsidR="00DE09EA" w:rsidRPr="00B51FFD" w:rsidRDefault="00DE09EA" w:rsidP="00422B9D">
            <w:pPr>
              <w:spacing w:line="240" w:lineRule="auto"/>
              <w:jc w:val="center"/>
              <w:rPr>
                <w:rFonts w:ascii="Arial" w:hAnsi="Arial" w:cs="Arial"/>
                <w:b/>
                <w:sz w:val="18"/>
                <w:lang w:val="es-MX"/>
              </w:rPr>
            </w:pPr>
          </w:p>
        </w:tc>
        <w:tc>
          <w:tcPr>
            <w:tcW w:w="0" w:type="auto"/>
            <w:vMerge/>
            <w:vAlign w:val="center"/>
            <w:tcPrChange w:id="196" w:author="Johanna Ramirez" w:date="2018-02-15T12:22:00Z">
              <w:tcPr>
                <w:tcW w:w="1125" w:type="dxa"/>
                <w:vMerge/>
                <w:vAlign w:val="center"/>
              </w:tcPr>
            </w:tcPrChange>
          </w:tcPr>
          <w:p w14:paraId="17B416B1" w14:textId="77777777" w:rsidR="00DE09EA" w:rsidRPr="00B51FFD" w:rsidRDefault="00DE09EA" w:rsidP="00422B9D">
            <w:pPr>
              <w:spacing w:line="240" w:lineRule="auto"/>
              <w:jc w:val="center"/>
              <w:rPr>
                <w:rFonts w:ascii="Arial" w:hAnsi="Arial" w:cs="Arial"/>
                <w:b/>
                <w:sz w:val="18"/>
                <w:lang w:val="es-MX"/>
              </w:rPr>
            </w:pPr>
          </w:p>
        </w:tc>
        <w:tc>
          <w:tcPr>
            <w:tcW w:w="0" w:type="auto"/>
            <w:vMerge/>
            <w:vAlign w:val="center"/>
            <w:tcPrChange w:id="197" w:author="Johanna Ramirez" w:date="2018-02-15T12:22:00Z">
              <w:tcPr>
                <w:tcW w:w="1146" w:type="dxa"/>
                <w:vMerge/>
                <w:vAlign w:val="center"/>
              </w:tcPr>
            </w:tcPrChange>
          </w:tcPr>
          <w:p w14:paraId="72D742B7" w14:textId="77777777" w:rsidR="00DE09EA" w:rsidRPr="00B51FFD" w:rsidRDefault="00DE09EA" w:rsidP="00422B9D">
            <w:pPr>
              <w:spacing w:line="240" w:lineRule="auto"/>
              <w:jc w:val="center"/>
              <w:rPr>
                <w:rFonts w:ascii="Arial" w:hAnsi="Arial" w:cs="Arial"/>
                <w:b/>
                <w:sz w:val="18"/>
                <w:lang w:val="es-MX"/>
              </w:rPr>
            </w:pPr>
          </w:p>
        </w:tc>
        <w:tc>
          <w:tcPr>
            <w:tcW w:w="0" w:type="auto"/>
            <w:vMerge/>
            <w:tcBorders>
              <w:right w:val="single" w:sz="12" w:space="0" w:color="auto"/>
            </w:tcBorders>
            <w:vAlign w:val="center"/>
            <w:tcPrChange w:id="198" w:author="Johanna Ramirez" w:date="2018-02-15T12:22:00Z">
              <w:tcPr>
                <w:tcW w:w="833" w:type="dxa"/>
                <w:vMerge/>
                <w:tcBorders>
                  <w:right w:val="single" w:sz="12" w:space="0" w:color="auto"/>
                </w:tcBorders>
                <w:vAlign w:val="center"/>
              </w:tcPr>
            </w:tcPrChange>
          </w:tcPr>
          <w:p w14:paraId="47274C15" w14:textId="77777777" w:rsidR="00DE09EA" w:rsidRPr="00B51FFD" w:rsidRDefault="00DE09EA" w:rsidP="00422B9D">
            <w:pPr>
              <w:spacing w:line="240" w:lineRule="auto"/>
              <w:jc w:val="center"/>
              <w:rPr>
                <w:rFonts w:ascii="Arial" w:hAnsi="Arial" w:cs="Arial"/>
                <w:b/>
                <w:sz w:val="18"/>
                <w:lang w:val="es-MX"/>
              </w:rPr>
            </w:pPr>
          </w:p>
        </w:tc>
        <w:tc>
          <w:tcPr>
            <w:tcW w:w="0" w:type="auto"/>
            <w:tcBorders>
              <w:top w:val="single" w:sz="12" w:space="0" w:color="auto"/>
              <w:left w:val="single" w:sz="12" w:space="0" w:color="auto"/>
              <w:right w:val="single" w:sz="12" w:space="0" w:color="auto"/>
            </w:tcBorders>
            <w:vAlign w:val="center"/>
            <w:tcPrChange w:id="199" w:author="Johanna Ramirez" w:date="2018-02-15T12:22:00Z">
              <w:tcPr>
                <w:tcW w:w="672" w:type="dxa"/>
                <w:tcBorders>
                  <w:top w:val="single" w:sz="12" w:space="0" w:color="auto"/>
                  <w:left w:val="single" w:sz="12" w:space="0" w:color="auto"/>
                  <w:right w:val="single" w:sz="12" w:space="0" w:color="auto"/>
                </w:tcBorders>
                <w:vAlign w:val="center"/>
              </w:tcPr>
            </w:tcPrChange>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0" w:type="auto"/>
            <w:tcBorders>
              <w:top w:val="single" w:sz="12" w:space="0" w:color="auto"/>
              <w:left w:val="single" w:sz="12" w:space="0" w:color="auto"/>
            </w:tcBorders>
            <w:vAlign w:val="center"/>
            <w:tcPrChange w:id="200" w:author="Johanna Ramirez" w:date="2018-02-15T12:22:00Z">
              <w:tcPr>
                <w:tcW w:w="681" w:type="dxa"/>
                <w:tcBorders>
                  <w:top w:val="single" w:sz="12" w:space="0" w:color="auto"/>
                  <w:left w:val="single" w:sz="12" w:space="0" w:color="auto"/>
                </w:tcBorders>
                <w:vAlign w:val="center"/>
              </w:tcPr>
            </w:tcPrChange>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0" w:type="auto"/>
            <w:tcBorders>
              <w:top w:val="single" w:sz="12" w:space="0" w:color="auto"/>
              <w:left w:val="single" w:sz="12" w:space="0" w:color="auto"/>
            </w:tcBorders>
            <w:vAlign w:val="center"/>
            <w:tcPrChange w:id="201" w:author="Johanna Ramirez" w:date="2018-02-15T12:22:00Z">
              <w:tcPr>
                <w:tcW w:w="832" w:type="dxa"/>
                <w:tcBorders>
                  <w:top w:val="single" w:sz="12" w:space="0" w:color="auto"/>
                  <w:left w:val="single" w:sz="12" w:space="0" w:color="auto"/>
                </w:tcBorders>
                <w:vAlign w:val="center"/>
              </w:tcPr>
            </w:tcPrChange>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5D27E8">
        <w:tc>
          <w:tcPr>
            <w:tcW w:w="0" w:type="auto"/>
            <w:tcPrChange w:id="202" w:author="Johanna Ramirez" w:date="2018-02-15T12:22:00Z">
              <w:tcPr>
                <w:tcW w:w="426" w:type="dxa"/>
              </w:tcPr>
            </w:tcPrChange>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0" w:type="auto"/>
            <w:tcPrChange w:id="203" w:author="Johanna Ramirez" w:date="2018-02-15T12:22:00Z">
              <w:tcPr>
                <w:tcW w:w="2043" w:type="dxa"/>
              </w:tcPr>
            </w:tcPrChange>
          </w:tcPr>
          <w:p w14:paraId="413EC894" w14:textId="77777777" w:rsidR="00DE09EA" w:rsidRPr="00B51FFD" w:rsidRDefault="00DE09EA" w:rsidP="00422B9D">
            <w:pPr>
              <w:rPr>
                <w:rFonts w:ascii="Arial" w:hAnsi="Arial" w:cs="Arial"/>
                <w:lang w:val="es-MX"/>
              </w:rPr>
            </w:pPr>
          </w:p>
        </w:tc>
        <w:tc>
          <w:tcPr>
            <w:tcW w:w="0" w:type="auto"/>
            <w:tcPrChange w:id="204" w:author="Johanna Ramirez" w:date="2018-02-15T12:22:00Z">
              <w:tcPr>
                <w:tcW w:w="2039" w:type="dxa"/>
              </w:tcPr>
            </w:tcPrChange>
          </w:tcPr>
          <w:p w14:paraId="20A1AEEF" w14:textId="77777777" w:rsidR="00DE09EA" w:rsidRPr="00B51FFD" w:rsidRDefault="00DE09EA" w:rsidP="00422B9D">
            <w:pPr>
              <w:rPr>
                <w:rFonts w:ascii="Arial" w:hAnsi="Arial" w:cs="Arial"/>
                <w:lang w:val="es-MX"/>
              </w:rPr>
            </w:pPr>
          </w:p>
        </w:tc>
        <w:tc>
          <w:tcPr>
            <w:tcW w:w="0" w:type="auto"/>
            <w:tcPrChange w:id="205" w:author="Johanna Ramirez" w:date="2018-02-15T12:22:00Z">
              <w:tcPr>
                <w:tcW w:w="1119" w:type="dxa"/>
              </w:tcPr>
            </w:tcPrChange>
          </w:tcPr>
          <w:p w14:paraId="75C0CE87" w14:textId="77777777" w:rsidR="00DE09EA" w:rsidRPr="00B51FFD" w:rsidRDefault="00DE09EA" w:rsidP="00422B9D">
            <w:pPr>
              <w:rPr>
                <w:rFonts w:ascii="Arial" w:hAnsi="Arial" w:cs="Arial"/>
                <w:lang w:val="es-MX"/>
              </w:rPr>
            </w:pPr>
          </w:p>
        </w:tc>
        <w:tc>
          <w:tcPr>
            <w:tcW w:w="0" w:type="auto"/>
            <w:tcPrChange w:id="206" w:author="Johanna Ramirez" w:date="2018-02-15T12:22:00Z">
              <w:tcPr>
                <w:tcW w:w="1125" w:type="dxa"/>
              </w:tcPr>
            </w:tcPrChange>
          </w:tcPr>
          <w:p w14:paraId="00C00ABB" w14:textId="77777777" w:rsidR="00DE09EA" w:rsidRPr="00B51FFD" w:rsidRDefault="00DE09EA" w:rsidP="00422B9D">
            <w:pPr>
              <w:rPr>
                <w:rFonts w:ascii="Arial" w:hAnsi="Arial" w:cs="Arial"/>
                <w:lang w:val="es-MX"/>
              </w:rPr>
            </w:pPr>
          </w:p>
        </w:tc>
        <w:tc>
          <w:tcPr>
            <w:tcW w:w="0" w:type="auto"/>
            <w:tcPrChange w:id="207" w:author="Johanna Ramirez" w:date="2018-02-15T12:22:00Z">
              <w:tcPr>
                <w:tcW w:w="1146" w:type="dxa"/>
              </w:tcPr>
            </w:tcPrChange>
          </w:tcPr>
          <w:p w14:paraId="62685ACF" w14:textId="77777777" w:rsidR="00DE09EA" w:rsidRPr="00B51FFD" w:rsidRDefault="00DE09EA" w:rsidP="00422B9D">
            <w:pPr>
              <w:rPr>
                <w:rFonts w:ascii="Arial" w:hAnsi="Arial" w:cs="Arial"/>
                <w:lang w:val="es-MX"/>
              </w:rPr>
            </w:pPr>
          </w:p>
        </w:tc>
        <w:tc>
          <w:tcPr>
            <w:tcW w:w="0" w:type="auto"/>
            <w:tcPrChange w:id="208" w:author="Johanna Ramirez" w:date="2018-02-15T12:22:00Z">
              <w:tcPr>
                <w:tcW w:w="833" w:type="dxa"/>
              </w:tcPr>
            </w:tcPrChange>
          </w:tcPr>
          <w:p w14:paraId="58709DDA"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09" w:author="Johanna Ramirez" w:date="2018-02-15T12:22:00Z">
              <w:tcPr>
                <w:tcW w:w="672" w:type="dxa"/>
                <w:tcBorders>
                  <w:right w:val="single" w:sz="12" w:space="0" w:color="auto"/>
                </w:tcBorders>
              </w:tcPr>
            </w:tcPrChange>
          </w:tcPr>
          <w:p w14:paraId="736493A7"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10" w:author="Johanna Ramirez" w:date="2018-02-15T12:22:00Z">
              <w:tcPr>
                <w:tcW w:w="681" w:type="dxa"/>
                <w:tcBorders>
                  <w:right w:val="single" w:sz="12" w:space="0" w:color="auto"/>
                </w:tcBorders>
              </w:tcPr>
            </w:tcPrChange>
          </w:tcPr>
          <w:p w14:paraId="7481573D" w14:textId="77777777" w:rsidR="00DE09EA" w:rsidRPr="00B51FFD" w:rsidRDefault="00DE09EA" w:rsidP="00422B9D">
            <w:pPr>
              <w:rPr>
                <w:rFonts w:ascii="Arial" w:hAnsi="Arial" w:cs="Arial"/>
                <w:lang w:val="es-MX"/>
              </w:rPr>
            </w:pPr>
          </w:p>
        </w:tc>
        <w:tc>
          <w:tcPr>
            <w:tcW w:w="0" w:type="auto"/>
            <w:tcBorders>
              <w:left w:val="single" w:sz="12" w:space="0" w:color="auto"/>
            </w:tcBorders>
            <w:tcPrChange w:id="211" w:author="Johanna Ramirez" w:date="2018-02-15T12:22:00Z">
              <w:tcPr>
                <w:tcW w:w="832" w:type="dxa"/>
                <w:tcBorders>
                  <w:left w:val="single" w:sz="12" w:space="0" w:color="auto"/>
                </w:tcBorders>
              </w:tcPr>
            </w:tcPrChange>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5D27E8">
        <w:tc>
          <w:tcPr>
            <w:tcW w:w="0" w:type="auto"/>
            <w:tcPrChange w:id="212" w:author="Johanna Ramirez" w:date="2018-02-15T12:22:00Z">
              <w:tcPr>
                <w:tcW w:w="426" w:type="dxa"/>
              </w:tcPr>
            </w:tcPrChange>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0" w:type="auto"/>
            <w:tcPrChange w:id="213" w:author="Johanna Ramirez" w:date="2018-02-15T12:22:00Z">
              <w:tcPr>
                <w:tcW w:w="2043" w:type="dxa"/>
              </w:tcPr>
            </w:tcPrChange>
          </w:tcPr>
          <w:p w14:paraId="0468636B" w14:textId="77777777" w:rsidR="00DE09EA" w:rsidRPr="00B51FFD" w:rsidRDefault="00DE09EA" w:rsidP="00422B9D">
            <w:pPr>
              <w:rPr>
                <w:rFonts w:ascii="Arial" w:hAnsi="Arial" w:cs="Arial"/>
                <w:lang w:val="es-MX"/>
              </w:rPr>
            </w:pPr>
          </w:p>
        </w:tc>
        <w:tc>
          <w:tcPr>
            <w:tcW w:w="0" w:type="auto"/>
            <w:tcPrChange w:id="214" w:author="Johanna Ramirez" w:date="2018-02-15T12:22:00Z">
              <w:tcPr>
                <w:tcW w:w="2039" w:type="dxa"/>
              </w:tcPr>
            </w:tcPrChange>
          </w:tcPr>
          <w:p w14:paraId="33BAAA48" w14:textId="77777777" w:rsidR="00DE09EA" w:rsidRPr="00B51FFD" w:rsidRDefault="00DE09EA" w:rsidP="00422B9D">
            <w:pPr>
              <w:rPr>
                <w:rFonts w:ascii="Arial" w:hAnsi="Arial" w:cs="Arial"/>
                <w:lang w:val="es-MX"/>
              </w:rPr>
            </w:pPr>
          </w:p>
        </w:tc>
        <w:tc>
          <w:tcPr>
            <w:tcW w:w="0" w:type="auto"/>
            <w:tcPrChange w:id="215" w:author="Johanna Ramirez" w:date="2018-02-15T12:22:00Z">
              <w:tcPr>
                <w:tcW w:w="1119" w:type="dxa"/>
              </w:tcPr>
            </w:tcPrChange>
          </w:tcPr>
          <w:p w14:paraId="1B235EA8" w14:textId="77777777" w:rsidR="00DE09EA" w:rsidRPr="00B51FFD" w:rsidRDefault="00DE09EA" w:rsidP="00422B9D">
            <w:pPr>
              <w:rPr>
                <w:rFonts w:ascii="Arial" w:hAnsi="Arial" w:cs="Arial"/>
                <w:lang w:val="es-MX"/>
              </w:rPr>
            </w:pPr>
          </w:p>
        </w:tc>
        <w:tc>
          <w:tcPr>
            <w:tcW w:w="0" w:type="auto"/>
            <w:tcPrChange w:id="216" w:author="Johanna Ramirez" w:date="2018-02-15T12:22:00Z">
              <w:tcPr>
                <w:tcW w:w="1125" w:type="dxa"/>
              </w:tcPr>
            </w:tcPrChange>
          </w:tcPr>
          <w:p w14:paraId="36F305FC" w14:textId="77777777" w:rsidR="00DE09EA" w:rsidRPr="00B51FFD" w:rsidRDefault="00DE09EA" w:rsidP="00422B9D">
            <w:pPr>
              <w:rPr>
                <w:rFonts w:ascii="Arial" w:hAnsi="Arial" w:cs="Arial"/>
                <w:lang w:val="es-MX"/>
              </w:rPr>
            </w:pPr>
          </w:p>
        </w:tc>
        <w:tc>
          <w:tcPr>
            <w:tcW w:w="0" w:type="auto"/>
            <w:tcPrChange w:id="217" w:author="Johanna Ramirez" w:date="2018-02-15T12:22:00Z">
              <w:tcPr>
                <w:tcW w:w="1146" w:type="dxa"/>
              </w:tcPr>
            </w:tcPrChange>
          </w:tcPr>
          <w:p w14:paraId="24395BCE" w14:textId="77777777" w:rsidR="00DE09EA" w:rsidRPr="00B51FFD" w:rsidRDefault="00DE09EA" w:rsidP="00422B9D">
            <w:pPr>
              <w:rPr>
                <w:rFonts w:ascii="Arial" w:hAnsi="Arial" w:cs="Arial"/>
                <w:lang w:val="es-MX"/>
              </w:rPr>
            </w:pPr>
          </w:p>
        </w:tc>
        <w:tc>
          <w:tcPr>
            <w:tcW w:w="0" w:type="auto"/>
            <w:tcPrChange w:id="218" w:author="Johanna Ramirez" w:date="2018-02-15T12:22:00Z">
              <w:tcPr>
                <w:tcW w:w="833" w:type="dxa"/>
              </w:tcPr>
            </w:tcPrChange>
          </w:tcPr>
          <w:p w14:paraId="4783BDB6"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19" w:author="Johanna Ramirez" w:date="2018-02-15T12:22:00Z">
              <w:tcPr>
                <w:tcW w:w="672" w:type="dxa"/>
                <w:tcBorders>
                  <w:right w:val="single" w:sz="12" w:space="0" w:color="auto"/>
                </w:tcBorders>
              </w:tcPr>
            </w:tcPrChange>
          </w:tcPr>
          <w:p w14:paraId="2411BAB9"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20" w:author="Johanna Ramirez" w:date="2018-02-15T12:22:00Z">
              <w:tcPr>
                <w:tcW w:w="681" w:type="dxa"/>
                <w:tcBorders>
                  <w:right w:val="single" w:sz="12" w:space="0" w:color="auto"/>
                </w:tcBorders>
              </w:tcPr>
            </w:tcPrChange>
          </w:tcPr>
          <w:p w14:paraId="5735093F" w14:textId="77777777" w:rsidR="00DE09EA" w:rsidRPr="00B51FFD" w:rsidRDefault="00DE09EA" w:rsidP="00422B9D">
            <w:pPr>
              <w:rPr>
                <w:rFonts w:ascii="Arial" w:hAnsi="Arial" w:cs="Arial"/>
                <w:lang w:val="es-MX"/>
              </w:rPr>
            </w:pPr>
          </w:p>
        </w:tc>
        <w:tc>
          <w:tcPr>
            <w:tcW w:w="0" w:type="auto"/>
            <w:tcBorders>
              <w:left w:val="single" w:sz="12" w:space="0" w:color="auto"/>
            </w:tcBorders>
            <w:tcPrChange w:id="221" w:author="Johanna Ramirez" w:date="2018-02-15T12:22:00Z">
              <w:tcPr>
                <w:tcW w:w="832" w:type="dxa"/>
                <w:tcBorders>
                  <w:left w:val="single" w:sz="12" w:space="0" w:color="auto"/>
                </w:tcBorders>
              </w:tcPr>
            </w:tcPrChange>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5D27E8">
        <w:tc>
          <w:tcPr>
            <w:tcW w:w="0" w:type="auto"/>
            <w:tcPrChange w:id="222" w:author="Johanna Ramirez" w:date="2018-02-15T12:22:00Z">
              <w:tcPr>
                <w:tcW w:w="426" w:type="dxa"/>
              </w:tcPr>
            </w:tcPrChange>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0" w:type="auto"/>
            <w:tcPrChange w:id="223" w:author="Johanna Ramirez" w:date="2018-02-15T12:22:00Z">
              <w:tcPr>
                <w:tcW w:w="2043" w:type="dxa"/>
              </w:tcPr>
            </w:tcPrChange>
          </w:tcPr>
          <w:p w14:paraId="61074398" w14:textId="77777777" w:rsidR="00DE09EA" w:rsidRPr="00B51FFD" w:rsidRDefault="00DE09EA" w:rsidP="00422B9D">
            <w:pPr>
              <w:rPr>
                <w:rFonts w:ascii="Arial" w:hAnsi="Arial" w:cs="Arial"/>
                <w:lang w:val="es-MX"/>
              </w:rPr>
            </w:pPr>
          </w:p>
        </w:tc>
        <w:tc>
          <w:tcPr>
            <w:tcW w:w="0" w:type="auto"/>
            <w:tcPrChange w:id="224" w:author="Johanna Ramirez" w:date="2018-02-15T12:22:00Z">
              <w:tcPr>
                <w:tcW w:w="2039" w:type="dxa"/>
              </w:tcPr>
            </w:tcPrChange>
          </w:tcPr>
          <w:p w14:paraId="6EB91AD2" w14:textId="77777777" w:rsidR="00DE09EA" w:rsidRPr="00B51FFD" w:rsidRDefault="00DE09EA" w:rsidP="00422B9D">
            <w:pPr>
              <w:rPr>
                <w:rFonts w:ascii="Arial" w:hAnsi="Arial" w:cs="Arial"/>
                <w:lang w:val="es-MX"/>
              </w:rPr>
            </w:pPr>
          </w:p>
        </w:tc>
        <w:tc>
          <w:tcPr>
            <w:tcW w:w="0" w:type="auto"/>
            <w:tcPrChange w:id="225" w:author="Johanna Ramirez" w:date="2018-02-15T12:22:00Z">
              <w:tcPr>
                <w:tcW w:w="1119" w:type="dxa"/>
              </w:tcPr>
            </w:tcPrChange>
          </w:tcPr>
          <w:p w14:paraId="4E46ED1D" w14:textId="77777777" w:rsidR="00DE09EA" w:rsidRPr="00B51FFD" w:rsidRDefault="00DE09EA" w:rsidP="00422B9D">
            <w:pPr>
              <w:rPr>
                <w:rFonts w:ascii="Arial" w:hAnsi="Arial" w:cs="Arial"/>
                <w:lang w:val="es-MX"/>
              </w:rPr>
            </w:pPr>
          </w:p>
        </w:tc>
        <w:tc>
          <w:tcPr>
            <w:tcW w:w="0" w:type="auto"/>
            <w:tcPrChange w:id="226" w:author="Johanna Ramirez" w:date="2018-02-15T12:22:00Z">
              <w:tcPr>
                <w:tcW w:w="1125" w:type="dxa"/>
              </w:tcPr>
            </w:tcPrChange>
          </w:tcPr>
          <w:p w14:paraId="12035112" w14:textId="77777777" w:rsidR="00DE09EA" w:rsidRPr="00B51FFD" w:rsidRDefault="00DE09EA" w:rsidP="00422B9D">
            <w:pPr>
              <w:rPr>
                <w:rFonts w:ascii="Arial" w:hAnsi="Arial" w:cs="Arial"/>
                <w:lang w:val="es-MX"/>
              </w:rPr>
            </w:pPr>
          </w:p>
        </w:tc>
        <w:tc>
          <w:tcPr>
            <w:tcW w:w="0" w:type="auto"/>
            <w:tcPrChange w:id="227" w:author="Johanna Ramirez" w:date="2018-02-15T12:22:00Z">
              <w:tcPr>
                <w:tcW w:w="1146" w:type="dxa"/>
              </w:tcPr>
            </w:tcPrChange>
          </w:tcPr>
          <w:p w14:paraId="2449E9B8" w14:textId="77777777" w:rsidR="00DE09EA" w:rsidRPr="00B51FFD" w:rsidRDefault="00DE09EA" w:rsidP="00422B9D">
            <w:pPr>
              <w:rPr>
                <w:rFonts w:ascii="Arial" w:hAnsi="Arial" w:cs="Arial"/>
                <w:lang w:val="es-MX"/>
              </w:rPr>
            </w:pPr>
          </w:p>
        </w:tc>
        <w:tc>
          <w:tcPr>
            <w:tcW w:w="0" w:type="auto"/>
            <w:tcPrChange w:id="228" w:author="Johanna Ramirez" w:date="2018-02-15T12:22:00Z">
              <w:tcPr>
                <w:tcW w:w="833" w:type="dxa"/>
              </w:tcPr>
            </w:tcPrChange>
          </w:tcPr>
          <w:p w14:paraId="42980AF0"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29" w:author="Johanna Ramirez" w:date="2018-02-15T12:22:00Z">
              <w:tcPr>
                <w:tcW w:w="672" w:type="dxa"/>
                <w:tcBorders>
                  <w:right w:val="single" w:sz="12" w:space="0" w:color="auto"/>
                </w:tcBorders>
              </w:tcPr>
            </w:tcPrChange>
          </w:tcPr>
          <w:p w14:paraId="5DE883E2"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30" w:author="Johanna Ramirez" w:date="2018-02-15T12:22:00Z">
              <w:tcPr>
                <w:tcW w:w="681" w:type="dxa"/>
                <w:tcBorders>
                  <w:right w:val="single" w:sz="12" w:space="0" w:color="auto"/>
                </w:tcBorders>
              </w:tcPr>
            </w:tcPrChange>
          </w:tcPr>
          <w:p w14:paraId="3C18681E" w14:textId="77777777" w:rsidR="00DE09EA" w:rsidRPr="00B51FFD" w:rsidRDefault="00DE09EA" w:rsidP="00422B9D">
            <w:pPr>
              <w:rPr>
                <w:rFonts w:ascii="Arial" w:hAnsi="Arial" w:cs="Arial"/>
                <w:lang w:val="es-MX"/>
              </w:rPr>
            </w:pPr>
          </w:p>
        </w:tc>
        <w:tc>
          <w:tcPr>
            <w:tcW w:w="0" w:type="auto"/>
            <w:tcBorders>
              <w:left w:val="single" w:sz="12" w:space="0" w:color="auto"/>
            </w:tcBorders>
            <w:tcPrChange w:id="231" w:author="Johanna Ramirez" w:date="2018-02-15T12:22:00Z">
              <w:tcPr>
                <w:tcW w:w="832" w:type="dxa"/>
                <w:tcBorders>
                  <w:left w:val="single" w:sz="12" w:space="0" w:color="auto"/>
                </w:tcBorders>
              </w:tcPr>
            </w:tcPrChange>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5D27E8">
        <w:tc>
          <w:tcPr>
            <w:tcW w:w="0" w:type="auto"/>
            <w:tcPrChange w:id="232" w:author="Johanna Ramirez" w:date="2018-02-15T12:22:00Z">
              <w:tcPr>
                <w:tcW w:w="426" w:type="dxa"/>
              </w:tcPr>
            </w:tcPrChange>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0" w:type="auto"/>
            <w:tcPrChange w:id="233" w:author="Johanna Ramirez" w:date="2018-02-15T12:22:00Z">
              <w:tcPr>
                <w:tcW w:w="2043" w:type="dxa"/>
              </w:tcPr>
            </w:tcPrChange>
          </w:tcPr>
          <w:p w14:paraId="19AA6470" w14:textId="77777777" w:rsidR="00DE09EA" w:rsidRPr="00B51FFD" w:rsidRDefault="00DE09EA" w:rsidP="00422B9D">
            <w:pPr>
              <w:rPr>
                <w:rFonts w:ascii="Arial" w:hAnsi="Arial" w:cs="Arial"/>
                <w:lang w:val="es-MX"/>
              </w:rPr>
            </w:pPr>
          </w:p>
        </w:tc>
        <w:tc>
          <w:tcPr>
            <w:tcW w:w="0" w:type="auto"/>
            <w:tcPrChange w:id="234" w:author="Johanna Ramirez" w:date="2018-02-15T12:22:00Z">
              <w:tcPr>
                <w:tcW w:w="2039" w:type="dxa"/>
              </w:tcPr>
            </w:tcPrChange>
          </w:tcPr>
          <w:p w14:paraId="38DBD6AF" w14:textId="77777777" w:rsidR="00DE09EA" w:rsidRPr="00B51FFD" w:rsidRDefault="00DE09EA" w:rsidP="00422B9D">
            <w:pPr>
              <w:rPr>
                <w:rFonts w:ascii="Arial" w:hAnsi="Arial" w:cs="Arial"/>
                <w:lang w:val="es-MX"/>
              </w:rPr>
            </w:pPr>
          </w:p>
        </w:tc>
        <w:tc>
          <w:tcPr>
            <w:tcW w:w="0" w:type="auto"/>
            <w:tcPrChange w:id="235" w:author="Johanna Ramirez" w:date="2018-02-15T12:22:00Z">
              <w:tcPr>
                <w:tcW w:w="1119" w:type="dxa"/>
              </w:tcPr>
            </w:tcPrChange>
          </w:tcPr>
          <w:p w14:paraId="64C7C1AD" w14:textId="77777777" w:rsidR="00DE09EA" w:rsidRPr="00B51FFD" w:rsidRDefault="00DE09EA" w:rsidP="00422B9D">
            <w:pPr>
              <w:rPr>
                <w:rFonts w:ascii="Arial" w:hAnsi="Arial" w:cs="Arial"/>
                <w:lang w:val="es-MX"/>
              </w:rPr>
            </w:pPr>
          </w:p>
        </w:tc>
        <w:tc>
          <w:tcPr>
            <w:tcW w:w="0" w:type="auto"/>
            <w:tcPrChange w:id="236" w:author="Johanna Ramirez" w:date="2018-02-15T12:22:00Z">
              <w:tcPr>
                <w:tcW w:w="1125" w:type="dxa"/>
              </w:tcPr>
            </w:tcPrChange>
          </w:tcPr>
          <w:p w14:paraId="5E5DFC56" w14:textId="77777777" w:rsidR="00DE09EA" w:rsidRPr="00B51FFD" w:rsidRDefault="00DE09EA" w:rsidP="00422B9D">
            <w:pPr>
              <w:rPr>
                <w:rFonts w:ascii="Arial" w:hAnsi="Arial" w:cs="Arial"/>
                <w:lang w:val="es-MX"/>
              </w:rPr>
            </w:pPr>
          </w:p>
        </w:tc>
        <w:tc>
          <w:tcPr>
            <w:tcW w:w="0" w:type="auto"/>
            <w:tcPrChange w:id="237" w:author="Johanna Ramirez" w:date="2018-02-15T12:22:00Z">
              <w:tcPr>
                <w:tcW w:w="1146" w:type="dxa"/>
              </w:tcPr>
            </w:tcPrChange>
          </w:tcPr>
          <w:p w14:paraId="56A65E0F" w14:textId="77777777" w:rsidR="00DE09EA" w:rsidRPr="00B51FFD" w:rsidRDefault="00DE09EA" w:rsidP="00422B9D">
            <w:pPr>
              <w:rPr>
                <w:rFonts w:ascii="Arial" w:hAnsi="Arial" w:cs="Arial"/>
                <w:lang w:val="es-MX"/>
              </w:rPr>
            </w:pPr>
          </w:p>
        </w:tc>
        <w:tc>
          <w:tcPr>
            <w:tcW w:w="0" w:type="auto"/>
            <w:tcPrChange w:id="238" w:author="Johanna Ramirez" w:date="2018-02-15T12:22:00Z">
              <w:tcPr>
                <w:tcW w:w="833" w:type="dxa"/>
              </w:tcPr>
            </w:tcPrChange>
          </w:tcPr>
          <w:p w14:paraId="47735817"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39" w:author="Johanna Ramirez" w:date="2018-02-15T12:22:00Z">
              <w:tcPr>
                <w:tcW w:w="672" w:type="dxa"/>
                <w:tcBorders>
                  <w:right w:val="single" w:sz="12" w:space="0" w:color="auto"/>
                </w:tcBorders>
              </w:tcPr>
            </w:tcPrChange>
          </w:tcPr>
          <w:p w14:paraId="2F0740C0"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40" w:author="Johanna Ramirez" w:date="2018-02-15T12:22:00Z">
              <w:tcPr>
                <w:tcW w:w="681" w:type="dxa"/>
                <w:tcBorders>
                  <w:right w:val="single" w:sz="12" w:space="0" w:color="auto"/>
                </w:tcBorders>
              </w:tcPr>
            </w:tcPrChange>
          </w:tcPr>
          <w:p w14:paraId="444BC9C9" w14:textId="77777777" w:rsidR="00DE09EA" w:rsidRPr="00B51FFD" w:rsidRDefault="00DE09EA" w:rsidP="00422B9D">
            <w:pPr>
              <w:rPr>
                <w:rFonts w:ascii="Arial" w:hAnsi="Arial" w:cs="Arial"/>
                <w:lang w:val="es-MX"/>
              </w:rPr>
            </w:pPr>
          </w:p>
        </w:tc>
        <w:tc>
          <w:tcPr>
            <w:tcW w:w="0" w:type="auto"/>
            <w:tcBorders>
              <w:left w:val="single" w:sz="12" w:space="0" w:color="auto"/>
            </w:tcBorders>
            <w:tcPrChange w:id="241" w:author="Johanna Ramirez" w:date="2018-02-15T12:22:00Z">
              <w:tcPr>
                <w:tcW w:w="832" w:type="dxa"/>
                <w:tcBorders>
                  <w:left w:val="single" w:sz="12" w:space="0" w:color="auto"/>
                </w:tcBorders>
              </w:tcPr>
            </w:tcPrChange>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5D27E8">
        <w:tc>
          <w:tcPr>
            <w:tcW w:w="0" w:type="auto"/>
            <w:tcPrChange w:id="242" w:author="Johanna Ramirez" w:date="2018-02-15T12:22:00Z">
              <w:tcPr>
                <w:tcW w:w="426" w:type="dxa"/>
              </w:tcPr>
            </w:tcPrChange>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0" w:type="auto"/>
            <w:tcPrChange w:id="243" w:author="Johanna Ramirez" w:date="2018-02-15T12:22:00Z">
              <w:tcPr>
                <w:tcW w:w="2043" w:type="dxa"/>
              </w:tcPr>
            </w:tcPrChange>
          </w:tcPr>
          <w:p w14:paraId="46C6C999" w14:textId="77777777" w:rsidR="00DE09EA" w:rsidRPr="00B51FFD" w:rsidRDefault="00DE09EA" w:rsidP="00422B9D">
            <w:pPr>
              <w:rPr>
                <w:rFonts w:ascii="Arial" w:hAnsi="Arial" w:cs="Arial"/>
                <w:lang w:val="es-MX"/>
              </w:rPr>
            </w:pPr>
          </w:p>
        </w:tc>
        <w:tc>
          <w:tcPr>
            <w:tcW w:w="0" w:type="auto"/>
            <w:tcPrChange w:id="244" w:author="Johanna Ramirez" w:date="2018-02-15T12:22:00Z">
              <w:tcPr>
                <w:tcW w:w="2039" w:type="dxa"/>
              </w:tcPr>
            </w:tcPrChange>
          </w:tcPr>
          <w:p w14:paraId="5330CA06" w14:textId="77777777" w:rsidR="00DE09EA" w:rsidRPr="00B51FFD" w:rsidRDefault="00DE09EA" w:rsidP="00422B9D">
            <w:pPr>
              <w:rPr>
                <w:rFonts w:ascii="Arial" w:hAnsi="Arial" w:cs="Arial"/>
                <w:lang w:val="es-MX"/>
              </w:rPr>
            </w:pPr>
          </w:p>
        </w:tc>
        <w:tc>
          <w:tcPr>
            <w:tcW w:w="0" w:type="auto"/>
            <w:tcPrChange w:id="245" w:author="Johanna Ramirez" w:date="2018-02-15T12:22:00Z">
              <w:tcPr>
                <w:tcW w:w="1119" w:type="dxa"/>
              </w:tcPr>
            </w:tcPrChange>
          </w:tcPr>
          <w:p w14:paraId="11C3210C" w14:textId="77777777" w:rsidR="00DE09EA" w:rsidRPr="00B51FFD" w:rsidRDefault="00DE09EA" w:rsidP="00422B9D">
            <w:pPr>
              <w:rPr>
                <w:rFonts w:ascii="Arial" w:hAnsi="Arial" w:cs="Arial"/>
                <w:lang w:val="es-MX"/>
              </w:rPr>
            </w:pPr>
          </w:p>
        </w:tc>
        <w:tc>
          <w:tcPr>
            <w:tcW w:w="0" w:type="auto"/>
            <w:tcPrChange w:id="246" w:author="Johanna Ramirez" w:date="2018-02-15T12:22:00Z">
              <w:tcPr>
                <w:tcW w:w="1125" w:type="dxa"/>
              </w:tcPr>
            </w:tcPrChange>
          </w:tcPr>
          <w:p w14:paraId="05D78D2C" w14:textId="77777777" w:rsidR="00DE09EA" w:rsidRPr="00B51FFD" w:rsidRDefault="00DE09EA" w:rsidP="00422B9D">
            <w:pPr>
              <w:rPr>
                <w:rFonts w:ascii="Arial" w:hAnsi="Arial" w:cs="Arial"/>
                <w:lang w:val="es-MX"/>
              </w:rPr>
            </w:pPr>
          </w:p>
        </w:tc>
        <w:tc>
          <w:tcPr>
            <w:tcW w:w="0" w:type="auto"/>
            <w:tcPrChange w:id="247" w:author="Johanna Ramirez" w:date="2018-02-15T12:22:00Z">
              <w:tcPr>
                <w:tcW w:w="1146" w:type="dxa"/>
              </w:tcPr>
            </w:tcPrChange>
          </w:tcPr>
          <w:p w14:paraId="394F9339" w14:textId="77777777" w:rsidR="00DE09EA" w:rsidRPr="00B51FFD" w:rsidRDefault="00DE09EA" w:rsidP="00422B9D">
            <w:pPr>
              <w:rPr>
                <w:rFonts w:ascii="Arial" w:hAnsi="Arial" w:cs="Arial"/>
                <w:lang w:val="es-MX"/>
              </w:rPr>
            </w:pPr>
          </w:p>
        </w:tc>
        <w:tc>
          <w:tcPr>
            <w:tcW w:w="0" w:type="auto"/>
            <w:tcPrChange w:id="248" w:author="Johanna Ramirez" w:date="2018-02-15T12:22:00Z">
              <w:tcPr>
                <w:tcW w:w="833" w:type="dxa"/>
              </w:tcPr>
            </w:tcPrChange>
          </w:tcPr>
          <w:p w14:paraId="3CCFBB10"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49" w:author="Johanna Ramirez" w:date="2018-02-15T12:22:00Z">
              <w:tcPr>
                <w:tcW w:w="672" w:type="dxa"/>
                <w:tcBorders>
                  <w:right w:val="single" w:sz="12" w:space="0" w:color="auto"/>
                </w:tcBorders>
              </w:tcPr>
            </w:tcPrChange>
          </w:tcPr>
          <w:p w14:paraId="084827FD"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50" w:author="Johanna Ramirez" w:date="2018-02-15T12:22:00Z">
              <w:tcPr>
                <w:tcW w:w="681" w:type="dxa"/>
                <w:tcBorders>
                  <w:right w:val="single" w:sz="12" w:space="0" w:color="auto"/>
                </w:tcBorders>
              </w:tcPr>
            </w:tcPrChange>
          </w:tcPr>
          <w:p w14:paraId="5332B9D9" w14:textId="77777777" w:rsidR="00DE09EA" w:rsidRPr="00B51FFD" w:rsidRDefault="00DE09EA" w:rsidP="00422B9D">
            <w:pPr>
              <w:rPr>
                <w:rFonts w:ascii="Arial" w:hAnsi="Arial" w:cs="Arial"/>
                <w:lang w:val="es-MX"/>
              </w:rPr>
            </w:pPr>
          </w:p>
        </w:tc>
        <w:tc>
          <w:tcPr>
            <w:tcW w:w="0" w:type="auto"/>
            <w:tcBorders>
              <w:left w:val="single" w:sz="12" w:space="0" w:color="auto"/>
            </w:tcBorders>
            <w:tcPrChange w:id="251" w:author="Johanna Ramirez" w:date="2018-02-15T12:22:00Z">
              <w:tcPr>
                <w:tcW w:w="832" w:type="dxa"/>
                <w:tcBorders>
                  <w:left w:val="single" w:sz="12" w:space="0" w:color="auto"/>
                </w:tcBorders>
              </w:tcPr>
            </w:tcPrChange>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5D27E8">
        <w:tc>
          <w:tcPr>
            <w:tcW w:w="0" w:type="auto"/>
            <w:tcPrChange w:id="252" w:author="Johanna Ramirez" w:date="2018-02-15T12:22:00Z">
              <w:tcPr>
                <w:tcW w:w="426" w:type="dxa"/>
              </w:tcPr>
            </w:tcPrChange>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0" w:type="auto"/>
            <w:tcPrChange w:id="253" w:author="Johanna Ramirez" w:date="2018-02-15T12:22:00Z">
              <w:tcPr>
                <w:tcW w:w="2043" w:type="dxa"/>
              </w:tcPr>
            </w:tcPrChange>
          </w:tcPr>
          <w:p w14:paraId="7B6686EF" w14:textId="77777777" w:rsidR="00DE09EA" w:rsidRPr="00B51FFD" w:rsidRDefault="00DE09EA" w:rsidP="00422B9D">
            <w:pPr>
              <w:rPr>
                <w:rFonts w:ascii="Arial" w:hAnsi="Arial" w:cs="Arial"/>
                <w:lang w:val="es-MX"/>
              </w:rPr>
            </w:pPr>
          </w:p>
        </w:tc>
        <w:tc>
          <w:tcPr>
            <w:tcW w:w="0" w:type="auto"/>
            <w:tcPrChange w:id="254" w:author="Johanna Ramirez" w:date="2018-02-15T12:22:00Z">
              <w:tcPr>
                <w:tcW w:w="2039" w:type="dxa"/>
              </w:tcPr>
            </w:tcPrChange>
          </w:tcPr>
          <w:p w14:paraId="275378E2" w14:textId="77777777" w:rsidR="00DE09EA" w:rsidRPr="00B51FFD" w:rsidRDefault="00DE09EA" w:rsidP="00422B9D">
            <w:pPr>
              <w:rPr>
                <w:rFonts w:ascii="Arial" w:hAnsi="Arial" w:cs="Arial"/>
                <w:lang w:val="es-MX"/>
              </w:rPr>
            </w:pPr>
          </w:p>
        </w:tc>
        <w:tc>
          <w:tcPr>
            <w:tcW w:w="0" w:type="auto"/>
            <w:tcPrChange w:id="255" w:author="Johanna Ramirez" w:date="2018-02-15T12:22:00Z">
              <w:tcPr>
                <w:tcW w:w="1119" w:type="dxa"/>
              </w:tcPr>
            </w:tcPrChange>
          </w:tcPr>
          <w:p w14:paraId="48514BE5" w14:textId="77777777" w:rsidR="00DE09EA" w:rsidRPr="00B51FFD" w:rsidRDefault="00DE09EA" w:rsidP="00422B9D">
            <w:pPr>
              <w:rPr>
                <w:rFonts w:ascii="Arial" w:hAnsi="Arial" w:cs="Arial"/>
                <w:lang w:val="es-MX"/>
              </w:rPr>
            </w:pPr>
          </w:p>
        </w:tc>
        <w:tc>
          <w:tcPr>
            <w:tcW w:w="0" w:type="auto"/>
            <w:tcPrChange w:id="256" w:author="Johanna Ramirez" w:date="2018-02-15T12:22:00Z">
              <w:tcPr>
                <w:tcW w:w="1125" w:type="dxa"/>
              </w:tcPr>
            </w:tcPrChange>
          </w:tcPr>
          <w:p w14:paraId="71D96934" w14:textId="77777777" w:rsidR="00DE09EA" w:rsidRPr="00B51FFD" w:rsidRDefault="00DE09EA" w:rsidP="00422B9D">
            <w:pPr>
              <w:rPr>
                <w:rFonts w:ascii="Arial" w:hAnsi="Arial" w:cs="Arial"/>
                <w:lang w:val="es-MX"/>
              </w:rPr>
            </w:pPr>
          </w:p>
        </w:tc>
        <w:tc>
          <w:tcPr>
            <w:tcW w:w="0" w:type="auto"/>
            <w:tcPrChange w:id="257" w:author="Johanna Ramirez" w:date="2018-02-15T12:22:00Z">
              <w:tcPr>
                <w:tcW w:w="1146" w:type="dxa"/>
              </w:tcPr>
            </w:tcPrChange>
          </w:tcPr>
          <w:p w14:paraId="3CA5E800" w14:textId="77777777" w:rsidR="00DE09EA" w:rsidRPr="00B51FFD" w:rsidRDefault="00DE09EA" w:rsidP="00422B9D">
            <w:pPr>
              <w:rPr>
                <w:rFonts w:ascii="Arial" w:hAnsi="Arial" w:cs="Arial"/>
                <w:lang w:val="es-MX"/>
              </w:rPr>
            </w:pPr>
          </w:p>
        </w:tc>
        <w:tc>
          <w:tcPr>
            <w:tcW w:w="0" w:type="auto"/>
            <w:tcPrChange w:id="258" w:author="Johanna Ramirez" w:date="2018-02-15T12:22:00Z">
              <w:tcPr>
                <w:tcW w:w="833" w:type="dxa"/>
              </w:tcPr>
            </w:tcPrChange>
          </w:tcPr>
          <w:p w14:paraId="43C2286F"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59" w:author="Johanna Ramirez" w:date="2018-02-15T12:22:00Z">
              <w:tcPr>
                <w:tcW w:w="672" w:type="dxa"/>
                <w:tcBorders>
                  <w:right w:val="single" w:sz="12" w:space="0" w:color="auto"/>
                </w:tcBorders>
              </w:tcPr>
            </w:tcPrChange>
          </w:tcPr>
          <w:p w14:paraId="0A95FB66" w14:textId="77777777" w:rsidR="00DE09EA" w:rsidRPr="00B51FFD" w:rsidRDefault="00DE09EA" w:rsidP="00422B9D">
            <w:pPr>
              <w:rPr>
                <w:rFonts w:ascii="Arial" w:hAnsi="Arial" w:cs="Arial"/>
                <w:lang w:val="es-MX"/>
              </w:rPr>
            </w:pPr>
          </w:p>
        </w:tc>
        <w:tc>
          <w:tcPr>
            <w:tcW w:w="0" w:type="auto"/>
            <w:tcBorders>
              <w:right w:val="single" w:sz="12" w:space="0" w:color="auto"/>
            </w:tcBorders>
            <w:tcPrChange w:id="260" w:author="Johanna Ramirez" w:date="2018-02-15T12:22:00Z">
              <w:tcPr>
                <w:tcW w:w="681" w:type="dxa"/>
                <w:tcBorders>
                  <w:right w:val="single" w:sz="12" w:space="0" w:color="auto"/>
                </w:tcBorders>
              </w:tcPr>
            </w:tcPrChange>
          </w:tcPr>
          <w:p w14:paraId="36DA4010" w14:textId="77777777" w:rsidR="00DE09EA" w:rsidRPr="00B51FFD" w:rsidRDefault="00DE09EA" w:rsidP="00422B9D">
            <w:pPr>
              <w:rPr>
                <w:rFonts w:ascii="Arial" w:hAnsi="Arial" w:cs="Arial"/>
                <w:lang w:val="es-MX"/>
              </w:rPr>
            </w:pPr>
          </w:p>
        </w:tc>
        <w:tc>
          <w:tcPr>
            <w:tcW w:w="0" w:type="auto"/>
            <w:tcBorders>
              <w:left w:val="single" w:sz="12" w:space="0" w:color="auto"/>
            </w:tcBorders>
            <w:tcPrChange w:id="261" w:author="Johanna Ramirez" w:date="2018-02-15T12:22:00Z">
              <w:tcPr>
                <w:tcW w:w="832" w:type="dxa"/>
                <w:tcBorders>
                  <w:left w:val="single" w:sz="12" w:space="0" w:color="auto"/>
                </w:tcBorders>
              </w:tcPr>
            </w:tcPrChange>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E03DF3">
        <w:rPr>
          <w:rFonts w:ascii="Arial" w:hAnsi="Arial" w:cs="Arial"/>
          <w:b/>
          <w:lang w:val="es-MX"/>
          <w:rPrChange w:id="262" w:author="Johanna Ramirez" w:date="2018-02-15T14:32:00Z">
            <w:rPr>
              <w:rFonts w:ascii="Arial" w:hAnsi="Arial" w:cs="Arial"/>
              <w:lang w:val="es-MX"/>
            </w:rPr>
          </w:rPrChange>
        </w:rPr>
        <w:t>Nota: La Convocante podrá verificar la información contenida en el presente formulario, solicitar por escrito datos a las respectivas Contratantes</w:t>
      </w:r>
      <w:r w:rsidRPr="00B51FFD">
        <w:rPr>
          <w:rFonts w:ascii="Arial" w:hAnsi="Arial" w:cs="Arial"/>
          <w:lang w:val="es-MX"/>
        </w:rPr>
        <w:t>.</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17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263" w:name="_Toc286313326"/>
      <w:r w:rsidRPr="00CF7A64">
        <w:rPr>
          <w:rFonts w:ascii="Arial" w:hAnsi="Arial" w:cs="Arial"/>
          <w:color w:val="auto"/>
          <w:sz w:val="28"/>
          <w:szCs w:val="28"/>
        </w:rPr>
        <w:t>DECLARACION JURADA</w:t>
      </w:r>
      <w:bookmarkEnd w:id="263"/>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5FE6BC82"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ins w:id="264" w:author="Johanna Ramirez" w:date="2018-02-15T14:34:00Z">
        <w:r w:rsidR="00361D29">
          <w:rPr>
            <w:rFonts w:ascii="Arial" w:hAnsi="Arial" w:cs="Arial"/>
          </w:rPr>
          <w:tab/>
        </w:r>
        <w:r w:rsidR="00361D29">
          <w:rPr>
            <w:rFonts w:ascii="Arial" w:hAnsi="Arial" w:cs="Arial"/>
          </w:rPr>
          <w:tab/>
        </w:r>
        <w:r w:rsidR="00361D29">
          <w:rPr>
            <w:rFonts w:ascii="Arial" w:hAnsi="Arial" w:cs="Arial"/>
          </w:rPr>
          <w:tab/>
        </w:r>
      </w:ins>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265" w:name="_Toc286249548"/>
      <w:r w:rsidRPr="00B51FFD">
        <w:rPr>
          <w:rFonts w:ascii="Arial" w:hAnsi="Arial" w:cs="Arial"/>
        </w:rPr>
        <w:t>A la Convocante:</w:t>
      </w:r>
      <w:bookmarkEnd w:id="265"/>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266" w:name="_Toc286313327"/>
      <w:r w:rsidRPr="00B51FFD">
        <w:rPr>
          <w:rFonts w:ascii="Arial" w:hAnsi="Arial" w:cs="Arial"/>
          <w:color w:val="auto"/>
          <w:lang w:val="es-MX"/>
        </w:rPr>
        <w:lastRenderedPageBreak/>
        <w:t xml:space="preserve">FORMULARIO Nº </w:t>
      </w:r>
      <w:bookmarkEnd w:id="266"/>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267" w:name="_Toc286313328"/>
      <w:r w:rsidRPr="00B51FFD">
        <w:rPr>
          <w:rFonts w:ascii="Arial" w:hAnsi="Arial" w:cs="Arial"/>
          <w:color w:val="auto"/>
          <w:sz w:val="28"/>
        </w:rPr>
        <w:t>DECLARACION JURADA</w:t>
      </w:r>
      <w:bookmarkEnd w:id="26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268" w:name="_Toc286313329"/>
      <w:r w:rsidRPr="00B51FFD">
        <w:rPr>
          <w:rFonts w:ascii="Arial" w:hAnsi="Arial" w:cs="Arial"/>
          <w:color w:val="auto"/>
          <w:lang w:val="es-MX"/>
        </w:rPr>
        <w:lastRenderedPageBreak/>
        <w:t>FORMULARIO Nº 1</w:t>
      </w:r>
      <w:bookmarkEnd w:id="268"/>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269" w:name="_Toc286313330"/>
      <w:r w:rsidRPr="00631C1E">
        <w:rPr>
          <w:rFonts w:ascii="Arial" w:hAnsi="Arial" w:cs="Arial"/>
          <w:color w:val="auto"/>
          <w:sz w:val="28"/>
          <w:szCs w:val="28"/>
        </w:rPr>
        <w:t>Garantía de Mantenimiento de Oferta</w:t>
      </w:r>
      <w:bookmarkEnd w:id="269"/>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3C90D619" w:rsidR="00DE09EA" w:rsidRPr="00B51FFD" w:rsidRDefault="00DE09EA" w:rsidP="00DE09EA">
      <w:pPr>
        <w:spacing w:line="240" w:lineRule="auto"/>
        <w:rPr>
          <w:rFonts w:ascii="Arial" w:hAnsi="Arial" w:cs="Arial"/>
          <w:sz w:val="22"/>
        </w:rPr>
      </w:pPr>
      <w:r w:rsidRPr="00B51FFD">
        <w:rPr>
          <w:rFonts w:ascii="Arial" w:hAnsi="Arial" w:cs="Arial"/>
          <w:sz w:val="22"/>
        </w:rPr>
        <w:t>A</w:t>
      </w:r>
      <w:del w:id="270" w:author="Johanna Ramirez" w:date="2018-02-15T12:25:00Z">
        <w:r w:rsidRPr="00B51FFD" w:rsidDel="007A637A">
          <w:rPr>
            <w:rFonts w:ascii="Arial" w:hAnsi="Arial" w:cs="Arial"/>
            <w:sz w:val="22"/>
          </w:rPr>
          <w:delText>:  _</w:delText>
        </w:r>
      </w:del>
      <w:ins w:id="271" w:author="Johanna Ramirez" w:date="2018-02-15T12:25:00Z">
        <w:r w:rsidR="007A637A" w:rsidRPr="00B51FFD">
          <w:rPr>
            <w:rFonts w:ascii="Arial" w:hAnsi="Arial" w:cs="Arial"/>
            <w:sz w:val="22"/>
          </w:rPr>
          <w:t>: _</w:t>
        </w:r>
      </w:ins>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w:t>
      </w:r>
      <w:del w:id="272" w:author="Johanna Ramirez" w:date="2018-02-15T12:25:00Z">
        <w:r w:rsidRPr="00B51FFD" w:rsidDel="007A637A">
          <w:rPr>
            <w:rFonts w:ascii="Arial" w:hAnsi="Arial" w:cs="Arial"/>
            <w:sz w:val="22"/>
          </w:rPr>
          <w:delText>_</w:delText>
        </w:r>
        <w:r w:rsidRPr="00B51FFD" w:rsidDel="007A637A">
          <w:rPr>
            <w:rFonts w:ascii="Arial" w:hAnsi="Arial" w:cs="Arial"/>
            <w:i/>
            <w:sz w:val="22"/>
          </w:rPr>
          <w:delText>[</w:delText>
        </w:r>
      </w:del>
      <w:ins w:id="273" w:author="Johanna Ramirez" w:date="2018-02-15T12:25:00Z">
        <w:r w:rsidR="007A637A" w:rsidRPr="00B51FFD">
          <w:rPr>
            <w:rFonts w:ascii="Arial" w:hAnsi="Arial" w:cs="Arial"/>
            <w:sz w:val="22"/>
          </w:rPr>
          <w:t>_</w:t>
        </w:r>
        <w:r w:rsidR="007A637A" w:rsidRPr="00B51FFD">
          <w:rPr>
            <w:rFonts w:ascii="Arial" w:hAnsi="Arial" w:cs="Arial"/>
            <w:i/>
            <w:sz w:val="22"/>
          </w:rPr>
          <w:t xml:space="preserve"> [</w:t>
        </w:r>
      </w:ins>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27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27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4CB85E84" w14:textId="77777777" w:rsidR="00D036F3" w:rsidRDefault="00DE09EA" w:rsidP="00D036F3">
      <w:pPr>
        <w:spacing w:line="360" w:lineRule="auto"/>
        <w:rPr>
          <w:ins w:id="275" w:author="Johanna Ramirez" w:date="2018-02-15T14:17:00Z"/>
          <w:rFonts w:ascii="Arial" w:hAnsi="Arial" w:cs="Arial"/>
          <w:sz w:val="22"/>
        </w:rPr>
        <w:pPrChange w:id="276" w:author="Johanna Ramirez" w:date="2018-02-15T14:17:00Z">
          <w:pPr>
            <w:spacing w:line="240" w:lineRule="auto"/>
          </w:pPr>
        </w:pPrChange>
      </w:pPr>
      <w:r w:rsidRPr="00B51FFD">
        <w:rPr>
          <w:rFonts w:ascii="Arial" w:hAnsi="Arial" w:cs="Arial"/>
          <w:sz w:val="22"/>
        </w:rPr>
        <w:t xml:space="preserve">Nombre ________________________  </w:t>
      </w:r>
    </w:p>
    <w:p w14:paraId="57088C39" w14:textId="580ED44E" w:rsidR="00DE09EA" w:rsidRPr="00B51FFD" w:rsidRDefault="00DE09EA" w:rsidP="00D036F3">
      <w:pPr>
        <w:spacing w:line="360" w:lineRule="auto"/>
        <w:rPr>
          <w:rFonts w:ascii="Arial" w:hAnsi="Arial" w:cs="Arial"/>
          <w:sz w:val="22"/>
        </w:rPr>
        <w:pPrChange w:id="277" w:author="Johanna Ramirez" w:date="2018-02-15T14:17:00Z">
          <w:pPr>
            <w:spacing w:line="240" w:lineRule="auto"/>
          </w:pPr>
        </w:pPrChange>
      </w:pPr>
      <w:r w:rsidRPr="00B51FFD">
        <w:rPr>
          <w:rFonts w:ascii="Arial" w:hAnsi="Arial" w:cs="Arial"/>
          <w:sz w:val="22"/>
        </w:rPr>
        <w:t xml:space="preserve"> En calidad de____________________________</w:t>
      </w:r>
    </w:p>
    <w:p w14:paraId="4BF392D2" w14:textId="77777777" w:rsidR="00D036F3" w:rsidRDefault="00DE09EA" w:rsidP="00D036F3">
      <w:pPr>
        <w:spacing w:line="360" w:lineRule="auto"/>
        <w:rPr>
          <w:ins w:id="278" w:author="Johanna Ramirez" w:date="2018-02-15T14:17:00Z"/>
          <w:rFonts w:ascii="Arial" w:hAnsi="Arial" w:cs="Arial"/>
          <w:sz w:val="22"/>
        </w:rPr>
        <w:pPrChange w:id="279" w:author="Johanna Ramirez" w:date="2018-02-15T14:17:00Z">
          <w:pPr>
            <w:spacing w:line="240" w:lineRule="auto"/>
          </w:pPr>
        </w:pPrChange>
      </w:pPr>
      <w:r w:rsidRPr="00B51FFD">
        <w:rPr>
          <w:rFonts w:ascii="Arial" w:hAnsi="Arial" w:cs="Arial"/>
          <w:sz w:val="22"/>
        </w:rPr>
        <w:t>Firma __________________________________</w:t>
      </w:r>
      <w:bookmarkStart w:id="280" w:name="_Toc286249550"/>
    </w:p>
    <w:p w14:paraId="5F14D7FF" w14:textId="77777777" w:rsidR="00D036F3" w:rsidRDefault="00DE09EA" w:rsidP="00D036F3">
      <w:pPr>
        <w:spacing w:line="360" w:lineRule="auto"/>
        <w:rPr>
          <w:ins w:id="281" w:author="Johanna Ramirez" w:date="2018-02-15T14:18:00Z"/>
          <w:rFonts w:ascii="Arial" w:hAnsi="Arial" w:cs="Arial"/>
          <w:sz w:val="22"/>
        </w:rPr>
        <w:pPrChange w:id="282" w:author="Johanna Ramirez" w:date="2018-02-15T14:17:00Z">
          <w:pPr>
            <w:spacing w:line="240" w:lineRule="auto"/>
          </w:pPr>
        </w:pPrChange>
      </w:pPr>
      <w:r w:rsidRPr="00B51FFD">
        <w:rPr>
          <w:rFonts w:ascii="Arial" w:hAnsi="Arial" w:cs="Arial"/>
          <w:sz w:val="22"/>
        </w:rPr>
        <w:t>Debidamente autorizado para firmar la garantía por y en nombre de ___________________</w:t>
      </w:r>
      <w:bookmarkEnd w:id="280"/>
    </w:p>
    <w:p w14:paraId="7340B4C8" w14:textId="3DAF3BBC" w:rsidR="00DE09EA" w:rsidRPr="00B51FFD" w:rsidRDefault="00631C1E" w:rsidP="00D036F3">
      <w:pPr>
        <w:spacing w:line="360" w:lineRule="auto"/>
        <w:rPr>
          <w:rFonts w:ascii="Arial" w:hAnsi="Arial" w:cs="Arial"/>
          <w:sz w:val="22"/>
        </w:rPr>
        <w:pPrChange w:id="283" w:author="Johanna Ramirez" w:date="2018-02-15T14:17:00Z">
          <w:pPr>
            <w:spacing w:line="240" w:lineRule="auto"/>
          </w:pPr>
        </w:pPrChange>
      </w:pPr>
      <w:r>
        <w:rPr>
          <w:rFonts w:ascii="Arial" w:hAnsi="Arial" w:cs="Arial"/>
          <w:sz w:val="22"/>
        </w:rPr>
        <w:t>El día ________</w:t>
      </w:r>
      <w:r w:rsidR="00DE09EA" w:rsidRPr="00B51FFD">
        <w:rPr>
          <w:rFonts w:ascii="Arial" w:hAnsi="Arial" w:cs="Arial"/>
          <w:sz w:val="22"/>
        </w:rPr>
        <w:t xml:space="preserve">del mes de _________________ </w:t>
      </w:r>
      <w:proofErr w:type="spellStart"/>
      <w:r w:rsidR="00DE09EA" w:rsidRPr="00B51FFD">
        <w:rPr>
          <w:rFonts w:ascii="Arial" w:hAnsi="Arial" w:cs="Arial"/>
          <w:sz w:val="22"/>
        </w:rPr>
        <w:t>de</w:t>
      </w:r>
      <w:proofErr w:type="spellEnd"/>
      <w:r w:rsidR="00DE09EA"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Del="00D036F3" w:rsidRDefault="00124F9A" w:rsidP="00DE09EA">
      <w:pPr>
        <w:spacing w:line="240" w:lineRule="auto"/>
        <w:rPr>
          <w:del w:id="284" w:author="Johanna Ramirez" w:date="2018-02-15T14:21:00Z"/>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285" w:name="_Toc286313333"/>
      <w:r w:rsidRPr="00B51FFD">
        <w:rPr>
          <w:rFonts w:ascii="Arial" w:hAnsi="Arial" w:cs="Arial"/>
          <w:color w:val="auto"/>
          <w:lang w:val="es-MX"/>
        </w:rPr>
        <w:lastRenderedPageBreak/>
        <w:t xml:space="preserve">FORMULARIO Nº </w:t>
      </w:r>
      <w:bookmarkEnd w:id="285"/>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286" w:name="_Toc286313334"/>
      <w:r w:rsidRPr="00B51FFD">
        <w:rPr>
          <w:rFonts w:ascii="Arial" w:hAnsi="Arial" w:cs="Arial"/>
          <w:color w:val="auto"/>
          <w:sz w:val="28"/>
        </w:rPr>
        <w:t>Garantía de Anticipo</w:t>
      </w:r>
      <w:bookmarkEnd w:id="286"/>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5AA1653" w14:textId="77777777" w:rsidR="0042631F" w:rsidRDefault="0042631F" w:rsidP="00DE09EA">
      <w:pPr>
        <w:tabs>
          <w:tab w:val="right" w:pos="9720"/>
        </w:tabs>
        <w:spacing w:line="240" w:lineRule="auto"/>
        <w:rPr>
          <w:ins w:id="287" w:author="Johanna Ramirez" w:date="2018-02-15T14:47:00Z"/>
          <w:rFonts w:ascii="Arial" w:hAnsi="Arial" w:cs="Arial"/>
          <w:sz w:val="22"/>
        </w:rPr>
      </w:pPr>
    </w:p>
    <w:p w14:paraId="70BAF18F" w14:textId="28F20527" w:rsidR="00DE09EA" w:rsidRPr="0051007F" w:rsidRDefault="00423D6A" w:rsidP="00DE09EA">
      <w:pPr>
        <w:tabs>
          <w:tab w:val="right" w:pos="9720"/>
        </w:tabs>
        <w:spacing w:line="240" w:lineRule="auto"/>
        <w:rPr>
          <w:rFonts w:ascii="Arial" w:hAnsi="Arial" w:cs="Arial"/>
          <w:i/>
          <w:sz w:val="22"/>
          <w:rPrChange w:id="288" w:author="Johanna Ramirez" w:date="2018-02-15T14:47:00Z">
            <w:rPr>
              <w:rFonts w:ascii="Arial" w:hAnsi="Arial" w:cs="Arial"/>
              <w:i/>
            </w:rPr>
          </w:rPrChange>
        </w:rPr>
      </w:pPr>
      <w:r w:rsidRPr="0051007F">
        <w:rPr>
          <w:rFonts w:ascii="Arial" w:hAnsi="Arial" w:cs="Arial"/>
          <w:sz w:val="22"/>
          <w:rPrChange w:id="289" w:author="Johanna Ramirez" w:date="2018-02-15T14:47:00Z">
            <w:rPr>
              <w:rFonts w:ascii="Arial" w:hAnsi="Arial" w:cs="Arial"/>
            </w:rPr>
          </w:rPrChange>
        </w:rPr>
        <w:t xml:space="preserve">A: </w:t>
      </w:r>
      <w:del w:id="290" w:author="Johanna Ramirez" w:date="2018-02-15T14:47:00Z">
        <w:r w:rsidRPr="0051007F" w:rsidDel="0042631F">
          <w:rPr>
            <w:rFonts w:ascii="Arial" w:hAnsi="Arial" w:cs="Arial"/>
            <w:sz w:val="22"/>
            <w:rPrChange w:id="291" w:author="Johanna Ramirez" w:date="2018-02-15T14:47:00Z">
              <w:rPr>
                <w:rFonts w:ascii="Arial" w:hAnsi="Arial" w:cs="Arial"/>
              </w:rPr>
            </w:rPrChange>
          </w:rPr>
          <w:tab/>
        </w:r>
      </w:del>
      <w:r w:rsidRPr="0051007F">
        <w:rPr>
          <w:rFonts w:ascii="Arial" w:hAnsi="Arial" w:cs="Arial"/>
          <w:sz w:val="22"/>
          <w:rPrChange w:id="292" w:author="Johanna Ramirez" w:date="2018-02-15T14:47:00Z">
            <w:rPr>
              <w:rFonts w:ascii="Arial" w:hAnsi="Arial" w:cs="Arial"/>
            </w:rPr>
          </w:rPrChange>
        </w:rPr>
        <w:t>________________</w:t>
      </w:r>
      <w:r w:rsidR="00DE09EA" w:rsidRPr="0051007F">
        <w:rPr>
          <w:rFonts w:ascii="Arial" w:hAnsi="Arial" w:cs="Arial"/>
          <w:sz w:val="22"/>
          <w:rPrChange w:id="293" w:author="Johanna Ramirez" w:date="2018-02-15T14:47:00Z">
            <w:rPr>
              <w:rFonts w:ascii="Arial" w:hAnsi="Arial" w:cs="Arial"/>
            </w:rPr>
          </w:rPrChange>
        </w:rPr>
        <w:t>_________</w:t>
      </w:r>
      <w:r w:rsidR="00DF23C3" w:rsidRPr="0051007F">
        <w:rPr>
          <w:rFonts w:ascii="Arial" w:hAnsi="Arial" w:cs="Arial"/>
          <w:sz w:val="22"/>
          <w:rPrChange w:id="294" w:author="Johanna Ramirez" w:date="2018-02-15T14:47:00Z">
            <w:rPr>
              <w:rFonts w:ascii="Arial" w:hAnsi="Arial" w:cs="Arial"/>
            </w:rPr>
          </w:rPrChange>
        </w:rPr>
        <w:t>_</w:t>
      </w:r>
      <w:r w:rsidR="00DF23C3" w:rsidRPr="0051007F">
        <w:rPr>
          <w:rFonts w:ascii="Arial" w:hAnsi="Arial" w:cs="Arial"/>
          <w:sz w:val="22"/>
          <w:lang w:val="pt-BR"/>
          <w:rPrChange w:id="295" w:author="Johanna Ramirez" w:date="2018-02-15T14:47:00Z">
            <w:rPr>
              <w:rFonts w:ascii="Arial" w:hAnsi="Arial" w:cs="Arial"/>
              <w:sz w:val="23"/>
              <w:lang w:val="pt-BR"/>
            </w:rPr>
          </w:rPrChange>
        </w:rPr>
        <w:t xml:space="preserve"> (</w:t>
      </w:r>
      <w:r w:rsidR="00DE09EA" w:rsidRPr="0051007F">
        <w:rPr>
          <w:rFonts w:ascii="Arial" w:hAnsi="Arial" w:cs="Arial"/>
          <w:sz w:val="22"/>
          <w:lang w:val="pt-BR"/>
          <w:rPrChange w:id="296" w:author="Johanna Ramirez" w:date="2018-02-15T14:47:00Z">
            <w:rPr>
              <w:rFonts w:ascii="Arial" w:hAnsi="Arial" w:cs="Arial"/>
              <w:sz w:val="23"/>
              <w:lang w:val="pt-BR"/>
            </w:rPr>
          </w:rPrChange>
        </w:rPr>
        <w:t>Entidad, Organismo o Municipalidad Convocante)</w:t>
      </w:r>
    </w:p>
    <w:p w14:paraId="4ED1F5FB" w14:textId="77777777" w:rsidR="00DE09EA" w:rsidRPr="0051007F" w:rsidRDefault="00DE09EA" w:rsidP="00DE09EA">
      <w:pPr>
        <w:spacing w:line="240" w:lineRule="auto"/>
        <w:rPr>
          <w:rFonts w:ascii="Arial" w:hAnsi="Arial" w:cs="Arial"/>
          <w:i/>
          <w:sz w:val="22"/>
          <w:rPrChange w:id="297" w:author="Johanna Ramirez" w:date="2018-02-15T14:47:00Z">
            <w:rPr>
              <w:rFonts w:ascii="Arial" w:hAnsi="Arial" w:cs="Arial"/>
              <w:i/>
            </w:rPr>
          </w:rPrChange>
        </w:rPr>
      </w:pPr>
    </w:p>
    <w:p w14:paraId="67D681E9" w14:textId="2794E2AD"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298" w:author="Johanna Ramirez" w:date="2018-02-15T14:47:00Z">
            <w:rPr>
              <w:rFonts w:ascii="Arial" w:hAnsi="Arial" w:cs="Arial"/>
            </w:rPr>
          </w:rPrChange>
        </w:rPr>
      </w:pPr>
      <w:r w:rsidRPr="0051007F">
        <w:rPr>
          <w:rFonts w:ascii="Arial" w:hAnsi="Arial" w:cs="Arial"/>
          <w:sz w:val="22"/>
          <w:rPrChange w:id="299" w:author="Johanna Ramirez" w:date="2018-02-15T14:47:00Z">
            <w:rPr>
              <w:rFonts w:ascii="Arial" w:hAnsi="Arial" w:cs="Arial"/>
            </w:rPr>
          </w:rPrChange>
        </w:rPr>
        <w:t>De acuerdo con lo establecido en el Contrato, en relación con pagos de anticipos, ___________________</w:t>
      </w:r>
      <w:r w:rsidR="00423D6A" w:rsidRPr="0051007F">
        <w:rPr>
          <w:rFonts w:ascii="Arial" w:hAnsi="Arial" w:cs="Arial"/>
          <w:sz w:val="22"/>
          <w:rPrChange w:id="300" w:author="Johanna Ramirez" w:date="2018-02-15T14:47:00Z">
            <w:rPr>
              <w:rFonts w:ascii="Arial" w:hAnsi="Arial" w:cs="Arial"/>
            </w:rPr>
          </w:rPrChange>
        </w:rPr>
        <w:t>______________________</w:t>
      </w:r>
      <w:r w:rsidR="00DF23C3" w:rsidRPr="0051007F">
        <w:rPr>
          <w:rFonts w:ascii="Arial" w:hAnsi="Arial" w:cs="Arial"/>
          <w:sz w:val="22"/>
          <w:rPrChange w:id="301" w:author="Johanna Ramirez" w:date="2018-02-15T14:47:00Z">
            <w:rPr>
              <w:rFonts w:ascii="Arial" w:hAnsi="Arial" w:cs="Arial"/>
            </w:rPr>
          </w:rPrChange>
        </w:rPr>
        <w:t>_ (</w:t>
      </w:r>
      <w:r w:rsidRPr="0051007F">
        <w:rPr>
          <w:rFonts w:ascii="Arial" w:hAnsi="Arial" w:cs="Arial"/>
          <w:sz w:val="22"/>
          <w:rPrChange w:id="302" w:author="Johanna Ramirez" w:date="2018-02-15T14:47:00Z">
            <w:rPr>
              <w:rFonts w:ascii="Arial" w:hAnsi="Arial" w:cs="Arial"/>
            </w:rPr>
          </w:rPrChange>
        </w:rPr>
        <w:t>en lo sucesivo denominado “el Contratista”) suministrará al Contratante una garantía _________________________, para asegurar el fiel cumplimiento de las obligaciones del Contrato, por la</w:t>
      </w:r>
      <w:r w:rsidR="00423D6A" w:rsidRPr="0051007F">
        <w:rPr>
          <w:rFonts w:ascii="Arial" w:hAnsi="Arial" w:cs="Arial"/>
          <w:sz w:val="22"/>
          <w:rPrChange w:id="303" w:author="Johanna Ramirez" w:date="2018-02-15T14:47:00Z">
            <w:rPr>
              <w:rFonts w:ascii="Arial" w:hAnsi="Arial" w:cs="Arial"/>
            </w:rPr>
          </w:rPrChange>
        </w:rPr>
        <w:t xml:space="preserve"> suma de ___________</w:t>
      </w:r>
      <w:r w:rsidRPr="0051007F">
        <w:rPr>
          <w:rFonts w:ascii="Arial" w:hAnsi="Arial" w:cs="Arial"/>
          <w:sz w:val="22"/>
          <w:rPrChange w:id="304" w:author="Johanna Ramirez" w:date="2018-02-15T14:47:00Z">
            <w:rPr>
              <w:rFonts w:ascii="Arial" w:hAnsi="Arial" w:cs="Arial"/>
            </w:rPr>
          </w:rPrChange>
        </w:rPr>
        <w:t>________________________________________________________</w:t>
      </w:r>
      <w:r w:rsidRPr="0051007F">
        <w:rPr>
          <w:rFonts w:ascii="Arial" w:hAnsi="Arial" w:cs="Arial"/>
          <w:i/>
          <w:sz w:val="22"/>
          <w:rPrChange w:id="305" w:author="Johanna Ramirez" w:date="2018-02-15T14:47:00Z">
            <w:rPr>
              <w:rFonts w:ascii="Arial" w:hAnsi="Arial" w:cs="Arial"/>
              <w:i/>
            </w:rPr>
          </w:rPrChange>
        </w:rPr>
        <w:t>.</w:t>
      </w:r>
    </w:p>
    <w:p w14:paraId="2B42BEC8" w14:textId="77777777"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06" w:author="Johanna Ramirez" w:date="2018-02-15T14:47:00Z">
            <w:rPr>
              <w:rFonts w:ascii="Arial" w:hAnsi="Arial" w:cs="Arial"/>
            </w:rPr>
          </w:rPrChange>
        </w:rPr>
      </w:pPr>
    </w:p>
    <w:p w14:paraId="3A9DD127" w14:textId="2CBED781" w:rsidR="00DE09EA" w:rsidRPr="0051007F"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07" w:author="Johanna Ramirez" w:date="2018-02-15T14:47:00Z">
            <w:rPr>
              <w:rFonts w:ascii="Arial" w:hAnsi="Arial" w:cs="Arial"/>
            </w:rPr>
          </w:rPrChange>
        </w:rPr>
      </w:pPr>
      <w:r w:rsidRPr="0051007F">
        <w:rPr>
          <w:rFonts w:ascii="Arial" w:hAnsi="Arial" w:cs="Arial"/>
          <w:sz w:val="22"/>
          <w:rPrChange w:id="308" w:author="Johanna Ramirez" w:date="2018-02-15T14:47:00Z">
            <w:rPr>
              <w:rFonts w:ascii="Arial" w:hAnsi="Arial" w:cs="Arial"/>
            </w:rPr>
          </w:rPrChange>
        </w:rPr>
        <w:t>Nosotros los suscritos</w:t>
      </w:r>
      <w:r w:rsidR="00DE09EA" w:rsidRPr="0051007F">
        <w:rPr>
          <w:rFonts w:ascii="Arial" w:hAnsi="Arial" w:cs="Arial"/>
          <w:sz w:val="22"/>
          <w:rPrChange w:id="309" w:author="Johanna Ramirez" w:date="2018-02-15T14:47:00Z">
            <w:rPr>
              <w:rFonts w:ascii="Arial" w:hAnsi="Arial" w:cs="Arial"/>
            </w:rPr>
          </w:rPrChange>
        </w:rPr>
        <w:t>_</w:t>
      </w:r>
      <w:r w:rsidRPr="0051007F">
        <w:rPr>
          <w:rFonts w:ascii="Arial" w:hAnsi="Arial" w:cs="Arial"/>
          <w:sz w:val="22"/>
          <w:rPrChange w:id="310" w:author="Johanna Ramirez" w:date="2018-02-15T14:47:00Z">
            <w:rPr>
              <w:rFonts w:ascii="Arial" w:hAnsi="Arial" w:cs="Arial"/>
            </w:rPr>
          </w:rPrChange>
        </w:rPr>
        <w:t xml:space="preserve">_________________________________________________, de________________________________________________, </w:t>
      </w:r>
      <w:r w:rsidR="00DE09EA" w:rsidRPr="0051007F">
        <w:rPr>
          <w:rFonts w:ascii="Arial" w:hAnsi="Arial" w:cs="Arial"/>
          <w:sz w:val="22"/>
          <w:rPrChange w:id="311" w:author="Johanna Ramirez" w:date="2018-02-15T14:47:00Z">
            <w:rPr>
              <w:rFonts w:ascii="Arial" w:hAnsi="Arial" w:cs="Arial"/>
            </w:rPr>
          </w:rPrChange>
        </w:rPr>
        <w:t>con domicilio le</w:t>
      </w:r>
      <w:r w:rsidRPr="0051007F">
        <w:rPr>
          <w:rFonts w:ascii="Arial" w:hAnsi="Arial" w:cs="Arial"/>
          <w:sz w:val="22"/>
          <w:rPrChange w:id="312" w:author="Johanna Ramirez" w:date="2018-02-15T14:47:00Z">
            <w:rPr>
              <w:rFonts w:ascii="Arial" w:hAnsi="Arial" w:cs="Arial"/>
            </w:rPr>
          </w:rPrChange>
        </w:rPr>
        <w:t xml:space="preserve">gal en </w:t>
      </w:r>
      <w:r w:rsidR="00DE09EA" w:rsidRPr="0051007F">
        <w:rPr>
          <w:rFonts w:ascii="Arial" w:hAnsi="Arial" w:cs="Arial"/>
          <w:sz w:val="22"/>
          <w:rPrChange w:id="313" w:author="Johanna Ramirez" w:date="2018-02-15T14:47:00Z">
            <w:rPr>
              <w:rFonts w:ascii="Arial" w:hAnsi="Arial" w:cs="Arial"/>
            </w:rPr>
          </w:rPrChange>
        </w:rPr>
        <w:t>_______________</w:t>
      </w:r>
      <w:r w:rsidRPr="0051007F">
        <w:rPr>
          <w:rFonts w:ascii="Arial" w:hAnsi="Arial" w:cs="Arial"/>
          <w:sz w:val="22"/>
          <w:rPrChange w:id="314" w:author="Johanna Ramirez" w:date="2018-02-15T14:47:00Z">
            <w:rPr>
              <w:rFonts w:ascii="Arial" w:hAnsi="Arial" w:cs="Arial"/>
            </w:rPr>
          </w:rPrChange>
        </w:rPr>
        <w:t>_______________________________</w:t>
      </w:r>
      <w:r w:rsidR="00DB006B" w:rsidRPr="0051007F">
        <w:rPr>
          <w:rFonts w:ascii="Arial" w:hAnsi="Arial" w:cs="Arial"/>
          <w:sz w:val="22"/>
          <w:rPrChange w:id="315" w:author="Johanna Ramirez" w:date="2018-02-15T14:47:00Z">
            <w:rPr>
              <w:rFonts w:ascii="Arial" w:hAnsi="Arial" w:cs="Arial"/>
            </w:rPr>
          </w:rPrChange>
        </w:rPr>
        <w:t>__________</w:t>
      </w:r>
      <w:r w:rsidR="00DE09EA" w:rsidRPr="0051007F">
        <w:rPr>
          <w:rFonts w:ascii="Arial" w:hAnsi="Arial" w:cs="Arial"/>
          <w:sz w:val="22"/>
          <w:rPrChange w:id="316" w:author="Johanna Ramirez" w:date="2018-02-15T14:47:00Z">
            <w:rPr>
              <w:rFonts w:ascii="Arial" w:hAnsi="Arial" w:cs="Arial"/>
            </w:rPr>
          </w:rPrChange>
        </w:rPr>
        <w:t>(en lo sucesivo denominado “el Garante”</w:t>
      </w:r>
      <w:r w:rsidR="00DE09EA" w:rsidRPr="0051007F">
        <w:rPr>
          <w:rFonts w:ascii="Arial" w:hAnsi="Arial" w:cs="Arial"/>
          <w:i/>
          <w:sz w:val="22"/>
          <w:rPrChange w:id="317" w:author="Johanna Ramirez" w:date="2018-02-15T14:47:00Z">
            <w:rPr>
              <w:rFonts w:ascii="Arial" w:hAnsi="Arial" w:cs="Arial"/>
              <w:i/>
            </w:rPr>
          </w:rPrChange>
        </w:rPr>
        <w:t>)</w:t>
      </w:r>
      <w:r w:rsidR="00DE09EA" w:rsidRPr="0051007F">
        <w:rPr>
          <w:rFonts w:ascii="Arial" w:hAnsi="Arial" w:cs="Arial"/>
          <w:sz w:val="22"/>
          <w:rPrChange w:id="318" w:author="Johanna Ramirez" w:date="2018-02-15T14:47:00Z">
            <w:rPr>
              <w:rFonts w:ascii="Arial" w:hAnsi="Arial" w:cs="Arial"/>
            </w:rPr>
          </w:rPrChange>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19" w:author="Johanna Ramirez" w:date="2018-02-15T14:47:00Z">
            <w:rPr>
              <w:rFonts w:ascii="Arial" w:hAnsi="Arial" w:cs="Arial"/>
            </w:rPr>
          </w:rPrChange>
        </w:rPr>
      </w:pPr>
    </w:p>
    <w:p w14:paraId="2F65C24E" w14:textId="43A74A45"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20" w:author="Johanna Ramirez" w:date="2018-02-15T14:47:00Z">
            <w:rPr>
              <w:rFonts w:ascii="Arial" w:hAnsi="Arial" w:cs="Arial"/>
            </w:rPr>
          </w:rPrChange>
        </w:rPr>
      </w:pPr>
      <w:r w:rsidRPr="0051007F">
        <w:rPr>
          <w:rFonts w:ascii="Arial" w:hAnsi="Arial" w:cs="Arial"/>
          <w:sz w:val="22"/>
          <w:rPrChange w:id="321" w:author="Johanna Ramirez" w:date="2018-02-15T14:47:00Z">
            <w:rPr>
              <w:rFonts w:ascii="Arial" w:hAnsi="Arial" w:cs="Arial"/>
            </w:rPr>
          </w:rPrChange>
        </w:rPr>
        <w:t>Esta garantía permanecerá válida y en pleno vigor desde la fecha en que el Contratista reciba el anticipo en virtud del C</w:t>
      </w:r>
      <w:r w:rsidR="00DB006B" w:rsidRPr="0051007F">
        <w:rPr>
          <w:rFonts w:ascii="Arial" w:hAnsi="Arial" w:cs="Arial"/>
          <w:sz w:val="22"/>
          <w:rPrChange w:id="322" w:author="Johanna Ramirez" w:date="2018-02-15T14:47:00Z">
            <w:rPr>
              <w:rFonts w:ascii="Arial" w:hAnsi="Arial" w:cs="Arial"/>
            </w:rPr>
          </w:rPrChange>
        </w:rPr>
        <w:t>ontrato hasta  el día ___</w:t>
      </w:r>
      <w:r w:rsidRPr="0051007F">
        <w:rPr>
          <w:rFonts w:ascii="Arial" w:hAnsi="Arial" w:cs="Arial"/>
          <w:sz w:val="22"/>
          <w:rPrChange w:id="323" w:author="Johanna Ramirez" w:date="2018-02-15T14:47:00Z">
            <w:rPr>
              <w:rFonts w:ascii="Arial" w:hAnsi="Arial" w:cs="Arial"/>
            </w:rPr>
          </w:rPrChange>
        </w:rPr>
        <w:t>___ de _______</w:t>
      </w:r>
      <w:r w:rsidR="00DB006B" w:rsidRPr="0051007F">
        <w:rPr>
          <w:rFonts w:ascii="Arial" w:hAnsi="Arial" w:cs="Arial"/>
          <w:sz w:val="22"/>
          <w:rPrChange w:id="324" w:author="Johanna Ramirez" w:date="2018-02-15T14:47:00Z">
            <w:rPr>
              <w:rFonts w:ascii="Arial" w:hAnsi="Arial" w:cs="Arial"/>
            </w:rPr>
          </w:rPrChange>
        </w:rPr>
        <w:t xml:space="preserve">___ </w:t>
      </w:r>
      <w:proofErr w:type="spellStart"/>
      <w:r w:rsidR="00DB006B" w:rsidRPr="0051007F">
        <w:rPr>
          <w:rFonts w:ascii="Arial" w:hAnsi="Arial" w:cs="Arial"/>
          <w:sz w:val="22"/>
          <w:rPrChange w:id="325" w:author="Johanna Ramirez" w:date="2018-02-15T14:47:00Z">
            <w:rPr>
              <w:rFonts w:ascii="Arial" w:hAnsi="Arial" w:cs="Arial"/>
            </w:rPr>
          </w:rPrChange>
        </w:rPr>
        <w:t>de</w:t>
      </w:r>
      <w:proofErr w:type="spellEnd"/>
      <w:r w:rsidR="00DB006B" w:rsidRPr="0051007F">
        <w:rPr>
          <w:rFonts w:ascii="Arial" w:hAnsi="Arial" w:cs="Arial"/>
          <w:sz w:val="22"/>
          <w:rPrChange w:id="326" w:author="Johanna Ramirez" w:date="2018-02-15T14:47:00Z">
            <w:rPr>
              <w:rFonts w:ascii="Arial" w:hAnsi="Arial" w:cs="Arial"/>
            </w:rPr>
          </w:rPrChange>
        </w:rPr>
        <w:t xml:space="preserve"> __</w:t>
      </w:r>
      <w:r w:rsidRPr="0051007F">
        <w:rPr>
          <w:rFonts w:ascii="Arial" w:hAnsi="Arial" w:cs="Arial"/>
          <w:sz w:val="22"/>
          <w:rPrChange w:id="327" w:author="Johanna Ramirez" w:date="2018-02-15T14:47:00Z">
            <w:rPr>
              <w:rFonts w:ascii="Arial" w:hAnsi="Arial" w:cs="Arial"/>
            </w:rPr>
          </w:rPrChange>
        </w:rPr>
        <w:t>___.</w:t>
      </w:r>
    </w:p>
    <w:p w14:paraId="6DDBFA35" w14:textId="77777777"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sz w:val="22"/>
          <w:rPrChange w:id="328" w:author="Johanna Ramirez" w:date="2018-02-15T14:47:00Z">
            <w:rPr>
              <w:rFonts w:ascii="Arial" w:hAnsi="Arial" w:cs="Arial"/>
            </w:rPr>
          </w:rPrChange>
        </w:rPr>
      </w:pPr>
    </w:p>
    <w:p w14:paraId="1927600C" w14:textId="77777777" w:rsidR="0042631F" w:rsidRDefault="00DB006B" w:rsidP="00DE09EA">
      <w:pPr>
        <w:tabs>
          <w:tab w:val="left" w:pos="1188"/>
          <w:tab w:val="left" w:pos="2394"/>
          <w:tab w:val="left" w:pos="4209"/>
          <w:tab w:val="left" w:pos="5238"/>
          <w:tab w:val="left" w:pos="7632"/>
          <w:tab w:val="left" w:pos="7868"/>
          <w:tab w:val="left" w:pos="9468"/>
        </w:tabs>
        <w:spacing w:line="240" w:lineRule="auto"/>
        <w:rPr>
          <w:ins w:id="329" w:author="Johanna Ramirez" w:date="2018-02-15T14:47:00Z"/>
          <w:rFonts w:ascii="Arial" w:hAnsi="Arial" w:cs="Arial"/>
          <w:sz w:val="22"/>
        </w:rPr>
      </w:pPr>
      <w:r w:rsidRPr="0051007F">
        <w:rPr>
          <w:rFonts w:ascii="Arial" w:hAnsi="Arial" w:cs="Arial"/>
          <w:sz w:val="22"/>
          <w:rPrChange w:id="330" w:author="Johanna Ramirez" w:date="2018-02-15T14:47:00Z">
            <w:rPr>
              <w:rFonts w:ascii="Arial" w:hAnsi="Arial" w:cs="Arial"/>
            </w:rPr>
          </w:rPrChange>
        </w:rPr>
        <w:t>Nombre</w:t>
      </w:r>
      <w:r w:rsidR="00DE09EA" w:rsidRPr="0051007F">
        <w:rPr>
          <w:rFonts w:ascii="Arial" w:hAnsi="Arial" w:cs="Arial"/>
          <w:sz w:val="22"/>
          <w:rPrChange w:id="331" w:author="Johanna Ramirez" w:date="2018-02-15T14:47:00Z">
            <w:rPr>
              <w:rFonts w:ascii="Arial" w:hAnsi="Arial" w:cs="Arial"/>
            </w:rPr>
          </w:rPrChange>
        </w:rPr>
        <w:t>___</w:t>
      </w:r>
      <w:r w:rsidRPr="0051007F">
        <w:rPr>
          <w:rFonts w:ascii="Arial" w:hAnsi="Arial" w:cs="Arial"/>
          <w:sz w:val="22"/>
          <w:rPrChange w:id="332" w:author="Johanna Ramirez" w:date="2018-02-15T14:47:00Z">
            <w:rPr>
              <w:rFonts w:ascii="Arial" w:hAnsi="Arial" w:cs="Arial"/>
            </w:rPr>
          </w:rPrChange>
        </w:rPr>
        <w:t>__________________________</w:t>
      </w:r>
    </w:p>
    <w:p w14:paraId="089F6036" w14:textId="77777777" w:rsidR="0042631F" w:rsidRDefault="0042631F" w:rsidP="00DE09EA">
      <w:pPr>
        <w:tabs>
          <w:tab w:val="left" w:pos="1188"/>
          <w:tab w:val="left" w:pos="2394"/>
          <w:tab w:val="left" w:pos="4209"/>
          <w:tab w:val="left" w:pos="5238"/>
          <w:tab w:val="left" w:pos="7632"/>
          <w:tab w:val="left" w:pos="7868"/>
          <w:tab w:val="left" w:pos="9468"/>
        </w:tabs>
        <w:spacing w:line="240" w:lineRule="auto"/>
        <w:rPr>
          <w:ins w:id="333" w:author="Johanna Ramirez" w:date="2018-02-15T14:47:00Z"/>
          <w:rFonts w:ascii="Arial" w:hAnsi="Arial" w:cs="Arial"/>
          <w:sz w:val="22"/>
        </w:rPr>
      </w:pPr>
    </w:p>
    <w:p w14:paraId="2B1AB539" w14:textId="169C636F" w:rsidR="00DE09EA" w:rsidRPr="0051007F"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rPrChange w:id="334" w:author="Johanna Ramirez" w:date="2018-02-15T14:47:00Z">
            <w:rPr>
              <w:rFonts w:ascii="Arial" w:hAnsi="Arial" w:cs="Arial"/>
            </w:rPr>
          </w:rPrChange>
        </w:rPr>
      </w:pPr>
      <w:r w:rsidRPr="0051007F">
        <w:rPr>
          <w:rFonts w:ascii="Arial" w:hAnsi="Arial" w:cs="Arial"/>
          <w:sz w:val="22"/>
          <w:rPrChange w:id="335" w:author="Johanna Ramirez" w:date="2018-02-15T14:47:00Z">
            <w:rPr>
              <w:rFonts w:ascii="Arial" w:hAnsi="Arial" w:cs="Arial"/>
            </w:rPr>
          </w:rPrChange>
        </w:rPr>
        <w:t>En calida</w:t>
      </w:r>
      <w:r w:rsidR="00DB006B" w:rsidRPr="0051007F">
        <w:rPr>
          <w:rFonts w:ascii="Arial" w:hAnsi="Arial" w:cs="Arial"/>
          <w:sz w:val="22"/>
          <w:rPrChange w:id="336" w:author="Johanna Ramirez" w:date="2018-02-15T14:47:00Z">
            <w:rPr>
              <w:rFonts w:ascii="Arial" w:hAnsi="Arial" w:cs="Arial"/>
            </w:rPr>
          </w:rPrChange>
        </w:rPr>
        <w:t>d de_________________</w:t>
      </w:r>
      <w:bookmarkStart w:id="337" w:name="_GoBack"/>
      <w:bookmarkEnd w:id="337"/>
      <w:r w:rsidR="00DB006B" w:rsidRPr="0051007F">
        <w:rPr>
          <w:rFonts w:ascii="Arial" w:hAnsi="Arial" w:cs="Arial"/>
          <w:sz w:val="22"/>
          <w:rPrChange w:id="338" w:author="Johanna Ramirez" w:date="2018-02-15T14:47:00Z">
            <w:rPr>
              <w:rFonts w:ascii="Arial" w:hAnsi="Arial" w:cs="Arial"/>
            </w:rPr>
          </w:rPrChange>
        </w:rPr>
        <w:t>____</w:t>
      </w:r>
    </w:p>
    <w:p w14:paraId="3AA709D3" w14:textId="4E664F82" w:rsidR="00DE09EA" w:rsidRPr="0051007F" w:rsidDel="00EF16BA" w:rsidRDefault="00DB006B" w:rsidP="00DE09EA">
      <w:pPr>
        <w:tabs>
          <w:tab w:val="left" w:pos="1188"/>
          <w:tab w:val="left" w:pos="4200"/>
          <w:tab w:val="left" w:pos="9468"/>
        </w:tabs>
        <w:spacing w:line="240" w:lineRule="auto"/>
        <w:rPr>
          <w:del w:id="339" w:author="Johanna Ramirez" w:date="2018-02-15T14:56:00Z"/>
          <w:rFonts w:ascii="Arial" w:hAnsi="Arial" w:cs="Arial"/>
          <w:sz w:val="22"/>
          <w:rPrChange w:id="340" w:author="Johanna Ramirez" w:date="2018-02-15T14:47:00Z">
            <w:rPr>
              <w:del w:id="341" w:author="Johanna Ramirez" w:date="2018-02-15T14:56:00Z"/>
              <w:rFonts w:ascii="Arial" w:hAnsi="Arial" w:cs="Arial"/>
            </w:rPr>
          </w:rPrChange>
        </w:rPr>
      </w:pPr>
      <w:r w:rsidRPr="0051007F">
        <w:rPr>
          <w:rFonts w:ascii="Arial" w:hAnsi="Arial" w:cs="Arial"/>
          <w:sz w:val="22"/>
          <w:rPrChange w:id="342" w:author="Johanna Ramirez" w:date="2018-02-15T14:47:00Z">
            <w:rPr>
              <w:rFonts w:ascii="Arial" w:hAnsi="Arial" w:cs="Arial"/>
            </w:rPr>
          </w:rPrChange>
        </w:rPr>
        <w:tab/>
      </w:r>
    </w:p>
    <w:p w14:paraId="3530AD62" w14:textId="77777777" w:rsidR="00DE09EA" w:rsidRPr="0051007F" w:rsidRDefault="00DE09EA" w:rsidP="00DE09EA">
      <w:pPr>
        <w:tabs>
          <w:tab w:val="left" w:pos="1188"/>
          <w:tab w:val="left" w:pos="4200"/>
          <w:tab w:val="left" w:pos="9468"/>
        </w:tabs>
        <w:spacing w:line="240" w:lineRule="auto"/>
        <w:rPr>
          <w:rFonts w:ascii="Arial" w:hAnsi="Arial" w:cs="Arial"/>
          <w:sz w:val="22"/>
          <w:rPrChange w:id="343" w:author="Johanna Ramirez" w:date="2018-02-15T14:47:00Z">
            <w:rPr>
              <w:rFonts w:ascii="Arial" w:hAnsi="Arial" w:cs="Arial"/>
            </w:rPr>
          </w:rPrChange>
        </w:rPr>
      </w:pPr>
    </w:p>
    <w:p w14:paraId="653AA4A6" w14:textId="77777777" w:rsidR="0042631F" w:rsidRDefault="00DE09EA" w:rsidP="00DF23C3">
      <w:pPr>
        <w:tabs>
          <w:tab w:val="left" w:pos="1188"/>
          <w:tab w:val="left" w:pos="4200"/>
          <w:tab w:val="left" w:pos="9468"/>
        </w:tabs>
        <w:spacing w:line="240" w:lineRule="auto"/>
        <w:rPr>
          <w:ins w:id="344" w:author="Johanna Ramirez" w:date="2018-02-15T14:47:00Z"/>
          <w:rFonts w:ascii="Arial" w:hAnsi="Arial" w:cs="Arial"/>
          <w:sz w:val="22"/>
        </w:rPr>
      </w:pPr>
      <w:r w:rsidRPr="0051007F">
        <w:rPr>
          <w:rFonts w:ascii="Arial" w:hAnsi="Arial" w:cs="Arial"/>
          <w:sz w:val="22"/>
          <w:rPrChange w:id="345" w:author="Johanna Ramirez" w:date="2018-02-15T14:47:00Z">
            <w:rPr>
              <w:rFonts w:ascii="Arial" w:hAnsi="Arial" w:cs="Arial"/>
            </w:rPr>
          </w:rPrChange>
        </w:rPr>
        <w:t>Firma __________________________________</w:t>
      </w:r>
      <w:bookmarkStart w:id="346" w:name="_Toc286249551"/>
      <w:bookmarkStart w:id="347" w:name="_Toc286312117"/>
      <w:bookmarkStart w:id="348" w:name="_Toc286313252"/>
      <w:bookmarkStart w:id="349" w:name="_Toc286313335"/>
    </w:p>
    <w:p w14:paraId="3476081F" w14:textId="77777777" w:rsidR="0042631F" w:rsidRDefault="0042631F" w:rsidP="00DF23C3">
      <w:pPr>
        <w:tabs>
          <w:tab w:val="left" w:pos="1188"/>
          <w:tab w:val="left" w:pos="4200"/>
          <w:tab w:val="left" w:pos="9468"/>
        </w:tabs>
        <w:spacing w:line="240" w:lineRule="auto"/>
        <w:rPr>
          <w:ins w:id="350" w:author="Johanna Ramirez" w:date="2018-02-15T14:47:00Z"/>
          <w:rFonts w:ascii="Arial" w:hAnsi="Arial" w:cs="Arial"/>
          <w:sz w:val="22"/>
        </w:rPr>
      </w:pPr>
    </w:p>
    <w:p w14:paraId="5707D43B" w14:textId="15CB5484" w:rsidR="00DE09EA" w:rsidRPr="0051007F" w:rsidRDefault="00DE09EA" w:rsidP="00DF23C3">
      <w:pPr>
        <w:tabs>
          <w:tab w:val="left" w:pos="1188"/>
          <w:tab w:val="left" w:pos="4200"/>
          <w:tab w:val="left" w:pos="9468"/>
        </w:tabs>
        <w:spacing w:line="240" w:lineRule="auto"/>
        <w:rPr>
          <w:rFonts w:ascii="Arial" w:hAnsi="Arial" w:cs="Arial"/>
          <w:sz w:val="22"/>
          <w:rPrChange w:id="351" w:author="Johanna Ramirez" w:date="2018-02-15T14:47:00Z">
            <w:rPr>
              <w:rFonts w:ascii="Arial" w:hAnsi="Arial" w:cs="Arial"/>
            </w:rPr>
          </w:rPrChange>
        </w:rPr>
      </w:pPr>
      <w:r w:rsidRPr="0051007F">
        <w:rPr>
          <w:rFonts w:ascii="Arial" w:hAnsi="Arial" w:cs="Arial"/>
          <w:sz w:val="22"/>
          <w:rPrChange w:id="352" w:author="Johanna Ramirez" w:date="2018-02-15T14:47:00Z">
            <w:rPr>
              <w:rFonts w:ascii="Arial" w:hAnsi="Arial" w:cs="Arial"/>
            </w:rPr>
          </w:rPrChange>
        </w:rPr>
        <w:t>Debidamente autorizado para firmar la garantía por y en nombre de ____</w:t>
      </w:r>
      <w:bookmarkEnd w:id="346"/>
      <w:bookmarkEnd w:id="347"/>
      <w:bookmarkEnd w:id="348"/>
      <w:bookmarkEnd w:id="349"/>
      <w:r w:rsidR="00A941C3" w:rsidRPr="0051007F">
        <w:rPr>
          <w:rFonts w:ascii="Arial" w:hAnsi="Arial" w:cs="Arial"/>
          <w:sz w:val="22"/>
          <w:rPrChange w:id="353" w:author="Johanna Ramirez" w:date="2018-02-15T14:47:00Z">
            <w:rPr>
              <w:rFonts w:ascii="Arial" w:hAnsi="Arial" w:cs="Arial"/>
            </w:rPr>
          </w:rPrChange>
        </w:rPr>
        <w:t>__________</w:t>
      </w:r>
      <w:r w:rsidRPr="0051007F">
        <w:rPr>
          <w:rFonts w:ascii="Arial" w:hAnsi="Arial" w:cs="Arial"/>
          <w:sz w:val="22"/>
          <w:rPrChange w:id="354" w:author="Johanna Ramirez" w:date="2018-02-15T14:47:00Z">
            <w:rPr>
              <w:rFonts w:ascii="Arial" w:hAnsi="Arial" w:cs="Arial"/>
            </w:rPr>
          </w:rPrChange>
        </w:rPr>
        <w:t>_____________________________</w:t>
      </w:r>
    </w:p>
    <w:p w14:paraId="6265B9C4" w14:textId="77777777"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55" w:author="Johanna Ramirez" w:date="2018-02-15T14:47:00Z">
            <w:rPr>
              <w:rFonts w:ascii="Arial" w:hAnsi="Arial" w:cs="Arial"/>
            </w:rPr>
          </w:rPrChange>
        </w:rPr>
      </w:pPr>
    </w:p>
    <w:p w14:paraId="73948857" w14:textId="660C871D" w:rsidR="00DE09EA" w:rsidRPr="0051007F"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Change w:id="356" w:author="Johanna Ramirez" w:date="2018-02-15T14:47:00Z">
            <w:rPr>
              <w:rFonts w:ascii="Arial" w:hAnsi="Arial" w:cs="Arial"/>
            </w:rPr>
          </w:rPrChange>
        </w:rPr>
      </w:pPr>
      <w:r w:rsidRPr="0051007F">
        <w:rPr>
          <w:rFonts w:ascii="Arial" w:hAnsi="Arial" w:cs="Arial"/>
          <w:sz w:val="22"/>
          <w:rPrChange w:id="357" w:author="Johanna Ramirez" w:date="2018-02-15T14:47:00Z">
            <w:rPr>
              <w:rFonts w:ascii="Arial" w:hAnsi="Arial" w:cs="Arial"/>
            </w:rPr>
          </w:rPrChange>
        </w:rPr>
        <w:t xml:space="preserve">El </w:t>
      </w:r>
      <w:r w:rsidR="00DF23C3" w:rsidRPr="0051007F">
        <w:rPr>
          <w:rFonts w:ascii="Arial" w:hAnsi="Arial" w:cs="Arial"/>
          <w:sz w:val="22"/>
          <w:rPrChange w:id="358" w:author="Johanna Ramirez" w:date="2018-02-15T14:47:00Z">
            <w:rPr>
              <w:rFonts w:ascii="Arial" w:hAnsi="Arial" w:cs="Arial"/>
            </w:rPr>
          </w:rPrChange>
        </w:rPr>
        <w:t>día_____del</w:t>
      </w:r>
      <w:r w:rsidRPr="0051007F">
        <w:rPr>
          <w:rFonts w:ascii="Arial" w:hAnsi="Arial" w:cs="Arial"/>
          <w:sz w:val="22"/>
          <w:rPrChange w:id="359" w:author="Johanna Ramirez" w:date="2018-02-15T14:47:00Z">
            <w:rPr>
              <w:rFonts w:ascii="Arial" w:hAnsi="Arial" w:cs="Arial"/>
            </w:rPr>
          </w:rPrChange>
        </w:rPr>
        <w:t xml:space="preserve"> mes de </w:t>
      </w:r>
      <w:r w:rsidR="00DE09EA" w:rsidRPr="0051007F">
        <w:rPr>
          <w:rFonts w:ascii="Arial" w:hAnsi="Arial" w:cs="Arial"/>
          <w:sz w:val="22"/>
          <w:rPrChange w:id="360" w:author="Johanna Ramirez" w:date="2018-02-15T14:47:00Z">
            <w:rPr>
              <w:rFonts w:ascii="Arial" w:hAnsi="Arial" w:cs="Arial"/>
            </w:rPr>
          </w:rPrChange>
        </w:rPr>
        <w:t xml:space="preserve">____________________ </w:t>
      </w:r>
      <w:proofErr w:type="spellStart"/>
      <w:r w:rsidR="00DE09EA" w:rsidRPr="0051007F">
        <w:rPr>
          <w:rFonts w:ascii="Arial" w:hAnsi="Arial" w:cs="Arial"/>
          <w:sz w:val="22"/>
          <w:rPrChange w:id="361" w:author="Johanna Ramirez" w:date="2018-02-15T14:47:00Z">
            <w:rPr>
              <w:rFonts w:ascii="Arial" w:hAnsi="Arial" w:cs="Arial"/>
            </w:rPr>
          </w:rPrChange>
        </w:rPr>
        <w:t>de</w:t>
      </w:r>
      <w:proofErr w:type="spellEnd"/>
      <w:r w:rsidR="00DE09EA" w:rsidRPr="0051007F">
        <w:rPr>
          <w:rFonts w:ascii="Arial" w:hAnsi="Arial" w:cs="Arial"/>
          <w:sz w:val="22"/>
          <w:rPrChange w:id="362" w:author="Johanna Ramirez" w:date="2018-02-15T14:47:00Z">
            <w:rPr>
              <w:rFonts w:ascii="Arial" w:hAnsi="Arial" w:cs="Arial"/>
            </w:rPr>
          </w:rPrChange>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A15F8DE" w:rsidR="00DE09EA" w:rsidRPr="00B51FFD" w:rsidRDefault="00DE09EA" w:rsidP="00690AE1">
      <w:pPr>
        <w:pStyle w:val="Sinespaciado"/>
        <w:pPrChange w:id="363" w:author="Johanna Ramirez" w:date="2018-02-15T12:15:00Z">
          <w:pPr>
            <w:pStyle w:val="Default"/>
            <w:spacing w:before="120" w:after="120"/>
            <w:jc w:val="both"/>
          </w:pPr>
        </w:pPrChange>
      </w:pPr>
      <w:del w:id="364" w:author="Johanna Ramirez" w:date="2018-02-15T12:14:00Z">
        <w:r w:rsidRPr="0093101B" w:rsidDel="00690AE1">
          <w:delText xml:space="preserve">Objeto </w:delText>
        </w:r>
        <w:r w:rsidRPr="0093101B" w:rsidDel="00690AE1">
          <w:rPr>
            <w:rPrChange w:id="365" w:author="Johanna Ramirez" w:date="2018-02-15T12:15:00Z">
              <w:rPr/>
            </w:rPrChange>
          </w:rPr>
          <w:delText>del</w:delText>
        </w:r>
      </w:del>
      <w:ins w:id="366" w:author="Johanna Ramirez" w:date="2018-02-15T12:14:00Z">
        <w:r w:rsidR="00690AE1" w:rsidRPr="0093101B">
          <w:rPr>
            <w:rPrChange w:id="367" w:author="Johanna Ramirez" w:date="2018-02-15T12:15:00Z">
              <w:rPr/>
            </w:rPrChange>
          </w:rPr>
          <w:t>Objeto del</w:t>
        </w:r>
      </w:ins>
      <w:r w:rsidRPr="0093101B">
        <w:rPr>
          <w:rPrChange w:id="368" w:author="Johanna Ramirez" w:date="2018-02-15T12:15:00Z">
            <w:rPr/>
          </w:rPrChange>
        </w:rPr>
        <w:t xml:space="preserve"> </w:t>
      </w:r>
      <w:r w:rsidRPr="00B51FFD">
        <w:t>Contrato</w:t>
      </w:r>
      <w:del w:id="369" w:author="Johanna Ramirez" w:date="2018-02-15T12:15:00Z">
        <w:r w:rsidRPr="00B51FFD" w:rsidDel="00690AE1">
          <w:delText>:</w:delText>
        </w:r>
        <w:r w:rsidRPr="00B51FFD" w:rsidDel="00690AE1">
          <w:rPr>
            <w:i/>
          </w:rPr>
          <w:delText>[</w:delText>
        </w:r>
      </w:del>
      <w:ins w:id="370" w:author="Johanna Ramirez" w:date="2018-02-15T12:15:00Z">
        <w:r w:rsidR="00690AE1" w:rsidRPr="00B51FFD">
          <w:t>:</w:t>
        </w:r>
        <w:r w:rsidR="00690AE1" w:rsidRPr="00B51FFD">
          <w:rPr>
            <w:i/>
          </w:rPr>
          <w:t xml:space="preserve"> [</w:t>
        </w:r>
      </w:ins>
      <w:r w:rsidRPr="00B51FFD">
        <w:rPr>
          <w:i/>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D036F3" w:rsidRDefault="00DE09EA" w:rsidP="001D72A5">
      <w:pPr>
        <w:widowControl/>
        <w:adjustRightInd/>
        <w:spacing w:line="240" w:lineRule="auto"/>
        <w:textAlignment w:val="auto"/>
        <w:rPr>
          <w:rFonts w:ascii="Arial" w:eastAsiaTheme="minorHAnsi" w:hAnsi="Arial" w:cs="Arial"/>
          <w:b/>
          <w:color w:val="000000"/>
          <w:sz w:val="20"/>
          <w:lang w:eastAsia="en-US"/>
          <w:rPrChange w:id="371" w:author="Johanna Ramirez" w:date="2018-02-15T14:22:00Z">
            <w:rPr>
              <w:rFonts w:ascii="Arial" w:eastAsiaTheme="minorHAnsi" w:hAnsi="Arial" w:cs="Arial"/>
              <w:color w:val="000000"/>
              <w:sz w:val="20"/>
              <w:lang w:eastAsia="en-US"/>
            </w:rPr>
          </w:rPrChange>
        </w:rPr>
      </w:pPr>
      <w:r w:rsidRPr="00D036F3">
        <w:rPr>
          <w:rFonts w:ascii="Arial" w:eastAsiaTheme="minorHAnsi" w:hAnsi="Arial" w:cs="Arial"/>
          <w:b/>
          <w:color w:val="000000"/>
          <w:sz w:val="22"/>
          <w:u w:val="single"/>
          <w:lang w:eastAsia="en-US"/>
          <w:rPrChange w:id="372" w:author="Johanna Ramirez" w:date="2018-02-15T14:22:00Z">
            <w:rPr>
              <w:rFonts w:ascii="Arial" w:eastAsiaTheme="minorHAnsi" w:hAnsi="Arial" w:cs="Arial"/>
              <w:b/>
              <w:color w:val="000000"/>
              <w:sz w:val="20"/>
              <w:lang w:eastAsia="en-US"/>
            </w:rPr>
          </w:rPrChange>
        </w:rPr>
        <w:t>Nota</w:t>
      </w:r>
      <w:r w:rsidRPr="00D036F3">
        <w:rPr>
          <w:rFonts w:ascii="Arial" w:eastAsiaTheme="minorHAnsi" w:hAnsi="Arial" w:cs="Arial"/>
          <w:color w:val="000000"/>
          <w:sz w:val="20"/>
          <w:u w:val="single"/>
          <w:lang w:eastAsia="en-US"/>
          <w:rPrChange w:id="373" w:author="Johanna Ramirez" w:date="2018-02-15T14:22:00Z">
            <w:rPr>
              <w:rFonts w:ascii="Arial" w:eastAsiaTheme="minorHAnsi" w:hAnsi="Arial" w:cs="Arial"/>
              <w:color w:val="000000"/>
              <w:sz w:val="20"/>
              <w:lang w:eastAsia="en-US"/>
            </w:rPr>
          </w:rPrChange>
        </w:rPr>
        <w:t>:</w:t>
      </w:r>
      <w:r w:rsidRPr="00B51FFD">
        <w:rPr>
          <w:rFonts w:ascii="Arial" w:eastAsiaTheme="minorHAnsi" w:hAnsi="Arial" w:cs="Arial"/>
          <w:color w:val="000000"/>
          <w:sz w:val="20"/>
          <w:lang w:eastAsia="en-US"/>
        </w:rPr>
        <w:t xml:space="preserve"> </w:t>
      </w:r>
      <w:r w:rsidRPr="00D036F3">
        <w:rPr>
          <w:rFonts w:ascii="Arial" w:eastAsiaTheme="minorHAnsi" w:hAnsi="Arial" w:cs="Arial"/>
          <w:b/>
          <w:color w:val="000000"/>
          <w:sz w:val="20"/>
          <w:lang w:eastAsia="en-US"/>
          <w:rPrChange w:id="374" w:author="Johanna Ramirez" w:date="2018-02-15T14:22:00Z">
            <w:rPr>
              <w:rFonts w:ascii="Arial" w:eastAsiaTheme="minorHAnsi" w:hAnsi="Arial" w:cs="Arial"/>
              <w:color w:val="000000"/>
              <w:sz w:val="20"/>
              <w:lang w:eastAsia="en-US"/>
            </w:rPr>
          </w:rPrChange>
        </w:rPr>
        <w:t>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D036F3">
        <w:rPr>
          <w:rFonts w:ascii="Arial" w:eastAsiaTheme="minorHAnsi" w:hAnsi="Arial" w:cs="Arial"/>
          <w:b/>
          <w:color w:val="000000"/>
          <w:sz w:val="20"/>
          <w:lang w:eastAsia="en-US"/>
          <w:rPrChange w:id="375" w:author="Johanna Ramirez" w:date="2018-02-15T14:22:00Z">
            <w:rPr>
              <w:rFonts w:ascii="Arial" w:eastAsiaTheme="minorHAnsi" w:hAnsi="Arial" w:cs="Arial"/>
              <w:color w:val="000000"/>
              <w:sz w:val="20"/>
              <w:lang w:eastAsia="en-US"/>
            </w:rPr>
          </w:rPrChange>
        </w:rPr>
        <w:t>El proponente colocará los gastos que considere más pertinente a financiar con el anticipo</w:t>
      </w:r>
      <w:r w:rsidRPr="00B51FFD">
        <w:rPr>
          <w:rFonts w:ascii="Arial" w:eastAsiaTheme="minorHAnsi" w:hAnsi="Arial" w:cs="Arial"/>
          <w:color w:val="000000"/>
          <w:sz w:val="20"/>
          <w:lang w:eastAsia="en-US"/>
        </w:rPr>
        <w:t>.</w:t>
      </w:r>
    </w:p>
    <w:p w14:paraId="6F285CA4" w14:textId="77777777" w:rsidR="00D036F3" w:rsidRDefault="00D036F3" w:rsidP="001D72A5">
      <w:pPr>
        <w:rPr>
          <w:ins w:id="376" w:author="Johanna Ramirez" w:date="2018-02-15T14:22:00Z"/>
          <w:rFonts w:ascii="Arial" w:eastAsiaTheme="minorHAnsi" w:hAnsi="Arial" w:cs="Arial"/>
          <w:color w:val="000000"/>
          <w:sz w:val="22"/>
          <w:lang w:eastAsia="en-US"/>
        </w:rPr>
      </w:pP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7" w:name="_Toc286313336"/>
      <w:r w:rsidRPr="00B51FFD">
        <w:rPr>
          <w:rFonts w:ascii="Arial" w:hAnsi="Arial" w:cs="Arial"/>
          <w:color w:val="auto"/>
          <w:lang w:val="es-MX"/>
        </w:rPr>
        <w:lastRenderedPageBreak/>
        <w:t xml:space="preserve">FORMULARIO Nº </w:t>
      </w:r>
      <w:bookmarkEnd w:id="377"/>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378" w:name="_Toc286313337"/>
      <w:r w:rsidRPr="004350E2">
        <w:rPr>
          <w:rFonts w:ascii="Arial" w:hAnsi="Arial" w:cs="Arial"/>
          <w:color w:val="auto"/>
          <w:sz w:val="28"/>
          <w:szCs w:val="28"/>
        </w:rPr>
        <w:t>Garantía de Cumplimiento de Contrato</w:t>
      </w:r>
      <w:bookmarkEnd w:id="378"/>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D036F3" w:rsidRDefault="00DE09EA" w:rsidP="00DE09EA">
      <w:pPr>
        <w:jc w:val="center"/>
        <w:rPr>
          <w:rFonts w:ascii="Arial" w:hAnsi="Arial" w:cs="Arial"/>
          <w:b/>
          <w:i/>
          <w:color w:val="FF0000"/>
          <w:szCs w:val="24"/>
          <w:rPrChange w:id="379" w:author="Johanna Ramirez" w:date="2018-02-15T14:27:00Z">
            <w:rPr>
              <w:rFonts w:ascii="Arial" w:hAnsi="Arial" w:cs="Arial"/>
              <w:b/>
              <w:i/>
              <w:szCs w:val="24"/>
            </w:rPr>
          </w:rPrChange>
        </w:rPr>
      </w:pPr>
      <w:r w:rsidRPr="00D036F3">
        <w:rPr>
          <w:rFonts w:ascii="Arial" w:hAnsi="Arial" w:cs="Arial"/>
          <w:i/>
          <w:color w:val="FF0000"/>
          <w:szCs w:val="24"/>
          <w:rPrChange w:id="380" w:author="Johanna Ramirez" w:date="2018-02-15T14:27:00Z">
            <w:rPr>
              <w:rFonts w:ascii="Arial" w:hAnsi="Arial" w:cs="Arial"/>
              <w:i/>
              <w:szCs w:val="24"/>
            </w:rPr>
          </w:rPrChange>
        </w:rPr>
        <w:t xml:space="preserve">[Formulario para ser utilizado en </w:t>
      </w:r>
      <w:r w:rsidRPr="00D036F3">
        <w:rPr>
          <w:rFonts w:ascii="Arial" w:hAnsi="Arial" w:cs="Arial"/>
          <w:b/>
          <w:i/>
          <w:color w:val="FF0000"/>
          <w:szCs w:val="24"/>
          <w:rPrChange w:id="381" w:author="Johanna Ramirez" w:date="2018-02-15T14:27:00Z">
            <w:rPr>
              <w:rFonts w:ascii="Arial" w:hAnsi="Arial" w:cs="Arial"/>
              <w:b/>
              <w:i/>
              <w:szCs w:val="24"/>
            </w:rPr>
          </w:rPrChange>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2"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3"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14:paraId="2CBF4059"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4"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5"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14:paraId="677CC38E" w14:textId="17C7B170" w:rsidR="00DE09EA" w:rsidRPr="004350E2" w:rsidRDefault="004350E2"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6"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7"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14:paraId="65E44AC3" w14:textId="41F0F85C"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8"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389"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14:paraId="7B23700D" w14:textId="6BDF5199"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Arial" w:hAnsi="Arial" w:cs="Arial"/>
          <w:sz w:val="22"/>
          <w:szCs w:val="22"/>
        </w:rPr>
        <w:pPrChange w:id="390"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pPrChange>
      </w:pPr>
      <w:bookmarkStart w:id="391" w:name="_Toc286249552"/>
      <w:bookmarkStart w:id="392" w:name="_Toc286312120"/>
      <w:bookmarkStart w:id="393" w:name="_Toc286313254"/>
      <w:bookmarkStart w:id="394"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391"/>
      <w:bookmarkEnd w:id="392"/>
      <w:bookmarkEnd w:id="393"/>
      <w:bookmarkEnd w:id="394"/>
    </w:p>
    <w:p w14:paraId="198E8A81"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Arial" w:hAnsi="Arial" w:cs="Arial"/>
          <w:sz w:val="22"/>
          <w:szCs w:val="22"/>
        </w:rPr>
        <w:pPrChange w:id="395"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pPrChange>
      </w:pPr>
    </w:p>
    <w:p w14:paraId="0C6430F0"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Arial" w:hAnsi="Arial" w:cs="Arial"/>
          <w:i/>
          <w:sz w:val="22"/>
          <w:szCs w:val="22"/>
        </w:rPr>
        <w:pPrChange w:id="396"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pPr>
        </w:pPrChange>
      </w:pPr>
    </w:p>
    <w:p w14:paraId="7A76E614" w14:textId="77777777" w:rsidR="00D036F3" w:rsidRDefault="004350E2" w:rsidP="002B49A9">
      <w:pPr>
        <w:tabs>
          <w:tab w:val="left" w:pos="1188"/>
          <w:tab w:val="left" w:pos="2394"/>
          <w:tab w:val="left" w:pos="4209"/>
          <w:tab w:val="left" w:pos="5238"/>
          <w:tab w:val="left" w:pos="7632"/>
          <w:tab w:val="left" w:pos="7868"/>
          <w:tab w:val="left" w:pos="9468"/>
        </w:tabs>
        <w:spacing w:line="276" w:lineRule="auto"/>
        <w:rPr>
          <w:ins w:id="397" w:author="Johanna Ramirez" w:date="2018-02-15T14:24:00Z"/>
          <w:rFonts w:ascii="Arial" w:hAnsi="Arial" w:cs="Arial"/>
          <w:sz w:val="22"/>
          <w:szCs w:val="22"/>
        </w:rPr>
        <w:pPrChange w:id="398" w:author="Johanna Ramirez" w:date="2018-02-15T12:08:00Z">
          <w:pPr>
            <w:tabs>
              <w:tab w:val="left" w:pos="1188"/>
              <w:tab w:val="left" w:pos="2394"/>
              <w:tab w:val="left" w:pos="4209"/>
              <w:tab w:val="left" w:pos="5238"/>
              <w:tab w:val="left" w:pos="7632"/>
              <w:tab w:val="left" w:pos="7868"/>
              <w:tab w:val="left" w:pos="9468"/>
            </w:tabs>
            <w:spacing w:line="240" w:lineRule="auto"/>
          </w:pPr>
        </w:pPrChange>
      </w:pPr>
      <w:r>
        <w:rPr>
          <w:rFonts w:ascii="Arial" w:hAnsi="Arial" w:cs="Arial"/>
          <w:sz w:val="22"/>
          <w:szCs w:val="22"/>
        </w:rPr>
        <w:t>Nombre</w:t>
      </w:r>
      <w:r w:rsidR="00DE09EA" w:rsidRPr="004350E2">
        <w:rPr>
          <w:rFonts w:ascii="Arial" w:hAnsi="Arial" w:cs="Arial"/>
          <w:sz w:val="22"/>
          <w:szCs w:val="22"/>
        </w:rPr>
        <w:t>_____________________________</w:t>
      </w:r>
    </w:p>
    <w:p w14:paraId="55FA287B" w14:textId="77777777" w:rsidR="00D036F3" w:rsidRDefault="00D036F3" w:rsidP="002B49A9">
      <w:pPr>
        <w:tabs>
          <w:tab w:val="left" w:pos="1188"/>
          <w:tab w:val="left" w:pos="2394"/>
          <w:tab w:val="left" w:pos="4209"/>
          <w:tab w:val="left" w:pos="5238"/>
          <w:tab w:val="left" w:pos="7632"/>
          <w:tab w:val="left" w:pos="7868"/>
          <w:tab w:val="left" w:pos="9468"/>
        </w:tabs>
        <w:spacing w:line="276" w:lineRule="auto"/>
        <w:rPr>
          <w:ins w:id="399" w:author="Johanna Ramirez" w:date="2018-02-15T14:24:00Z"/>
          <w:rFonts w:ascii="Arial" w:hAnsi="Arial" w:cs="Arial"/>
          <w:sz w:val="22"/>
          <w:szCs w:val="22"/>
        </w:rPr>
        <w:pPrChange w:id="400" w:author="Johanna Ramirez" w:date="2018-02-15T12:08:00Z">
          <w:pPr>
            <w:tabs>
              <w:tab w:val="left" w:pos="1188"/>
              <w:tab w:val="left" w:pos="2394"/>
              <w:tab w:val="left" w:pos="4209"/>
              <w:tab w:val="left" w:pos="5238"/>
              <w:tab w:val="left" w:pos="7632"/>
              <w:tab w:val="left" w:pos="7868"/>
              <w:tab w:val="left" w:pos="9468"/>
            </w:tabs>
            <w:spacing w:line="240" w:lineRule="auto"/>
          </w:pPr>
        </w:pPrChange>
      </w:pPr>
    </w:p>
    <w:p w14:paraId="7AB611E5" w14:textId="3E6579B0" w:rsidR="00DE09EA" w:rsidRPr="004350E2" w:rsidRDefault="00DE09EA" w:rsidP="002B49A9">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Change w:id="401" w:author="Johanna Ramirez" w:date="2018-02-15T12:08:00Z">
          <w:pPr>
            <w:tabs>
              <w:tab w:val="left" w:pos="1188"/>
              <w:tab w:val="left" w:pos="2394"/>
              <w:tab w:val="left" w:pos="4209"/>
              <w:tab w:val="left" w:pos="5238"/>
              <w:tab w:val="left" w:pos="7632"/>
              <w:tab w:val="left" w:pos="7868"/>
              <w:tab w:val="left" w:pos="9468"/>
            </w:tabs>
            <w:spacing w:line="240" w:lineRule="auto"/>
          </w:pPr>
        </w:pPrChange>
      </w:pPr>
      <w:r w:rsidRPr="004350E2">
        <w:rPr>
          <w:rFonts w:ascii="Arial" w:hAnsi="Arial" w:cs="Arial"/>
          <w:sz w:val="22"/>
          <w:szCs w:val="22"/>
        </w:rPr>
        <w:t>En calidad de____________________________</w:t>
      </w:r>
    </w:p>
    <w:p w14:paraId="35D96C90" w14:textId="77777777" w:rsidR="00DE09EA" w:rsidRPr="004350E2" w:rsidRDefault="00DE09EA" w:rsidP="002B49A9">
      <w:pPr>
        <w:tabs>
          <w:tab w:val="left" w:pos="1188"/>
          <w:tab w:val="left" w:pos="4200"/>
          <w:tab w:val="left" w:pos="9468"/>
        </w:tabs>
        <w:spacing w:line="276" w:lineRule="auto"/>
        <w:rPr>
          <w:rFonts w:ascii="Arial" w:hAnsi="Arial" w:cs="Arial"/>
          <w:sz w:val="22"/>
          <w:szCs w:val="22"/>
        </w:rPr>
        <w:pPrChange w:id="402" w:author="Johanna Ramirez" w:date="2018-02-15T12:08:00Z">
          <w:pPr>
            <w:tabs>
              <w:tab w:val="left" w:pos="1188"/>
              <w:tab w:val="left" w:pos="4200"/>
              <w:tab w:val="left" w:pos="9468"/>
            </w:tabs>
            <w:spacing w:line="240" w:lineRule="auto"/>
          </w:pPr>
        </w:pPrChange>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2B49A9">
      <w:pPr>
        <w:tabs>
          <w:tab w:val="left" w:pos="1188"/>
          <w:tab w:val="left" w:pos="4200"/>
          <w:tab w:val="left" w:pos="9468"/>
        </w:tabs>
        <w:spacing w:line="276" w:lineRule="auto"/>
        <w:rPr>
          <w:rFonts w:ascii="Arial" w:hAnsi="Arial" w:cs="Arial"/>
          <w:sz w:val="22"/>
          <w:szCs w:val="22"/>
        </w:rPr>
        <w:pPrChange w:id="403" w:author="Johanna Ramirez" w:date="2018-02-15T12:08:00Z">
          <w:pPr>
            <w:tabs>
              <w:tab w:val="left" w:pos="1188"/>
              <w:tab w:val="left" w:pos="4200"/>
              <w:tab w:val="left" w:pos="9468"/>
            </w:tabs>
            <w:spacing w:line="240" w:lineRule="auto"/>
          </w:pPr>
        </w:pPrChange>
      </w:pPr>
      <w:r w:rsidRPr="004350E2">
        <w:rPr>
          <w:rFonts w:ascii="Arial" w:hAnsi="Arial" w:cs="Arial"/>
          <w:sz w:val="22"/>
          <w:szCs w:val="22"/>
        </w:rPr>
        <w:t>Firma __________________________________</w:t>
      </w:r>
    </w:p>
    <w:p w14:paraId="70D0C911"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404"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14:paraId="69A3389C" w14:textId="698B6E95" w:rsidR="00DE09EA" w:rsidRPr="004350E2" w:rsidRDefault="00DE09EA" w:rsidP="005E0009">
      <w:pPr>
        <w:tabs>
          <w:tab w:val="left" w:pos="5238"/>
          <w:tab w:val="left" w:pos="5474"/>
          <w:tab w:val="left" w:pos="9468"/>
        </w:tabs>
        <w:spacing w:line="360" w:lineRule="auto"/>
        <w:outlineLvl w:val="0"/>
        <w:rPr>
          <w:rFonts w:ascii="Arial" w:hAnsi="Arial" w:cs="Arial"/>
          <w:sz w:val="22"/>
          <w:szCs w:val="22"/>
        </w:rPr>
        <w:pPrChange w:id="405" w:author="Johanna Ramirez" w:date="2018-02-15T14:49:00Z">
          <w:pPr>
            <w:tabs>
              <w:tab w:val="left" w:pos="5238"/>
              <w:tab w:val="left" w:pos="5474"/>
              <w:tab w:val="left" w:pos="9468"/>
            </w:tabs>
            <w:spacing w:line="240" w:lineRule="auto"/>
            <w:outlineLvl w:val="0"/>
          </w:pPr>
        </w:pPrChange>
      </w:pPr>
      <w:bookmarkStart w:id="406" w:name="_Toc286249553"/>
      <w:bookmarkStart w:id="407" w:name="_Toc286312121"/>
      <w:bookmarkStart w:id="408" w:name="_Toc286313255"/>
      <w:bookmarkStart w:id="409" w:name="_Toc286313339"/>
      <w:r w:rsidRPr="004350E2">
        <w:rPr>
          <w:rFonts w:ascii="Arial" w:hAnsi="Arial" w:cs="Arial"/>
          <w:sz w:val="22"/>
          <w:szCs w:val="22"/>
        </w:rPr>
        <w:t>Debidamente autorizado para firmar la garantía por y en nombre de _______________________</w:t>
      </w:r>
      <w:bookmarkEnd w:id="406"/>
      <w:bookmarkEnd w:id="407"/>
      <w:bookmarkEnd w:id="408"/>
      <w:bookmarkEnd w:id="409"/>
      <w:r w:rsidRPr="004350E2">
        <w:rPr>
          <w:rFonts w:ascii="Arial" w:hAnsi="Arial" w:cs="Arial"/>
          <w:sz w:val="22"/>
          <w:szCs w:val="22"/>
        </w:rPr>
        <w:t>_________________________________________</w:t>
      </w:r>
      <w:r w:rsidR="004350E2">
        <w:rPr>
          <w:rFonts w:ascii="Arial" w:hAnsi="Arial" w:cs="Arial"/>
          <w:sz w:val="22"/>
          <w:szCs w:val="22"/>
        </w:rPr>
        <w:t>__________</w:t>
      </w:r>
      <w:ins w:id="410" w:author="Johanna Ramirez" w:date="2018-02-15T14:48:00Z">
        <w:r w:rsidR="00474C6E">
          <w:rPr>
            <w:rFonts w:ascii="Arial" w:hAnsi="Arial" w:cs="Arial"/>
            <w:sz w:val="22"/>
            <w:szCs w:val="22"/>
          </w:rPr>
          <w:t xml:space="preserve"> </w:t>
        </w:r>
      </w:ins>
      <w:r w:rsidRPr="004350E2">
        <w:rPr>
          <w:rFonts w:ascii="Arial" w:hAnsi="Arial" w:cs="Arial"/>
          <w:sz w:val="22"/>
          <w:szCs w:val="22"/>
        </w:rPr>
        <w:t>día____ del mes de __________________________ de ______.</w:t>
      </w:r>
    </w:p>
    <w:p w14:paraId="35BFA804" w14:textId="77777777" w:rsidR="00DE09EA" w:rsidRPr="004350E2" w:rsidRDefault="00DE09EA" w:rsidP="002B4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Change w:id="411" w:author="Johanna Ramirez" w:date="2018-02-15T12:08:00Z">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PrChange>
      </w:pPr>
    </w:p>
    <w:p w14:paraId="149D7826" w14:textId="77777777" w:rsidR="00DE09EA" w:rsidRPr="00B51FFD" w:rsidRDefault="00DE09EA" w:rsidP="002B49A9">
      <w:pPr>
        <w:spacing w:line="276" w:lineRule="auto"/>
        <w:rPr>
          <w:rFonts w:ascii="Arial" w:hAnsi="Arial" w:cs="Arial"/>
        </w:rPr>
        <w:pPrChange w:id="412" w:author="Johanna Ramirez" w:date="2018-02-15T12:08:00Z">
          <w:pPr/>
        </w:pPrChange>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45DAE" w14:textId="77777777" w:rsidR="00EB22F2" w:rsidRDefault="00EB22F2">
      <w:pPr>
        <w:spacing w:line="240" w:lineRule="auto"/>
      </w:pPr>
      <w:r>
        <w:separator/>
      </w:r>
    </w:p>
  </w:endnote>
  <w:endnote w:type="continuationSeparator" w:id="0">
    <w:p w14:paraId="64EC55AB" w14:textId="77777777" w:rsidR="00EB22F2" w:rsidRDefault="00EB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EBB68" w14:textId="77777777" w:rsidR="00EB22F2" w:rsidRDefault="00EB22F2">
      <w:pPr>
        <w:spacing w:line="240" w:lineRule="auto"/>
      </w:pPr>
      <w:r>
        <w:separator/>
      </w:r>
    </w:p>
  </w:footnote>
  <w:footnote w:type="continuationSeparator" w:id="0">
    <w:p w14:paraId="3CCAFF39" w14:textId="77777777" w:rsidR="00EB22F2" w:rsidRDefault="00EB22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193222">
          <w:rPr>
            <w:rFonts w:ascii="Palatino Linotype" w:hAnsi="Palatino Linotype"/>
            <w:noProof/>
            <w:sz w:val="20"/>
          </w:rPr>
          <w:t>2</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a Ramirez">
    <w15:presenceInfo w15:providerId="AD" w15:userId="S-1-5-21-2312177784-2608111879-1864594328-26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36D0E"/>
    <w:rsid w:val="0007764D"/>
    <w:rsid w:val="000B59FC"/>
    <w:rsid w:val="000B7B12"/>
    <w:rsid w:val="00123FE1"/>
    <w:rsid w:val="00124F9A"/>
    <w:rsid w:val="00162CC8"/>
    <w:rsid w:val="00171703"/>
    <w:rsid w:val="0018128C"/>
    <w:rsid w:val="00193222"/>
    <w:rsid w:val="001D72A5"/>
    <w:rsid w:val="0020385E"/>
    <w:rsid w:val="00232671"/>
    <w:rsid w:val="0029484F"/>
    <w:rsid w:val="002B49A9"/>
    <w:rsid w:val="002B6B98"/>
    <w:rsid w:val="002E474D"/>
    <w:rsid w:val="00306990"/>
    <w:rsid w:val="00361D29"/>
    <w:rsid w:val="00387A29"/>
    <w:rsid w:val="00394820"/>
    <w:rsid w:val="00422B9D"/>
    <w:rsid w:val="00422ED8"/>
    <w:rsid w:val="00423D6A"/>
    <w:rsid w:val="0042631F"/>
    <w:rsid w:val="00426C4E"/>
    <w:rsid w:val="004350E2"/>
    <w:rsid w:val="004561CE"/>
    <w:rsid w:val="00474054"/>
    <w:rsid w:val="00474C6E"/>
    <w:rsid w:val="0047640F"/>
    <w:rsid w:val="0051007F"/>
    <w:rsid w:val="00556A60"/>
    <w:rsid w:val="00570CDB"/>
    <w:rsid w:val="00591D63"/>
    <w:rsid w:val="00594DD9"/>
    <w:rsid w:val="005B17AB"/>
    <w:rsid w:val="005B4B48"/>
    <w:rsid w:val="005D27E8"/>
    <w:rsid w:val="005E0009"/>
    <w:rsid w:val="00611F95"/>
    <w:rsid w:val="006240B2"/>
    <w:rsid w:val="00631C1E"/>
    <w:rsid w:val="0065726D"/>
    <w:rsid w:val="00666023"/>
    <w:rsid w:val="00690AE1"/>
    <w:rsid w:val="006C77FA"/>
    <w:rsid w:val="006E5DDE"/>
    <w:rsid w:val="006E6C2E"/>
    <w:rsid w:val="00716A9E"/>
    <w:rsid w:val="00735FED"/>
    <w:rsid w:val="007548DA"/>
    <w:rsid w:val="007A637A"/>
    <w:rsid w:val="007B6F41"/>
    <w:rsid w:val="007C76A1"/>
    <w:rsid w:val="007C7A16"/>
    <w:rsid w:val="007D7824"/>
    <w:rsid w:val="007D7F99"/>
    <w:rsid w:val="00807E58"/>
    <w:rsid w:val="00812AD2"/>
    <w:rsid w:val="00821587"/>
    <w:rsid w:val="008517FB"/>
    <w:rsid w:val="00851B92"/>
    <w:rsid w:val="00891F3E"/>
    <w:rsid w:val="008D5486"/>
    <w:rsid w:val="008F7177"/>
    <w:rsid w:val="00901152"/>
    <w:rsid w:val="009136CF"/>
    <w:rsid w:val="0093101B"/>
    <w:rsid w:val="00941B1B"/>
    <w:rsid w:val="00963432"/>
    <w:rsid w:val="009705D9"/>
    <w:rsid w:val="00971F2A"/>
    <w:rsid w:val="00986770"/>
    <w:rsid w:val="00990A63"/>
    <w:rsid w:val="009B6364"/>
    <w:rsid w:val="00A061FF"/>
    <w:rsid w:val="00A308D0"/>
    <w:rsid w:val="00A42E7E"/>
    <w:rsid w:val="00A52067"/>
    <w:rsid w:val="00A926C3"/>
    <w:rsid w:val="00A941C3"/>
    <w:rsid w:val="00B45783"/>
    <w:rsid w:val="00B473D8"/>
    <w:rsid w:val="00B51FFD"/>
    <w:rsid w:val="00B95273"/>
    <w:rsid w:val="00BC1F10"/>
    <w:rsid w:val="00BC351D"/>
    <w:rsid w:val="00BC47D7"/>
    <w:rsid w:val="00BC48A8"/>
    <w:rsid w:val="00BE0F94"/>
    <w:rsid w:val="00BF53AC"/>
    <w:rsid w:val="00C0022F"/>
    <w:rsid w:val="00C07140"/>
    <w:rsid w:val="00C10E03"/>
    <w:rsid w:val="00C1673B"/>
    <w:rsid w:val="00C36372"/>
    <w:rsid w:val="00CF7A64"/>
    <w:rsid w:val="00D02E0A"/>
    <w:rsid w:val="00D036F3"/>
    <w:rsid w:val="00D253D1"/>
    <w:rsid w:val="00D2687E"/>
    <w:rsid w:val="00DB006B"/>
    <w:rsid w:val="00DB1AF2"/>
    <w:rsid w:val="00DC3F63"/>
    <w:rsid w:val="00DE09EA"/>
    <w:rsid w:val="00DE443B"/>
    <w:rsid w:val="00DF23C3"/>
    <w:rsid w:val="00E03DF3"/>
    <w:rsid w:val="00E5236D"/>
    <w:rsid w:val="00E700F0"/>
    <w:rsid w:val="00E72928"/>
    <w:rsid w:val="00E97FA4"/>
    <w:rsid w:val="00EB0032"/>
    <w:rsid w:val="00EB22F2"/>
    <w:rsid w:val="00EC61A0"/>
    <w:rsid w:val="00EF16BA"/>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CB04A-A3FD-4266-B2BA-18217991D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21</Pages>
  <Words>5193</Words>
  <Characters>28563</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Johanna Ramirez</cp:lastModifiedBy>
  <cp:revision>79</cp:revision>
  <dcterms:created xsi:type="dcterms:W3CDTF">2016-10-14T14:10:00Z</dcterms:created>
  <dcterms:modified xsi:type="dcterms:W3CDTF">2018-02-15T18:00:00Z</dcterms:modified>
</cp:coreProperties>
</file>