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0D7" w:rsidRDefault="00DE09EA">
      <w:pPr>
        <w:pStyle w:val="Subttulo"/>
        <w:spacing w:line="240" w:lineRule="auto"/>
        <w:rPr>
          <w:del w:id="0" w:author="Johanna Ramirez" w:date="2018-02-15T12:34:00Z"/>
          <w:rFonts w:ascii="Arial" w:hAnsi="Arial" w:cs="Arial"/>
          <w:sz w:val="36"/>
          <w:szCs w:val="36"/>
          <w:u w:val="single"/>
        </w:rPr>
      </w:pPr>
      <w:bookmarkStart w:id="1" w:name="_Toc228071956"/>
      <w:r w:rsidRPr="00422B9D">
        <w:rPr>
          <w:rFonts w:ascii="Arial" w:hAnsi="Arial" w:cs="Arial"/>
          <w:sz w:val="36"/>
          <w:szCs w:val="36"/>
          <w:u w:val="single"/>
        </w:rPr>
        <w:t>Formularios</w:t>
      </w:r>
      <w:bookmarkEnd w:id="1"/>
    </w:p>
    <w:p w:rsidR="00C36372" w:rsidRPr="00422B9D" w:rsidRDefault="00C36372" w:rsidP="00DE09EA">
      <w:pPr>
        <w:pStyle w:val="Subttulo"/>
        <w:spacing w:line="240" w:lineRule="auto"/>
        <w:rPr>
          <w:ins w:id="2" w:author="Johanna Ramirez" w:date="2018-02-15T12:34:00Z"/>
          <w:rFonts w:ascii="Arial" w:hAnsi="Arial" w:cs="Arial"/>
          <w:sz w:val="36"/>
          <w:szCs w:val="36"/>
          <w:u w:val="single"/>
        </w:rPr>
      </w:pPr>
    </w:p>
    <w:p w:rsidR="008400D7" w:rsidRDefault="008400D7">
      <w:pPr>
        <w:pStyle w:val="Subttulo"/>
        <w:spacing w:line="240" w:lineRule="auto"/>
      </w:pPr>
    </w:p>
    <w:p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rsidR="008400D7" w:rsidRDefault="008400D7">
      <w:pPr>
        <w:pStyle w:val="TDC2"/>
        <w:spacing w:after="0" w:line="276" w:lineRule="auto"/>
        <w:rPr>
          <w:rFonts w:eastAsiaTheme="minorEastAsia"/>
          <w:sz w:val="22"/>
          <w:szCs w:val="22"/>
          <w:lang w:eastAsia="es-PY"/>
        </w:rPr>
      </w:pPr>
      <w:r w:rsidRPr="008400D7">
        <w:fldChar w:fldCharType="begin"/>
      </w:r>
      <w:r w:rsidR="007548DA" w:rsidRPr="00232671">
        <w:instrText xml:space="preserve"> TOC \o "1-2" \h \z \u </w:instrText>
      </w:r>
      <w:r w:rsidRPr="008400D7">
        <w:fldChar w:fldCharType="separate"/>
      </w:r>
    </w:p>
    <w:p w:rsidR="008400D7" w:rsidRDefault="008400D7">
      <w:pPr>
        <w:pStyle w:val="TDC1"/>
        <w:spacing w:line="276" w:lineRule="auto"/>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rsidR="008400D7" w:rsidRDefault="008400D7">
      <w:pPr>
        <w:pStyle w:val="TDC2"/>
        <w:spacing w:after="0" w:line="276" w:lineRule="auto"/>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rsidR="008400D7" w:rsidRDefault="008400D7">
      <w:pPr>
        <w:pStyle w:val="TDC1"/>
        <w:spacing w:line="276" w:lineRule="auto"/>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rsidR="008400D7" w:rsidRDefault="008400D7">
      <w:pPr>
        <w:pStyle w:val="TDC2"/>
        <w:spacing w:after="0" w:line="276" w:lineRule="auto"/>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rsidR="008400D7" w:rsidRDefault="008400D7">
      <w:pPr>
        <w:pStyle w:val="TDC1"/>
        <w:spacing w:line="276" w:lineRule="auto"/>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rsidR="008400D7" w:rsidRDefault="008400D7">
      <w:pPr>
        <w:pStyle w:val="TDC2"/>
        <w:spacing w:after="0" w:line="276" w:lineRule="auto"/>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rsidR="008400D7" w:rsidRDefault="008400D7">
      <w:pPr>
        <w:pStyle w:val="TDC1"/>
        <w:spacing w:line="276" w:lineRule="auto"/>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r w:rsidR="001036A9">
        <w:rPr>
          <w:rStyle w:val="Hipervnculo"/>
          <w:i w:val="0"/>
          <w:color w:val="auto"/>
        </w:rPr>
        <w:t xml:space="preserve"> NO APLICA</w:t>
      </w:r>
    </w:p>
    <w:p w:rsidR="008400D7" w:rsidRDefault="007548DA">
      <w:pPr>
        <w:pStyle w:val="TDC2"/>
        <w:spacing w:after="0" w:line="276" w:lineRule="auto"/>
        <w:rPr>
          <w:rFonts w:eastAsiaTheme="minorEastAsia"/>
          <w:sz w:val="22"/>
          <w:szCs w:val="22"/>
          <w:lang w:eastAsia="es-PY"/>
        </w:rPr>
      </w:pPr>
      <w:r w:rsidRPr="00232671">
        <w:t>Composición de Precios Unitarios</w:t>
      </w:r>
      <w:r w:rsidRPr="00232671">
        <w:tab/>
      </w:r>
    </w:p>
    <w:p w:rsidR="008400D7" w:rsidRDefault="008400D7">
      <w:pPr>
        <w:pStyle w:val="TDC1"/>
        <w:spacing w:line="276" w:lineRule="auto"/>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rsidR="008400D7" w:rsidRDefault="007548DA">
      <w:pPr>
        <w:pStyle w:val="TDC2"/>
        <w:spacing w:after="0" w:line="276" w:lineRule="auto"/>
        <w:rPr>
          <w:rFonts w:eastAsiaTheme="minorEastAsia"/>
          <w:sz w:val="22"/>
          <w:szCs w:val="22"/>
          <w:lang w:eastAsia="es-PY"/>
        </w:rPr>
      </w:pPr>
      <w:r w:rsidRPr="00232671">
        <w:t>Experiencia General en Construcción</w:t>
      </w:r>
      <w:r w:rsidRPr="00232671">
        <w:tab/>
      </w:r>
    </w:p>
    <w:p w:rsidR="008400D7" w:rsidRDefault="008400D7">
      <w:pPr>
        <w:pStyle w:val="TDC1"/>
        <w:spacing w:line="276" w:lineRule="auto"/>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rsidR="008400D7" w:rsidRDefault="007548DA">
      <w:pPr>
        <w:pStyle w:val="TDC2"/>
        <w:spacing w:after="0" w:line="276" w:lineRule="auto"/>
        <w:rPr>
          <w:rFonts w:eastAsiaTheme="minorEastAsia"/>
          <w:sz w:val="22"/>
          <w:szCs w:val="22"/>
          <w:lang w:eastAsia="es-PY"/>
        </w:rPr>
      </w:pPr>
      <w:r w:rsidRPr="00232671">
        <w:t>Facturación Anual Media en Construcción</w:t>
      </w:r>
      <w:r w:rsidRPr="00232671">
        <w:tab/>
      </w:r>
    </w:p>
    <w:p w:rsidR="008400D7" w:rsidRDefault="008400D7">
      <w:pPr>
        <w:pStyle w:val="TDC1"/>
        <w:spacing w:line="276" w:lineRule="auto"/>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rsidR="008400D7" w:rsidRDefault="007548DA">
      <w:pPr>
        <w:pStyle w:val="TDC2"/>
        <w:spacing w:after="0" w:line="276" w:lineRule="auto"/>
        <w:rPr>
          <w:rFonts w:eastAsiaTheme="minorEastAsia"/>
          <w:sz w:val="22"/>
          <w:szCs w:val="22"/>
          <w:lang w:eastAsia="es-PY"/>
        </w:rPr>
      </w:pPr>
      <w:r w:rsidRPr="00232671">
        <w:t>Experiencia Específica en Construcción</w:t>
      </w:r>
      <w:r w:rsidRPr="00232671">
        <w:tab/>
      </w:r>
    </w:p>
    <w:p w:rsidR="008400D7" w:rsidRDefault="008400D7">
      <w:pPr>
        <w:pStyle w:val="TDC1"/>
        <w:spacing w:line="276" w:lineRule="auto"/>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rsidR="008400D7" w:rsidRDefault="007548DA">
      <w:pPr>
        <w:pStyle w:val="TDC1"/>
        <w:spacing w:line="276" w:lineRule="auto"/>
        <w:ind w:firstLine="709"/>
        <w:rPr>
          <w:b w:val="0"/>
          <w:i w:val="0"/>
        </w:rPr>
      </w:pPr>
      <w:r w:rsidRPr="00C1673B">
        <w:rPr>
          <w:b w:val="0"/>
          <w:i w:val="0"/>
        </w:rPr>
        <w:t>Situación Financiera</w:t>
      </w:r>
      <w:r w:rsidRPr="00C1673B">
        <w:rPr>
          <w:b w:val="0"/>
          <w:i w:val="0"/>
        </w:rPr>
        <w:tab/>
      </w:r>
    </w:p>
    <w:p w:rsidR="008400D7" w:rsidRDefault="008400D7">
      <w:pPr>
        <w:pStyle w:val="TDC1"/>
        <w:spacing w:line="276" w:lineRule="auto"/>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rsidR="008400D7" w:rsidRDefault="007548DA">
      <w:pPr>
        <w:pStyle w:val="TDC2"/>
        <w:spacing w:after="0" w:line="276" w:lineRule="auto"/>
        <w:rPr>
          <w:rFonts w:eastAsiaTheme="minorEastAsia"/>
          <w:sz w:val="22"/>
          <w:szCs w:val="22"/>
          <w:lang w:eastAsia="es-PY"/>
        </w:rPr>
      </w:pPr>
      <w:r w:rsidRPr="00232671">
        <w:t>Lista de personal requerido para la obra</w:t>
      </w:r>
      <w:r w:rsidRPr="00232671">
        <w:tab/>
      </w:r>
    </w:p>
    <w:p w:rsidR="008400D7" w:rsidRDefault="008400D7">
      <w:pPr>
        <w:pStyle w:val="TDC1"/>
        <w:spacing w:line="276" w:lineRule="auto"/>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rsidR="008400D7" w:rsidRDefault="007548DA">
      <w:pPr>
        <w:pStyle w:val="TDC2"/>
        <w:spacing w:after="0" w:line="276" w:lineRule="auto"/>
        <w:rPr>
          <w:rFonts w:eastAsiaTheme="minorEastAsia"/>
          <w:sz w:val="22"/>
          <w:szCs w:val="22"/>
          <w:lang w:eastAsia="es-PY"/>
        </w:rPr>
      </w:pPr>
      <w:r w:rsidRPr="00232671">
        <w:t>Lista de Equipos</w:t>
      </w:r>
      <w:r w:rsidRPr="00232671">
        <w:tab/>
      </w:r>
    </w:p>
    <w:p w:rsidR="008400D7" w:rsidRDefault="008400D7">
      <w:pPr>
        <w:pStyle w:val="TDC1"/>
        <w:spacing w:line="276" w:lineRule="auto"/>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r w:rsidR="001036A9">
        <w:rPr>
          <w:i w:val="0"/>
        </w:rPr>
        <w:t xml:space="preserve"> NO APLICA</w:t>
      </w:r>
    </w:p>
    <w:p w:rsidR="008400D7" w:rsidRDefault="008400D7">
      <w:pPr>
        <w:pStyle w:val="TDC2"/>
        <w:spacing w:after="0" w:line="276" w:lineRule="auto"/>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rsidR="008400D7" w:rsidRDefault="008400D7">
      <w:pPr>
        <w:pStyle w:val="TDC1"/>
        <w:spacing w:line="276" w:lineRule="auto"/>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r w:rsidR="001036A9">
        <w:rPr>
          <w:i w:val="0"/>
        </w:rPr>
        <w:t xml:space="preserve"> NO APLICA</w:t>
      </w:r>
    </w:p>
    <w:p w:rsidR="008400D7" w:rsidRDefault="007548DA">
      <w:pPr>
        <w:pStyle w:val="TDC2"/>
        <w:spacing w:after="0" w:line="276" w:lineRule="auto"/>
        <w:rPr>
          <w:rFonts w:eastAsiaTheme="minorEastAsia"/>
          <w:sz w:val="22"/>
          <w:szCs w:val="22"/>
          <w:lang w:eastAsia="es-PY"/>
        </w:rPr>
      </w:pPr>
      <w:r w:rsidRPr="00232671">
        <w:t>Compromisos Contractuales Vigentes</w:t>
      </w:r>
      <w:r w:rsidRPr="00232671">
        <w:tab/>
      </w:r>
    </w:p>
    <w:p w:rsidR="008400D7" w:rsidRDefault="008400D7">
      <w:pPr>
        <w:pStyle w:val="TDC1"/>
        <w:spacing w:line="276" w:lineRule="auto"/>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rsidR="008400D7" w:rsidRDefault="007548DA">
      <w:pPr>
        <w:pStyle w:val="TDC2"/>
        <w:spacing w:after="0" w:line="276" w:lineRule="auto"/>
        <w:rPr>
          <w:rFonts w:eastAsiaTheme="minorEastAsia"/>
          <w:sz w:val="22"/>
          <w:szCs w:val="22"/>
          <w:lang w:eastAsia="es-PY"/>
        </w:rPr>
      </w:pPr>
      <w:r w:rsidRPr="00232671">
        <w:t>Declaración Jurada art. 40</w:t>
      </w:r>
      <w:r w:rsidRPr="00232671">
        <w:tab/>
      </w:r>
    </w:p>
    <w:p w:rsidR="008400D7" w:rsidRDefault="008400D7">
      <w:pPr>
        <w:pStyle w:val="TDC1"/>
        <w:spacing w:line="276" w:lineRule="auto"/>
        <w:rPr>
          <w:rStyle w:val="Hipervnculo"/>
          <w:i w:val="0"/>
          <w:color w:val="auto"/>
          <w:u w:val="none"/>
        </w:rPr>
      </w:pPr>
      <w:r w:rsidRPr="00C1673B">
        <w:rPr>
          <w:i w:val="0"/>
        </w:rPr>
        <w:fldChar w:fldCharType="end"/>
      </w:r>
      <w:r w:rsidR="007548DA" w:rsidRPr="00C1673B">
        <w:rPr>
          <w:rStyle w:val="Hipervnculo"/>
          <w:i w:val="0"/>
          <w:color w:val="auto"/>
          <w:u w:val="none"/>
        </w:rPr>
        <w:t xml:space="preserve"> FORMULARIO Nº 14</w:t>
      </w:r>
    </w:p>
    <w:p w:rsidR="008400D7" w:rsidRDefault="007548DA">
      <w:pPr>
        <w:pStyle w:val="TDC2"/>
        <w:spacing w:after="0" w:line="276" w:lineRule="auto"/>
      </w:pPr>
      <w:r w:rsidRPr="00232671">
        <w:t>Declaración Jurada</w:t>
      </w:r>
      <w:r w:rsidRPr="00232671">
        <w:tab/>
      </w:r>
    </w:p>
    <w:p w:rsidR="008400D7" w:rsidRDefault="007548DA">
      <w:pPr>
        <w:spacing w:line="276" w:lineRule="auto"/>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r w:rsidR="001036A9">
        <w:rPr>
          <w:rStyle w:val="Hipervnculo"/>
          <w:rFonts w:ascii="Arial" w:hAnsi="Arial" w:cs="Arial"/>
          <w:b/>
          <w:noProof/>
          <w:color w:val="auto"/>
          <w:u w:val="none"/>
          <w:lang w:val="es-MX"/>
        </w:rPr>
        <w:t xml:space="preserve"> NO APLICA</w:t>
      </w:r>
    </w:p>
    <w:p w:rsidR="008400D7" w:rsidRDefault="007548DA">
      <w:pPr>
        <w:spacing w:line="276" w:lineRule="auto"/>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rsidR="008400D7" w:rsidRDefault="007548DA">
      <w:pPr>
        <w:spacing w:line="276" w:lineRule="auto"/>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r w:rsidR="001036A9">
        <w:rPr>
          <w:rStyle w:val="Hipervnculo"/>
          <w:rFonts w:ascii="Arial" w:hAnsi="Arial" w:cs="Arial"/>
          <w:b/>
          <w:noProof/>
          <w:color w:val="auto"/>
          <w:u w:val="none"/>
          <w:lang w:val="es-MX"/>
        </w:rPr>
        <w:t xml:space="preserve"> NO APLICA</w:t>
      </w:r>
    </w:p>
    <w:p w:rsidR="008400D7" w:rsidRDefault="007548DA">
      <w:pPr>
        <w:spacing w:line="276" w:lineRule="auto"/>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rsidR="008400D7" w:rsidRDefault="007548DA">
      <w:pPr>
        <w:spacing w:line="276" w:lineRule="auto"/>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r w:rsidR="001036A9">
        <w:rPr>
          <w:rStyle w:val="Hipervnculo"/>
          <w:rFonts w:ascii="Arial" w:hAnsi="Arial" w:cs="Arial"/>
          <w:b/>
          <w:noProof/>
          <w:color w:val="auto"/>
          <w:u w:val="none"/>
          <w:lang w:val="es-MX"/>
        </w:rPr>
        <w:t xml:space="preserve"> NO APLICA</w:t>
      </w:r>
    </w:p>
    <w:p w:rsidR="008400D7" w:rsidRDefault="007548DA">
      <w:pPr>
        <w:spacing w:line="276" w:lineRule="auto"/>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rsidR="008400D7" w:rsidRDefault="007548DA">
      <w:pPr>
        <w:spacing w:line="276" w:lineRule="auto"/>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rsidR="00DF00BE" w:rsidRDefault="007548DA">
      <w:pPr>
        <w:pStyle w:val="Ttulo2"/>
        <w:spacing w:before="0" w:line="276" w:lineRule="auto"/>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p>
    <w:p w:rsidR="00DF00BE" w:rsidRDefault="00DF00BE" w:rsidP="00DF00BE">
      <w:pPr>
        <w:spacing w:line="276" w:lineRule="auto"/>
        <w:rPr>
          <w:rStyle w:val="Hipervnculo"/>
          <w:rFonts w:ascii="Arial" w:hAnsi="Arial" w:cs="Arial"/>
          <w:b/>
          <w:noProof/>
          <w:color w:val="auto"/>
          <w:u w:val="none"/>
          <w:lang w:val="es-MX"/>
        </w:rPr>
      </w:pPr>
      <w:r>
        <w:rPr>
          <w:rStyle w:val="Hipervnculo"/>
          <w:rFonts w:ascii="Arial" w:hAnsi="Arial" w:cs="Arial"/>
          <w:b/>
          <w:noProof/>
          <w:color w:val="auto"/>
          <w:u w:val="none"/>
          <w:lang w:val="es-MX"/>
        </w:rPr>
        <w:t>FORMULARIO N° 19</w:t>
      </w:r>
    </w:p>
    <w:p w:rsidR="00DF00BE" w:rsidRDefault="00DF00BE" w:rsidP="00DF00BE">
      <w:pPr>
        <w:pStyle w:val="Ttulo2"/>
        <w:spacing w:before="0" w:line="276" w:lineRule="auto"/>
        <w:ind w:left="709"/>
        <w:rPr>
          <w:rStyle w:val="Hipervnculo"/>
          <w:rFonts w:ascii="Arial" w:eastAsia="Times New Roman" w:hAnsi="Arial" w:cs="Arial"/>
          <w:b w:val="0"/>
          <w:bCs w:val="0"/>
          <w:noProof/>
          <w:color w:val="auto"/>
          <w:sz w:val="24"/>
          <w:szCs w:val="20"/>
          <w:u w:val="none"/>
        </w:rPr>
      </w:pPr>
      <w:r>
        <w:rPr>
          <w:rStyle w:val="Hipervnculo"/>
          <w:rFonts w:ascii="Arial" w:eastAsia="Times New Roman" w:hAnsi="Arial" w:cs="Arial"/>
          <w:b w:val="0"/>
          <w:bCs w:val="0"/>
          <w:noProof/>
          <w:color w:val="auto"/>
          <w:sz w:val="24"/>
          <w:szCs w:val="20"/>
          <w:u w:val="none"/>
        </w:rPr>
        <w:t>Declaracion Jurada Simple de Garantia de Mantenimiento de Ofertas.....</w:t>
      </w:r>
      <w:r w:rsidRPr="00B51FFD">
        <w:rPr>
          <w:rStyle w:val="Hipervnculo"/>
          <w:rFonts w:ascii="Arial" w:eastAsia="Times New Roman" w:hAnsi="Arial" w:cs="Arial"/>
          <w:b w:val="0"/>
          <w:bCs w:val="0"/>
          <w:noProof/>
          <w:color w:val="auto"/>
          <w:sz w:val="24"/>
          <w:szCs w:val="20"/>
          <w:u w:val="none"/>
        </w:rPr>
        <w:t>....</w:t>
      </w:r>
      <w:r>
        <w:rPr>
          <w:rStyle w:val="Hipervnculo"/>
          <w:rFonts w:ascii="Arial" w:eastAsia="Times New Roman" w:hAnsi="Arial" w:cs="Arial"/>
          <w:b w:val="0"/>
          <w:bCs w:val="0"/>
          <w:noProof/>
          <w:color w:val="auto"/>
          <w:sz w:val="24"/>
          <w:szCs w:val="20"/>
          <w:u w:val="none"/>
        </w:rPr>
        <w:t>.</w:t>
      </w:r>
    </w:p>
    <w:p w:rsidR="00DF00BE" w:rsidRDefault="00DF00BE" w:rsidP="00DF00BE">
      <w:pPr>
        <w:pStyle w:val="Ttulo2"/>
        <w:spacing w:before="0" w:line="276" w:lineRule="auto"/>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rsidR="008400D7" w:rsidRDefault="008400D7">
      <w:pPr>
        <w:pStyle w:val="Ttulo2"/>
        <w:spacing w:before="0" w:line="276" w:lineRule="auto"/>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fldChar w:fldCharType="begin"/>
      </w:r>
      <w:r w:rsidR="007548DA"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rsidR="00DE09EA" w:rsidRDefault="00DE09EA"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008400D7"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8400D7" w:rsidRPr="00422B9D">
        <w:rPr>
          <w:rFonts w:ascii="Arial" w:hAnsi="Arial" w:cs="Arial"/>
          <w:color w:val="auto"/>
          <w:sz w:val="28"/>
          <w:szCs w:val="28"/>
          <w:lang w:val="es-MX"/>
        </w:rPr>
        <w:fldChar w:fldCharType="end"/>
      </w:r>
    </w:p>
    <w:p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001036A9">
        <w:rPr>
          <w:rFonts w:ascii="Arial" w:hAnsi="Arial" w:cs="Arial"/>
          <w:lang w:val="es-MX"/>
        </w:rPr>
        <w:t xml:space="preserve"> 349353</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0B7B12" w:rsidRPr="008667D1" w:rsidTr="00415AB1">
        <w:trPr>
          <w:cantSplit/>
          <w:trHeight w:val="440"/>
        </w:trPr>
        <w:tc>
          <w:tcPr>
            <w:tcW w:w="9270" w:type="dxa"/>
          </w:tcPr>
          <w:p w:rsidR="000B7B12" w:rsidRPr="008667D1" w:rsidRDefault="000B7B12" w:rsidP="00415AB1">
            <w:pPr>
              <w:suppressAutoHyphens/>
              <w:spacing w:after="200"/>
              <w:ind w:left="360" w:hanging="360"/>
              <w:rPr>
                <w:rFonts w:ascii="Arial" w:hAnsi="Arial" w:cs="Arial"/>
                <w:szCs w:val="22"/>
                <w:lang w:val="es-MX"/>
              </w:rPr>
            </w:pPr>
            <w:r w:rsidRPr="008667D1">
              <w:rPr>
                <w:rFonts w:ascii="Arial" w:hAnsi="Arial" w:cs="Arial"/>
                <w:spacing w:val="-2"/>
                <w:sz w:val="22"/>
                <w:szCs w:val="22"/>
                <w:lang w:val="es-MX"/>
              </w:rPr>
              <w:t>1.  Nombre o Razón Social del Oferente</w:t>
            </w:r>
            <w:r w:rsidRPr="008667D1">
              <w:rPr>
                <w:rFonts w:ascii="Arial" w:hAnsi="Arial" w:cs="Arial"/>
                <w:bCs/>
                <w:i/>
                <w:iCs/>
                <w:color w:val="FF0000"/>
                <w:sz w:val="22"/>
                <w:szCs w:val="22"/>
                <w:lang w:val="es-MX"/>
              </w:rPr>
              <w:t>[indicar el nombre legal del Oferente]</w:t>
            </w:r>
          </w:p>
        </w:tc>
      </w:tr>
      <w:tr w:rsidR="000B7B12" w:rsidRPr="008667D1" w:rsidTr="00415AB1">
        <w:trPr>
          <w:cantSplit/>
          <w:trHeight w:val="440"/>
        </w:trPr>
        <w:tc>
          <w:tcPr>
            <w:tcW w:w="9270" w:type="dxa"/>
          </w:tcPr>
          <w:p w:rsidR="000B7B12" w:rsidRPr="008667D1" w:rsidRDefault="000B7B12" w:rsidP="00415AB1">
            <w:pPr>
              <w:suppressAutoHyphens/>
              <w:spacing w:after="200"/>
              <w:ind w:left="360" w:hanging="360"/>
              <w:rPr>
                <w:rFonts w:ascii="Arial" w:hAnsi="Arial" w:cs="Arial"/>
                <w:i/>
                <w:iCs/>
                <w:spacing w:val="-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oincorporación del Oferente]</w:t>
            </w:r>
          </w:p>
        </w:tc>
      </w:tr>
      <w:tr w:rsidR="000B7B12" w:rsidRPr="008667D1" w:rsidTr="00415AB1">
        <w:trPr>
          <w:cantSplit/>
          <w:trHeight w:val="440"/>
        </w:trPr>
        <w:tc>
          <w:tcPr>
            <w:tcW w:w="9270" w:type="dxa"/>
          </w:tcPr>
          <w:p w:rsidR="000B7B12" w:rsidRPr="008667D1" w:rsidRDefault="000B7B12" w:rsidP="00415AB1">
            <w:pPr>
              <w:suppressAutoHyphens/>
              <w:spacing w:after="200"/>
              <w:ind w:left="360" w:hanging="360"/>
              <w:rPr>
                <w:rFonts w:ascii="Arial" w:hAnsi="Arial" w:cs="Arial"/>
                <w:spacing w:val="-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0B7B12" w:rsidRPr="008667D1" w:rsidRDefault="000B7B12" w:rsidP="00415AB1">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0B7B12" w:rsidRPr="008667D1" w:rsidRDefault="000B7B12" w:rsidP="00415AB1">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Dirección:</w:t>
            </w:r>
            <w:r w:rsidRPr="008667D1">
              <w:rPr>
                <w:rFonts w:ascii="Arial" w:hAnsi="Arial" w:cs="Arial"/>
                <w:i/>
                <w:iCs/>
                <w:color w:val="FF0000"/>
                <w:spacing w:val="-2"/>
                <w:sz w:val="22"/>
                <w:szCs w:val="22"/>
                <w:lang w:val="es-MX"/>
              </w:rPr>
              <w:t>[indicar la dirección del oferente]</w:t>
            </w:r>
          </w:p>
          <w:p w:rsidR="000B7B12" w:rsidRPr="008667D1" w:rsidRDefault="000B7B12" w:rsidP="00415AB1">
            <w:pPr>
              <w:suppressAutoHyphens/>
              <w:spacing w:after="200"/>
              <w:ind w:left="360" w:hanging="18"/>
              <w:rPr>
                <w:rFonts w:ascii="Arial" w:hAnsi="Arial" w:cs="Arial"/>
                <w:i/>
                <w:iCs/>
                <w:color w:val="FF0000"/>
                <w:spacing w:val="-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0B7B12" w:rsidRPr="008667D1" w:rsidRDefault="000B7B12" w:rsidP="00415AB1">
            <w:pPr>
              <w:suppressAutoHyphens/>
              <w:spacing w:after="200"/>
              <w:ind w:left="360" w:hanging="18"/>
              <w:rPr>
                <w:rFonts w:ascii="Arial" w:hAnsi="Arial" w:cs="Arial"/>
                <w:i/>
                <w:iCs/>
                <w:spacing w:val="-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rsidTr="00415AB1">
        <w:trPr>
          <w:trHeight w:val="440"/>
        </w:trPr>
        <w:tc>
          <w:tcPr>
            <w:tcW w:w="9270" w:type="dxa"/>
            <w:tcBorders>
              <w:bottom w:val="single" w:sz="4" w:space="0" w:color="auto"/>
            </w:tcBorders>
          </w:tcPr>
          <w:p w:rsidR="000B7B12" w:rsidRPr="008667D1" w:rsidRDefault="000B7B12" w:rsidP="00415AB1">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0B7B12" w:rsidRPr="008667D1" w:rsidRDefault="000B7B12" w:rsidP="00415AB1">
            <w:pPr>
              <w:suppressAutoHyphens/>
              <w:spacing w:after="200"/>
              <w:ind w:left="72"/>
              <w:rPr>
                <w:rFonts w:ascii="Arial" w:hAnsi="Arial" w:cs="Arial"/>
                <w:i/>
                <w:spacing w:val="-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Default="00387A29"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1036A9" w:rsidRDefault="001036A9" w:rsidP="00387A29">
      <w:pPr>
        <w:rPr>
          <w:rFonts w:ascii="Arial" w:hAnsi="Arial" w:cs="Arial"/>
        </w:rPr>
      </w:pPr>
    </w:p>
    <w:p w:rsidR="001036A9" w:rsidRDefault="001036A9" w:rsidP="00387A29">
      <w:pPr>
        <w:rPr>
          <w:rFonts w:ascii="Arial" w:hAnsi="Arial" w:cs="Arial"/>
        </w:rPr>
      </w:pPr>
    </w:p>
    <w:p w:rsidR="001036A9" w:rsidRPr="00B51FFD" w:rsidRDefault="001036A9" w:rsidP="00387A29">
      <w:pPr>
        <w:rPr>
          <w:rFonts w:ascii="Arial" w:hAnsi="Arial" w:cs="Arial"/>
        </w:rPr>
      </w:pPr>
    </w:p>
    <w:p w:rsidR="00387A29" w:rsidRPr="00916C4B" w:rsidRDefault="00387A29" w:rsidP="00387A29">
      <w:pPr>
        <w:pStyle w:val="Ttulo1"/>
        <w:shd w:val="clear" w:color="auto" w:fill="000000" w:themeFill="text1"/>
        <w:jc w:val="center"/>
      </w:pPr>
      <w:r>
        <w:rPr>
          <w:rFonts w:ascii="Arial" w:hAnsi="Arial" w:cs="Arial"/>
          <w:color w:val="auto"/>
          <w:lang w:val="es-MX"/>
        </w:rPr>
        <w:lastRenderedPageBreak/>
        <w:t>FORMULARIO Nº 2</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008400D7"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8400D7" w:rsidRPr="00D253D1">
        <w:rPr>
          <w:rFonts w:ascii="Arial" w:hAnsi="Arial" w:cs="Arial"/>
          <w:color w:val="auto"/>
          <w:sz w:val="28"/>
          <w:szCs w:val="28"/>
          <w:lang w:val="es-MX"/>
        </w:rPr>
        <w:fldChar w:fldCharType="end"/>
      </w:r>
    </w:p>
    <w:p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rsidR="00387A29" w:rsidRPr="00B51FFD" w:rsidRDefault="00387A29" w:rsidP="00387A29">
      <w:pPr>
        <w:pStyle w:val="Outline"/>
        <w:spacing w:before="0"/>
        <w:jc w:val="right"/>
        <w:rPr>
          <w:rFonts w:ascii="Arial" w:hAnsi="Arial" w:cs="Arial"/>
          <w:i/>
          <w:iCs/>
          <w:kern w:val="0"/>
          <w:szCs w:val="24"/>
          <w:lang w:val="es-MX"/>
        </w:rPr>
      </w:pPr>
    </w:p>
    <w:p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1036A9">
        <w:rPr>
          <w:rFonts w:ascii="Arial" w:hAnsi="Arial" w:cs="Arial"/>
          <w:kern w:val="0"/>
          <w:szCs w:val="24"/>
          <w:lang w:val="es-MX"/>
        </w:rPr>
        <w:t>: 349353</w:t>
      </w:r>
    </w:p>
    <w:p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0B7B12" w:rsidRPr="005531F9" w:rsidTr="00415AB1">
        <w:trPr>
          <w:cantSplit/>
          <w:trHeight w:val="440"/>
        </w:trPr>
        <w:tc>
          <w:tcPr>
            <w:tcW w:w="8998" w:type="dxa"/>
          </w:tcPr>
          <w:p w:rsidR="000B7B12" w:rsidRPr="008667D1" w:rsidRDefault="000B7B12" w:rsidP="00415AB1">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1. Nombre del Consorcio:</w:t>
            </w:r>
          </w:p>
        </w:tc>
      </w:tr>
      <w:tr w:rsidR="000B7B12" w:rsidRPr="005531F9" w:rsidTr="00415AB1">
        <w:trPr>
          <w:cantSplit/>
          <w:trHeight w:val="440"/>
        </w:trPr>
        <w:tc>
          <w:tcPr>
            <w:tcW w:w="8998" w:type="dxa"/>
          </w:tcPr>
          <w:p w:rsidR="000B7B12" w:rsidRPr="008667D1" w:rsidRDefault="000B7B12" w:rsidP="00415AB1">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rsidTr="00415AB1">
        <w:trPr>
          <w:cantSplit/>
          <w:trHeight w:val="440"/>
        </w:trPr>
        <w:tc>
          <w:tcPr>
            <w:tcW w:w="8998" w:type="dxa"/>
          </w:tcPr>
          <w:p w:rsidR="000B7B12" w:rsidRPr="008667D1" w:rsidRDefault="000B7B12" w:rsidP="00415AB1">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3. Año de constitución del Consorcio: </w:t>
            </w:r>
          </w:p>
        </w:tc>
      </w:tr>
      <w:tr w:rsidR="000B7B12" w:rsidRPr="005531F9" w:rsidTr="00415AB1">
        <w:trPr>
          <w:cantSplit/>
          <w:trHeight w:val="440"/>
        </w:trPr>
        <w:tc>
          <w:tcPr>
            <w:tcW w:w="8998" w:type="dxa"/>
          </w:tcPr>
          <w:p w:rsidR="000B7B12" w:rsidRPr="008667D1" w:rsidRDefault="000B7B12" w:rsidP="00415AB1">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4. Domicilio del Consorcio: </w:t>
            </w:r>
          </w:p>
        </w:tc>
      </w:tr>
      <w:tr w:rsidR="000B7B12" w:rsidRPr="005531F9" w:rsidTr="00415AB1">
        <w:trPr>
          <w:cantSplit/>
          <w:trHeight w:val="440"/>
        </w:trPr>
        <w:tc>
          <w:tcPr>
            <w:tcW w:w="8998" w:type="dxa"/>
          </w:tcPr>
          <w:p w:rsidR="000B7B12" w:rsidRPr="008667D1" w:rsidRDefault="000B7B12" w:rsidP="00415AB1">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5. Información de Contacto del Consorcio:</w:t>
            </w:r>
          </w:p>
          <w:p w:rsidR="000B7B12" w:rsidRPr="008667D1" w:rsidRDefault="000B7B12" w:rsidP="00415AB1">
            <w:pPr>
              <w:suppressAutoHyphens/>
              <w:spacing w:before="60" w:after="14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0B7B12" w:rsidRPr="008667D1" w:rsidRDefault="000B7B12" w:rsidP="00415AB1">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0B7B12" w:rsidRPr="008667D1" w:rsidRDefault="000B7B12" w:rsidP="00415AB1">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ab/>
              <w:t>Dirección de correo electrónico:</w:t>
            </w:r>
          </w:p>
        </w:tc>
      </w:tr>
      <w:tr w:rsidR="000B7B12" w:rsidRPr="005531F9" w:rsidTr="00415AB1">
        <w:trPr>
          <w:cantSplit/>
          <w:trHeight w:val="440"/>
        </w:trPr>
        <w:tc>
          <w:tcPr>
            <w:tcW w:w="8998" w:type="dxa"/>
          </w:tcPr>
          <w:p w:rsidR="000B7B12" w:rsidRPr="008667D1" w:rsidRDefault="000B7B12" w:rsidP="00415AB1">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387A29" w:rsidRDefault="00387A29"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Pr="00422B9D" w:rsidRDefault="000B7B12" w:rsidP="00DE09EA">
      <w:pPr>
        <w:rPr>
          <w:rFonts w:ascii="Arial" w:hAnsi="Arial" w:cs="Arial"/>
        </w:rPr>
      </w:pPr>
    </w:p>
    <w:p w:rsidR="00E72928" w:rsidRPr="00422B9D" w:rsidRDefault="00E72928" w:rsidP="00DE09EA">
      <w:pPr>
        <w:rPr>
          <w:rFonts w:ascii="Arial" w:hAnsi="Arial" w:cs="Arial"/>
        </w:rPr>
      </w:pPr>
    </w:p>
    <w:p w:rsidR="00E72928" w:rsidRPr="00422B9D" w:rsidRDefault="00E72928" w:rsidP="00DE09EA">
      <w:pPr>
        <w:rPr>
          <w:rFonts w:ascii="Arial" w:hAnsi="Arial" w:cs="Arial"/>
        </w:rPr>
      </w:pPr>
    </w:p>
    <w:p w:rsidR="00E72928" w:rsidRPr="00B51FFD" w:rsidRDefault="00E72928" w:rsidP="00DE09EA">
      <w:pPr>
        <w:rPr>
          <w:rFonts w:ascii="Arial" w:hAnsi="Arial" w:cs="Arial"/>
        </w:rPr>
      </w:pPr>
    </w:p>
    <w:p w:rsidR="00E72928" w:rsidRDefault="00E72928"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1036A9" w:rsidRDefault="001036A9" w:rsidP="00DE09EA">
      <w:pPr>
        <w:rPr>
          <w:rFonts w:ascii="Arial" w:hAnsi="Arial" w:cs="Arial"/>
        </w:rPr>
      </w:pPr>
    </w:p>
    <w:p w:rsidR="001036A9" w:rsidRPr="00B51FFD" w:rsidRDefault="001036A9" w:rsidP="00DE09EA">
      <w:pPr>
        <w:rPr>
          <w:rFonts w:ascii="Arial" w:hAnsi="Arial" w:cs="Arial"/>
        </w:rPr>
      </w:pPr>
    </w:p>
    <w:p w:rsidR="00DE09EA" w:rsidRPr="00B51FFD" w:rsidRDefault="008400D7"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3" w:name="_Toc286311384"/>
      <w:bookmarkStart w:id="4" w:name="_Toc286312089"/>
      <w:bookmarkStart w:id="5" w:name="_Toc286313309"/>
      <w:r w:rsidR="00DE09EA" w:rsidRPr="00B51FFD">
        <w:rPr>
          <w:rFonts w:ascii="Arial" w:hAnsi="Arial" w:cs="Arial"/>
          <w:color w:val="auto"/>
          <w:lang w:val="es-MX"/>
        </w:rPr>
        <w:t xml:space="preserve">FORMULARIO N° </w:t>
      </w:r>
      <w:r w:rsidR="00387A29">
        <w:rPr>
          <w:rFonts w:ascii="Arial" w:hAnsi="Arial" w:cs="Arial"/>
          <w:color w:val="auto"/>
          <w:lang w:val="es-MX"/>
        </w:rPr>
        <w:t>3</w:t>
      </w:r>
      <w:bookmarkEnd w:id="3"/>
      <w:bookmarkEnd w:id="4"/>
      <w:bookmarkEnd w:id="5"/>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6" w:name="_Toc286311385"/>
      <w:bookmarkStart w:id="7" w:name="_Toc286312090"/>
      <w:bookmarkStart w:id="8" w:name="_Toc286313310"/>
      <w:r w:rsidRPr="00B51FFD">
        <w:rPr>
          <w:rFonts w:ascii="Arial" w:hAnsi="Arial" w:cs="Arial"/>
          <w:color w:val="auto"/>
          <w:sz w:val="28"/>
          <w:lang w:val="es-MX"/>
        </w:rPr>
        <w:t>Formulario de Oferta</w:t>
      </w:r>
      <w:bookmarkEnd w:id="6"/>
      <w:bookmarkEnd w:id="7"/>
      <w:bookmarkEnd w:id="8"/>
      <w:r w:rsidR="008400D7"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8400D7" w:rsidRPr="00B51FFD">
        <w:rPr>
          <w:rFonts w:ascii="Arial" w:hAnsi="Arial" w:cs="Arial"/>
          <w:color w:val="auto"/>
          <w:sz w:val="28"/>
          <w:lang w:val="es-MX"/>
        </w:rPr>
        <w:fldChar w:fldCharType="end"/>
      </w:r>
    </w:p>
    <w:p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1036A9">
        <w:rPr>
          <w:rFonts w:ascii="Arial" w:hAnsi="Arial" w:cs="Arial"/>
          <w:szCs w:val="24"/>
        </w:rPr>
        <w:t xml:space="preserve"> 349353</w:t>
      </w:r>
      <w:r w:rsidR="00422B9D">
        <w:rPr>
          <w:rFonts w:ascii="Arial" w:hAnsi="Arial" w:cs="Arial"/>
          <w:szCs w:val="24"/>
        </w:rPr>
        <w:t>__</w:t>
      </w:r>
      <w:r w:rsidR="00A941C3">
        <w:rPr>
          <w:rFonts w:ascii="Arial" w:hAnsi="Arial" w:cs="Arial"/>
          <w:szCs w:val="24"/>
        </w:rPr>
        <w:t>______</w:t>
      </w:r>
      <w:r w:rsidR="00422B9D">
        <w:rPr>
          <w:rFonts w:ascii="Arial" w:hAnsi="Arial" w:cs="Arial"/>
          <w:szCs w:val="24"/>
        </w:rPr>
        <w:t>_____</w:t>
      </w:r>
    </w:p>
    <w:p w:rsidR="00DE09EA" w:rsidRPr="004561CE" w:rsidRDefault="00422B9D" w:rsidP="00DE09EA">
      <w:pPr>
        <w:rPr>
          <w:rFonts w:ascii="Arial" w:hAnsi="Arial" w:cs="Arial"/>
          <w:color w:val="FF0000"/>
          <w:szCs w:val="24"/>
          <w:lang w:val="pt-BR"/>
        </w:rPr>
      </w:pPr>
      <w:bookmarkStart w:id="9" w:name="_Toc286249546"/>
      <w:bookmarkStart w:id="10" w:name="_Toc286311386"/>
      <w:bookmarkStart w:id="11"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9"/>
      <w:bookmarkEnd w:id="10"/>
      <w:bookmarkEnd w:id="11"/>
    </w:p>
    <w:p w:rsidR="00DE09EA" w:rsidRPr="00B51FFD"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 xml:space="preserve">s 30 y 31 de la Ley Nº </w:t>
      </w:r>
      <w:r w:rsidR="00422B9D">
        <w:rPr>
          <w:rFonts w:ascii="Arial" w:hAnsi="Arial" w:cs="Arial"/>
          <w:szCs w:val="24"/>
        </w:rPr>
        <w:lastRenderedPageBreak/>
        <w:t>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2" w:name="_Toc286311387"/>
      <w:bookmarkStart w:id="13" w:name="_Toc286312092"/>
      <w:bookmarkStart w:id="14" w:name="_Toc286313311"/>
      <w:r w:rsidR="0007764D" w:rsidRPr="000B7B12">
        <w:rPr>
          <w:rFonts w:ascii="Arial" w:hAnsi="Arial" w:cs="Arial"/>
          <w:color w:val="000000" w:themeColor="text1"/>
        </w:rPr>
        <w:tab/>
      </w:r>
      <w:bookmarkEnd w:id="12"/>
      <w:bookmarkEnd w:id="13"/>
      <w:bookmarkEnd w:id="14"/>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591D63" w:rsidRDefault="00591D63"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1036A9" w:rsidRDefault="001036A9" w:rsidP="00DE09EA">
      <w:pPr>
        <w:tabs>
          <w:tab w:val="left" w:pos="5238"/>
          <w:tab w:val="left" w:pos="5474"/>
          <w:tab w:val="left" w:pos="9468"/>
        </w:tabs>
        <w:spacing w:line="240" w:lineRule="auto"/>
        <w:rPr>
          <w:rFonts w:ascii="Arial" w:hAnsi="Arial" w:cs="Arial"/>
          <w:szCs w:val="24"/>
        </w:rPr>
      </w:pPr>
    </w:p>
    <w:p w:rsidR="001036A9" w:rsidRDefault="001036A9" w:rsidP="00DE09EA">
      <w:pPr>
        <w:tabs>
          <w:tab w:val="left" w:pos="5238"/>
          <w:tab w:val="left" w:pos="5474"/>
          <w:tab w:val="left" w:pos="9468"/>
        </w:tabs>
        <w:spacing w:line="240" w:lineRule="auto"/>
        <w:rPr>
          <w:rFonts w:ascii="Arial" w:hAnsi="Arial" w:cs="Arial"/>
          <w:szCs w:val="24"/>
        </w:rPr>
      </w:pPr>
    </w:p>
    <w:p w:rsidR="001036A9" w:rsidRDefault="001036A9" w:rsidP="00DE09EA">
      <w:pPr>
        <w:tabs>
          <w:tab w:val="left" w:pos="5238"/>
          <w:tab w:val="left" w:pos="5474"/>
          <w:tab w:val="left" w:pos="9468"/>
        </w:tabs>
        <w:spacing w:line="240" w:lineRule="auto"/>
        <w:rPr>
          <w:rFonts w:ascii="Arial" w:hAnsi="Arial" w:cs="Arial"/>
          <w:szCs w:val="24"/>
        </w:rPr>
      </w:pPr>
    </w:p>
    <w:p w:rsidR="001036A9" w:rsidRDefault="001036A9" w:rsidP="00DE09EA">
      <w:pPr>
        <w:tabs>
          <w:tab w:val="left" w:pos="5238"/>
          <w:tab w:val="left" w:pos="5474"/>
          <w:tab w:val="left" w:pos="9468"/>
        </w:tabs>
        <w:spacing w:line="240" w:lineRule="auto"/>
        <w:rPr>
          <w:rFonts w:ascii="Arial" w:hAnsi="Arial" w:cs="Arial"/>
          <w:szCs w:val="24"/>
        </w:rPr>
      </w:pPr>
    </w:p>
    <w:p w:rsidR="001036A9" w:rsidRDefault="001036A9" w:rsidP="00DE09EA">
      <w:pPr>
        <w:tabs>
          <w:tab w:val="left" w:pos="5238"/>
          <w:tab w:val="left" w:pos="5474"/>
          <w:tab w:val="left" w:pos="9468"/>
        </w:tabs>
        <w:spacing w:line="240" w:lineRule="auto"/>
        <w:rPr>
          <w:rFonts w:ascii="Arial" w:hAnsi="Arial" w:cs="Arial"/>
          <w:szCs w:val="24"/>
        </w:rPr>
      </w:pPr>
    </w:p>
    <w:p w:rsidR="001036A9" w:rsidRDefault="001036A9" w:rsidP="00DE09EA">
      <w:pPr>
        <w:tabs>
          <w:tab w:val="left" w:pos="5238"/>
          <w:tab w:val="left" w:pos="5474"/>
          <w:tab w:val="left" w:pos="9468"/>
        </w:tabs>
        <w:spacing w:line="240" w:lineRule="auto"/>
        <w:rPr>
          <w:rFonts w:ascii="Arial" w:hAnsi="Arial" w:cs="Arial"/>
          <w:szCs w:val="24"/>
        </w:rPr>
      </w:pPr>
    </w:p>
    <w:p w:rsidR="001036A9" w:rsidRDefault="001036A9" w:rsidP="00DE09EA">
      <w:pPr>
        <w:tabs>
          <w:tab w:val="left" w:pos="5238"/>
          <w:tab w:val="left" w:pos="5474"/>
          <w:tab w:val="left" w:pos="9468"/>
        </w:tabs>
        <w:spacing w:line="240" w:lineRule="auto"/>
        <w:rPr>
          <w:rFonts w:ascii="Arial" w:hAnsi="Arial" w:cs="Arial"/>
          <w:szCs w:val="24"/>
        </w:rPr>
      </w:pPr>
    </w:p>
    <w:p w:rsidR="001036A9" w:rsidRPr="00422B9D" w:rsidRDefault="001036A9"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001036A9">
        <w:rPr>
          <w:rFonts w:ascii="Arial" w:hAnsi="Arial" w:cs="Arial"/>
          <w:color w:val="auto"/>
          <w:lang w:val="es-MX"/>
        </w:rPr>
        <w:t xml:space="preserve"> (NO APLICA)</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7D7F99">
        <w:rPr>
          <w:rFonts w:ascii="Arial" w:hAnsi="Arial" w:cs="Arial"/>
          <w:i/>
          <w:iCs/>
          <w:color w:val="FF0000"/>
          <w:kern w:val="0"/>
          <w:sz w:val="22"/>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tblPr>
      <w:tblGrid>
        <w:gridCol w:w="1997"/>
        <w:gridCol w:w="2373"/>
        <w:gridCol w:w="2081"/>
        <w:gridCol w:w="1636"/>
        <w:gridCol w:w="2194"/>
      </w:tblGrid>
      <w:tr w:rsidR="00DE09EA" w:rsidRPr="00B51FFD" w:rsidTr="00B473D8">
        <w:trPr>
          <w:trHeight w:val="225"/>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0" w:type="auto"/>
            <w:gridSpan w:val="4"/>
          </w:tcPr>
          <w:p w:rsidR="00DE09EA" w:rsidRPr="00B51FFD" w:rsidRDefault="0007764D"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B473D8">
        <w:trPr>
          <w:trHeight w:val="211"/>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B473D8">
        <w:trPr>
          <w:trHeight w:val="688"/>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16"/>
        </w:trPr>
        <w:tc>
          <w:tcPr>
            <w:tcW w:w="0" w:type="auto"/>
            <w:gridSpan w:val="4"/>
            <w:vAlign w:val="center"/>
          </w:tcPr>
          <w:p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89"/>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2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3"/>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74"/>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65"/>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5"/>
            <w:shd w:val="clear" w:color="auto" w:fill="FFFFFF" w:themeFill="background1"/>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B473D8">
        <w:trPr>
          <w:trHeight w:val="249"/>
        </w:trPr>
        <w:tc>
          <w:tcPr>
            <w:tcW w:w="0" w:type="auto"/>
            <w:gridSpan w:val="5"/>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Default="00DE09EA"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DE443B" w:rsidRDefault="00DE443B" w:rsidP="00DE09EA">
      <w:pPr>
        <w:tabs>
          <w:tab w:val="left" w:pos="5238"/>
          <w:tab w:val="left" w:pos="5474"/>
          <w:tab w:val="left" w:pos="9468"/>
        </w:tabs>
        <w:rPr>
          <w:rFonts w:ascii="Arial" w:hAnsi="Arial" w:cs="Arial"/>
          <w:szCs w:val="24"/>
        </w:rPr>
      </w:pPr>
    </w:p>
    <w:p w:rsidR="00DE443B" w:rsidRDefault="00DE443B" w:rsidP="00DE09EA">
      <w:pPr>
        <w:tabs>
          <w:tab w:val="left" w:pos="5238"/>
          <w:tab w:val="left" w:pos="5474"/>
          <w:tab w:val="left" w:pos="9468"/>
        </w:tabs>
        <w:rPr>
          <w:rFonts w:ascii="Arial" w:hAnsi="Arial" w:cs="Arial"/>
          <w:szCs w:val="24"/>
        </w:rPr>
      </w:pPr>
    </w:p>
    <w:p w:rsidR="00DE443B" w:rsidRDefault="00DE443B" w:rsidP="00DE09EA">
      <w:pPr>
        <w:tabs>
          <w:tab w:val="left" w:pos="5238"/>
          <w:tab w:val="left" w:pos="5474"/>
          <w:tab w:val="left" w:pos="9468"/>
        </w:tabs>
        <w:rPr>
          <w:rFonts w:ascii="Arial" w:hAnsi="Arial" w:cs="Arial"/>
          <w:szCs w:val="24"/>
        </w:rPr>
      </w:pPr>
    </w:p>
    <w:p w:rsidR="00DE443B" w:rsidDel="005D27E8" w:rsidRDefault="00DE443B" w:rsidP="00DE09EA">
      <w:pPr>
        <w:tabs>
          <w:tab w:val="left" w:pos="5238"/>
          <w:tab w:val="left" w:pos="5474"/>
          <w:tab w:val="left" w:pos="9468"/>
        </w:tabs>
        <w:rPr>
          <w:del w:id="15" w:author="Johanna Ramirez" w:date="2018-02-15T12:23:00Z"/>
          <w:rFonts w:ascii="Arial" w:hAnsi="Arial" w:cs="Arial"/>
          <w:szCs w:val="24"/>
        </w:rPr>
      </w:pPr>
    </w:p>
    <w:p w:rsidR="00B45783" w:rsidRPr="00B51FFD" w:rsidRDefault="00B45783" w:rsidP="00B45783">
      <w:pPr>
        <w:pStyle w:val="Ttulo1"/>
        <w:shd w:val="clear" w:color="auto" w:fill="000000" w:themeFill="text1"/>
        <w:jc w:val="center"/>
        <w:rPr>
          <w:rFonts w:ascii="Arial" w:hAnsi="Arial" w:cs="Arial"/>
          <w:color w:val="auto"/>
          <w:lang w:val="es-MX"/>
        </w:rPr>
      </w:pPr>
      <w:del w:id="16" w:author="Johanna Ramirez" w:date="2018-02-15T12:23:00Z">
        <w:r w:rsidRPr="00DF00BE" w:rsidDel="005D27E8">
          <w:rPr>
            <w:rFonts w:ascii="Arial" w:hAnsi="Arial" w:cs="Arial"/>
            <w:color w:val="auto"/>
            <w:lang w:val="es-MX"/>
          </w:rPr>
          <w:lastRenderedPageBreak/>
          <w:delText>F</w:delText>
        </w:r>
      </w:del>
      <w:r w:rsidRPr="00DF00BE">
        <w:rPr>
          <w:rFonts w:ascii="Arial" w:hAnsi="Arial" w:cs="Arial"/>
          <w:color w:val="auto"/>
          <w:lang w:val="es-MX"/>
        </w:rPr>
        <w:t>O</w:t>
      </w:r>
      <w:r w:rsidRPr="00B51FFD">
        <w:rPr>
          <w:rFonts w:ascii="Arial" w:hAnsi="Arial" w:cs="Arial"/>
          <w:color w:val="auto"/>
          <w:lang w:val="es-MX"/>
        </w:rPr>
        <w:t xml:space="preserve">RMULARIO Nº </w:t>
      </w:r>
      <w:r>
        <w:rPr>
          <w:rFonts w:ascii="Arial" w:hAnsi="Arial" w:cs="Arial"/>
          <w:color w:val="auto"/>
          <w:lang w:val="es-MX"/>
        </w:rPr>
        <w:t>5</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008400D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8400D7" w:rsidRPr="00D253D1">
        <w:rPr>
          <w:rFonts w:ascii="Arial" w:hAnsi="Arial" w:cs="Arial"/>
          <w:color w:val="auto"/>
          <w:sz w:val="28"/>
          <w:szCs w:val="28"/>
        </w:rPr>
        <w:fldChar w:fldCharType="end"/>
      </w:r>
    </w:p>
    <w:p w:rsidR="00B45783" w:rsidRPr="00B51FFD" w:rsidRDefault="00B45783" w:rsidP="00B45783">
      <w:pPr>
        <w:jc w:val="center"/>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001036A9">
        <w:rPr>
          <w:rFonts w:ascii="Arial" w:hAnsi="Arial" w:cs="Arial"/>
          <w:szCs w:val="24"/>
        </w:rPr>
        <w:t>: 349353</w:t>
      </w:r>
    </w:p>
    <w:p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2"/>
        <w:gridCol w:w="18"/>
        <w:gridCol w:w="1080"/>
        <w:gridCol w:w="900"/>
        <w:gridCol w:w="5087"/>
        <w:gridCol w:w="1418"/>
      </w:tblGrid>
      <w:tr w:rsidR="00B45783" w:rsidRPr="00B51FFD" w:rsidTr="00C1673B">
        <w:trPr>
          <w:cantSplit/>
          <w:trHeight w:val="440"/>
          <w:tblHeader/>
        </w:trPr>
        <w:tc>
          <w:tcPr>
            <w:tcW w:w="1152" w:type="dxa"/>
          </w:tcPr>
          <w:p w:rsidR="00B45783" w:rsidRPr="00D253D1" w:rsidRDefault="00B45783" w:rsidP="00415AB1">
            <w:pPr>
              <w:pStyle w:val="titulo"/>
              <w:spacing w:before="80" w:after="80"/>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B45783" w:rsidRPr="00D253D1" w:rsidRDefault="00B45783" w:rsidP="00415AB1">
            <w:pPr>
              <w:pStyle w:val="titulo"/>
              <w:spacing w:before="80" w:after="80"/>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B45783" w:rsidRPr="00D253D1" w:rsidRDefault="00B45783" w:rsidP="00415AB1">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 Años</w:t>
            </w:r>
          </w:p>
        </w:tc>
        <w:tc>
          <w:tcPr>
            <w:tcW w:w="5087" w:type="dxa"/>
          </w:tcPr>
          <w:p w:rsidR="00B45783" w:rsidRPr="00D253D1" w:rsidRDefault="00B45783" w:rsidP="00415AB1">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418" w:type="dxa"/>
          </w:tcPr>
          <w:p w:rsidR="00B45783" w:rsidRPr="00D253D1" w:rsidRDefault="00B45783" w:rsidP="00415AB1">
            <w:pPr>
              <w:pStyle w:val="titulo"/>
              <w:spacing w:before="80" w:after="80"/>
              <w:rPr>
                <w:rFonts w:ascii="Arial" w:hAnsi="Arial" w:cs="Arial"/>
                <w:szCs w:val="22"/>
                <w:lang w:val="es-ES_tradnl"/>
              </w:rPr>
            </w:pPr>
            <w:r w:rsidRPr="00D253D1">
              <w:rPr>
                <w:rFonts w:ascii="Arial" w:hAnsi="Arial" w:cs="Arial"/>
                <w:sz w:val="22"/>
                <w:szCs w:val="22"/>
                <w:lang w:val="es-ES_tradnl"/>
              </w:rPr>
              <w:t>Función del Oferente</w:t>
            </w:r>
          </w:p>
        </w:tc>
      </w:tr>
      <w:tr w:rsidR="00B45783" w:rsidRPr="00B51FFD" w:rsidTr="00C1673B">
        <w:trPr>
          <w:cantSplit/>
        </w:trPr>
        <w:tc>
          <w:tcPr>
            <w:tcW w:w="1170" w:type="dxa"/>
            <w:gridSpan w:val="2"/>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p>
        </w:tc>
        <w:tc>
          <w:tcPr>
            <w:tcW w:w="5087" w:type="dxa"/>
          </w:tcPr>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415AB1">
            <w:pPr>
              <w:suppressAutoHyphens/>
              <w:rPr>
                <w:rFonts w:ascii="Arial" w:hAnsi="Arial" w:cs="Arial"/>
                <w:spacing w:val="-2"/>
                <w:szCs w:val="22"/>
              </w:rPr>
            </w:pPr>
          </w:p>
        </w:tc>
        <w:tc>
          <w:tcPr>
            <w:tcW w:w="1418"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415AB1">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p>
        </w:tc>
        <w:tc>
          <w:tcPr>
            <w:tcW w:w="5087" w:type="dxa"/>
          </w:tcPr>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415AB1">
            <w:pPr>
              <w:suppressAutoHyphens/>
              <w:rPr>
                <w:rFonts w:ascii="Arial" w:hAnsi="Arial" w:cs="Arial"/>
                <w:spacing w:val="-2"/>
                <w:szCs w:val="22"/>
              </w:rPr>
            </w:pPr>
          </w:p>
        </w:tc>
        <w:tc>
          <w:tcPr>
            <w:tcW w:w="1418"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Pr>
                <w:rFonts w:ascii="Arial" w:hAnsi="Arial" w:cs="Arial"/>
                <w:spacing w:val="-2"/>
                <w:sz w:val="22"/>
                <w:szCs w:val="22"/>
              </w:rPr>
              <w:t>__________</w:t>
            </w:r>
          </w:p>
        </w:tc>
      </w:tr>
      <w:tr w:rsidR="00B45783" w:rsidRPr="00B51FFD" w:rsidTr="00C1673B">
        <w:trPr>
          <w:cantSplit/>
        </w:trPr>
        <w:tc>
          <w:tcPr>
            <w:tcW w:w="1170" w:type="dxa"/>
            <w:gridSpan w:val="2"/>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p>
        </w:tc>
        <w:tc>
          <w:tcPr>
            <w:tcW w:w="5087" w:type="dxa"/>
          </w:tcPr>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415AB1">
            <w:pPr>
              <w:suppressAutoHyphens/>
              <w:rPr>
                <w:rFonts w:ascii="Arial" w:hAnsi="Arial" w:cs="Arial"/>
                <w:spacing w:val="-2"/>
                <w:szCs w:val="22"/>
              </w:rPr>
            </w:pPr>
          </w:p>
        </w:tc>
        <w:tc>
          <w:tcPr>
            <w:tcW w:w="1418"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415AB1">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p>
        </w:tc>
        <w:tc>
          <w:tcPr>
            <w:tcW w:w="5087" w:type="dxa"/>
          </w:tcPr>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415AB1">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415AB1">
            <w:pPr>
              <w:tabs>
                <w:tab w:val="left" w:pos="1503"/>
              </w:tabs>
              <w:suppressAutoHyphens/>
              <w:rPr>
                <w:rFonts w:ascii="Arial" w:hAnsi="Arial" w:cs="Arial"/>
                <w:spacing w:val="-2"/>
                <w:szCs w:val="22"/>
              </w:rPr>
            </w:pPr>
            <w:r w:rsidRPr="00D253D1">
              <w:rPr>
                <w:rFonts w:ascii="Arial" w:hAnsi="Arial" w:cs="Arial"/>
                <w:spacing w:val="-2"/>
                <w:sz w:val="22"/>
                <w:szCs w:val="22"/>
              </w:rPr>
              <w:tab/>
            </w:r>
          </w:p>
        </w:tc>
        <w:tc>
          <w:tcPr>
            <w:tcW w:w="1418" w:type="dxa"/>
          </w:tcPr>
          <w:p w:rsidR="00B45783" w:rsidRPr="00D253D1" w:rsidRDefault="00B45783" w:rsidP="00415AB1">
            <w:pPr>
              <w:suppressAutoHyphens/>
              <w:rPr>
                <w:rFonts w:ascii="Arial" w:hAnsi="Arial" w:cs="Arial"/>
                <w:spacing w:val="-2"/>
                <w:szCs w:val="22"/>
              </w:rPr>
            </w:pPr>
          </w:p>
          <w:p w:rsidR="00B45783" w:rsidRPr="00D253D1" w:rsidRDefault="00B45783" w:rsidP="00415AB1">
            <w:pPr>
              <w:suppressAutoHyphens/>
              <w:rPr>
                <w:rFonts w:ascii="Arial" w:hAnsi="Arial" w:cs="Arial"/>
                <w:spacing w:val="-2"/>
                <w:szCs w:val="22"/>
              </w:rPr>
            </w:pPr>
            <w:r>
              <w:rPr>
                <w:rFonts w:ascii="Arial" w:hAnsi="Arial" w:cs="Arial"/>
                <w:spacing w:val="-2"/>
                <w:sz w:val="22"/>
                <w:szCs w:val="22"/>
              </w:rPr>
              <w:t>__________</w:t>
            </w:r>
          </w:p>
        </w:tc>
      </w:tr>
    </w:tbl>
    <w:p w:rsidR="00B45783" w:rsidRDefault="00B45783" w:rsidP="00DE09EA">
      <w:pPr>
        <w:tabs>
          <w:tab w:val="left" w:pos="5238"/>
          <w:tab w:val="left" w:pos="5474"/>
          <w:tab w:val="left" w:pos="9468"/>
        </w:tabs>
        <w:rPr>
          <w:rFonts w:ascii="Arial" w:hAnsi="Arial" w:cs="Arial"/>
          <w:szCs w:val="24"/>
        </w:rPr>
      </w:pPr>
    </w:p>
    <w:p w:rsidR="00BC47D7" w:rsidDel="005D27E8" w:rsidRDefault="00BC47D7" w:rsidP="00DE09EA">
      <w:pPr>
        <w:tabs>
          <w:tab w:val="left" w:pos="5238"/>
          <w:tab w:val="left" w:pos="5474"/>
          <w:tab w:val="left" w:pos="9468"/>
        </w:tabs>
        <w:rPr>
          <w:del w:id="17" w:author="Johanna Ramirez" w:date="2018-02-15T12:24:00Z"/>
          <w:rFonts w:ascii="Arial" w:hAnsi="Arial" w:cs="Arial"/>
          <w:szCs w:val="24"/>
        </w:rPr>
      </w:pPr>
    </w:p>
    <w:p w:rsidR="007548DA" w:rsidRPr="00B51FFD" w:rsidDel="005D27E8" w:rsidRDefault="007548DA" w:rsidP="007548DA">
      <w:pPr>
        <w:rPr>
          <w:del w:id="18" w:author="Johanna Ramirez" w:date="2018-02-15T12:24:00Z"/>
          <w:rFonts w:ascii="Arial" w:hAnsi="Arial" w:cs="Arial"/>
        </w:rPr>
      </w:pPr>
    </w:p>
    <w:p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6</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008400D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8400D7" w:rsidRPr="00D253D1">
        <w:rPr>
          <w:rFonts w:ascii="Arial" w:hAnsi="Arial" w:cs="Arial"/>
          <w:color w:val="auto"/>
          <w:sz w:val="28"/>
          <w:szCs w:val="28"/>
        </w:rPr>
        <w:fldChar w:fldCharType="end"/>
      </w:r>
    </w:p>
    <w:p w:rsidR="007548DA" w:rsidRPr="00B51FFD" w:rsidRDefault="007548DA" w:rsidP="007548DA">
      <w:pPr>
        <w:suppressAutoHyphens/>
        <w:jc w:val="center"/>
        <w:rPr>
          <w:rFonts w:ascii="Arial" w:hAnsi="Arial" w:cs="Arial"/>
          <w:spacing w:val="-2"/>
          <w:szCs w:val="24"/>
        </w:rPr>
      </w:pPr>
    </w:p>
    <w:p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1036A9">
        <w:rPr>
          <w:rFonts w:ascii="Arial" w:hAnsi="Arial" w:cs="Arial"/>
          <w:szCs w:val="24"/>
        </w:rPr>
        <w:t xml:space="preserve"> 349353</w:t>
      </w:r>
      <w:r w:rsidRPr="00B51FFD">
        <w:rPr>
          <w:rFonts w:ascii="Arial" w:hAnsi="Arial" w:cs="Arial"/>
          <w:szCs w:val="24"/>
        </w:rPr>
        <w:t>________</w:t>
      </w:r>
    </w:p>
    <w:p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tblPr>
      <w:tblGrid>
        <w:gridCol w:w="1494"/>
        <w:gridCol w:w="5166"/>
        <w:gridCol w:w="2880"/>
      </w:tblGrid>
      <w:tr w:rsidR="007548DA" w:rsidRPr="00B51FFD" w:rsidTr="00415AB1">
        <w:trPr>
          <w:cantSplit/>
          <w:jc w:val="center"/>
        </w:trPr>
        <w:tc>
          <w:tcPr>
            <w:tcW w:w="9540" w:type="dxa"/>
            <w:gridSpan w:val="3"/>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rsidTr="00415AB1">
        <w:trPr>
          <w:cantSplit/>
          <w:jc w:val="center"/>
        </w:trPr>
        <w:tc>
          <w:tcPr>
            <w:tcW w:w="1494"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rPr>
            </w:pPr>
            <w:r w:rsidRPr="00B51FFD">
              <w:rPr>
                <w:rFonts w:ascii="Arial" w:hAnsi="Arial" w:cs="Arial"/>
              </w:rPr>
              <w:t xml:space="preserve">Equivalente en Guaraníes </w:t>
            </w:r>
          </w:p>
        </w:tc>
      </w:tr>
      <w:tr w:rsidR="007548DA" w:rsidRPr="00B51FFD" w:rsidTr="00415AB1">
        <w:trPr>
          <w:cantSplit/>
          <w:jc w:val="center"/>
        </w:trPr>
        <w:tc>
          <w:tcPr>
            <w:tcW w:w="1494"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rPr>
            </w:pPr>
          </w:p>
        </w:tc>
      </w:tr>
      <w:tr w:rsidR="007548DA" w:rsidRPr="00B51FFD" w:rsidTr="00415AB1">
        <w:trPr>
          <w:cantSplit/>
          <w:jc w:val="center"/>
        </w:trPr>
        <w:tc>
          <w:tcPr>
            <w:tcW w:w="1494"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rPr>
            </w:pPr>
          </w:p>
        </w:tc>
      </w:tr>
      <w:tr w:rsidR="007548DA" w:rsidRPr="00B51FFD" w:rsidTr="00415AB1">
        <w:trPr>
          <w:cantSplit/>
          <w:jc w:val="center"/>
        </w:trPr>
        <w:tc>
          <w:tcPr>
            <w:tcW w:w="1494"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rPr>
            </w:pPr>
          </w:p>
        </w:tc>
      </w:tr>
      <w:tr w:rsidR="007548DA" w:rsidRPr="00B51FFD" w:rsidTr="00415AB1">
        <w:trPr>
          <w:cantSplit/>
          <w:jc w:val="center"/>
        </w:trPr>
        <w:tc>
          <w:tcPr>
            <w:tcW w:w="1494"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rPr>
            </w:pPr>
          </w:p>
        </w:tc>
      </w:tr>
      <w:tr w:rsidR="007548DA" w:rsidRPr="00B51FFD" w:rsidTr="00415AB1">
        <w:trPr>
          <w:cantSplit/>
          <w:jc w:val="center"/>
        </w:trPr>
        <w:tc>
          <w:tcPr>
            <w:tcW w:w="1494"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rPr>
            </w:pPr>
          </w:p>
        </w:tc>
      </w:tr>
      <w:tr w:rsidR="007548DA" w:rsidRPr="00B51FFD" w:rsidTr="00415AB1">
        <w:trPr>
          <w:cantSplit/>
          <w:jc w:val="center"/>
        </w:trPr>
        <w:tc>
          <w:tcPr>
            <w:tcW w:w="1494"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rPr>
            </w:pPr>
          </w:p>
        </w:tc>
      </w:tr>
      <w:tr w:rsidR="007548DA" w:rsidRPr="00B51FFD" w:rsidTr="00415AB1">
        <w:trPr>
          <w:cantSplit/>
          <w:jc w:val="center"/>
        </w:trPr>
        <w:tc>
          <w:tcPr>
            <w:tcW w:w="1494"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rPr>
            </w:pPr>
          </w:p>
        </w:tc>
      </w:tr>
      <w:tr w:rsidR="007548DA" w:rsidRPr="00B51FFD" w:rsidTr="00415AB1">
        <w:trPr>
          <w:cantSplit/>
          <w:jc w:val="center"/>
        </w:trPr>
        <w:tc>
          <w:tcPr>
            <w:tcW w:w="1494"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rPr>
            </w:pPr>
          </w:p>
        </w:tc>
      </w:tr>
      <w:tr w:rsidR="007548DA" w:rsidRPr="00B51FFD" w:rsidTr="00415AB1">
        <w:trPr>
          <w:cantSplit/>
          <w:jc w:val="center"/>
        </w:trPr>
        <w:tc>
          <w:tcPr>
            <w:tcW w:w="1494"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rPr>
            </w:pPr>
          </w:p>
        </w:tc>
      </w:tr>
      <w:tr w:rsidR="007548DA" w:rsidRPr="00B51FFD" w:rsidTr="00415AB1">
        <w:trPr>
          <w:cantSplit/>
          <w:jc w:val="center"/>
        </w:trPr>
        <w:tc>
          <w:tcPr>
            <w:tcW w:w="1494"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415AB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415AB1">
            <w:pPr>
              <w:pStyle w:val="Textoindependiente"/>
              <w:jc w:val="left"/>
              <w:rPr>
                <w:rFonts w:ascii="Arial" w:hAnsi="Arial" w:cs="Arial"/>
              </w:rPr>
            </w:pPr>
          </w:p>
        </w:tc>
      </w:tr>
      <w:tr w:rsidR="007548DA" w:rsidRPr="00B51FFD" w:rsidTr="00415AB1">
        <w:trPr>
          <w:cantSplit/>
          <w:jc w:val="center"/>
        </w:trPr>
        <w:tc>
          <w:tcPr>
            <w:tcW w:w="1494" w:type="dxa"/>
            <w:tcBorders>
              <w:top w:val="single" w:sz="6" w:space="0" w:color="auto"/>
              <w:left w:val="single" w:sz="6" w:space="0" w:color="auto"/>
              <w:bottom w:val="single" w:sz="6" w:space="0" w:color="auto"/>
            </w:tcBorders>
            <w:vAlign w:val="center"/>
          </w:tcPr>
          <w:p w:rsidR="007548DA" w:rsidRPr="00B51FFD" w:rsidRDefault="007548DA" w:rsidP="00415AB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7548DA" w:rsidRPr="00B51FFD" w:rsidRDefault="007548DA" w:rsidP="00415AB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7548DA" w:rsidRPr="00B51FFD" w:rsidRDefault="007548DA" w:rsidP="00415AB1">
            <w:pPr>
              <w:pStyle w:val="Textoindependiente"/>
              <w:jc w:val="left"/>
              <w:rPr>
                <w:rFonts w:ascii="Arial" w:hAnsi="Arial" w:cs="Arial"/>
              </w:rPr>
            </w:pPr>
          </w:p>
        </w:tc>
      </w:tr>
    </w:tbl>
    <w:p w:rsidR="007548DA" w:rsidRPr="00B51FFD" w:rsidRDefault="007548DA" w:rsidP="007548DA">
      <w:pPr>
        <w:ind w:right="-288"/>
        <w:rPr>
          <w:rFonts w:ascii="Arial" w:hAnsi="Arial" w:cs="Arial"/>
          <w:szCs w:val="24"/>
        </w:rPr>
      </w:pPr>
    </w:p>
    <w:p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Pr="00B51FFD" w:rsidRDefault="007548DA" w:rsidP="007548DA">
      <w:pPr>
        <w:spacing w:line="240" w:lineRule="auto"/>
        <w:ind w:right="21"/>
        <w:rPr>
          <w:rFonts w:ascii="Arial" w:hAnsi="Arial" w:cs="Arial"/>
          <w:szCs w:val="24"/>
        </w:rPr>
      </w:pPr>
    </w:p>
    <w:p w:rsidR="007548DA" w:rsidRPr="00B51FFD" w:rsidRDefault="007548DA" w:rsidP="007548DA">
      <w:pPr>
        <w:rPr>
          <w:rFonts w:ascii="Arial" w:hAnsi="Arial" w:cs="Arial"/>
        </w:rPr>
      </w:pPr>
    </w:p>
    <w:p w:rsidR="007548DA" w:rsidRDefault="007548DA" w:rsidP="00DE09EA">
      <w:pPr>
        <w:tabs>
          <w:tab w:val="left" w:pos="5238"/>
          <w:tab w:val="left" w:pos="5474"/>
          <w:tab w:val="left" w:pos="9468"/>
        </w:tabs>
        <w:rPr>
          <w:rFonts w:ascii="Arial" w:hAnsi="Arial" w:cs="Arial"/>
          <w:szCs w:val="24"/>
        </w:rPr>
      </w:pPr>
    </w:p>
    <w:p w:rsidR="007548DA" w:rsidRDefault="007548DA" w:rsidP="00DE09EA">
      <w:pPr>
        <w:tabs>
          <w:tab w:val="left" w:pos="5238"/>
          <w:tab w:val="left" w:pos="5474"/>
          <w:tab w:val="left" w:pos="9468"/>
        </w:tabs>
        <w:rPr>
          <w:rFonts w:ascii="Arial" w:hAnsi="Arial" w:cs="Arial"/>
          <w:szCs w:val="24"/>
        </w:rPr>
      </w:pPr>
    </w:p>
    <w:p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8400D7"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008400D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8400D7" w:rsidRPr="00D253D1">
        <w:rPr>
          <w:rFonts w:ascii="Arial" w:hAnsi="Arial" w:cs="Arial"/>
          <w:color w:val="auto"/>
          <w:sz w:val="28"/>
          <w:szCs w:val="28"/>
        </w:rPr>
        <w:fldChar w:fldCharType="end"/>
      </w:r>
    </w:p>
    <w:p w:rsidR="00B45783" w:rsidRPr="00B51FFD" w:rsidRDefault="00B45783" w:rsidP="00B45783">
      <w:pPr>
        <w:tabs>
          <w:tab w:val="right" w:pos="9630"/>
        </w:tabs>
        <w:ind w:right="162"/>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1036A9">
        <w:rPr>
          <w:rFonts w:ascii="Arial" w:hAnsi="Arial" w:cs="Arial"/>
          <w:szCs w:val="24"/>
        </w:rPr>
        <w:t>: 349353</w:t>
      </w:r>
      <w:r w:rsidRPr="00B51FFD">
        <w:rPr>
          <w:rFonts w:ascii="Arial" w:hAnsi="Arial" w:cs="Arial"/>
          <w:szCs w:val="24"/>
        </w:rPr>
        <w:t>_</w:t>
      </w:r>
    </w:p>
    <w:p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tblPr>
      <w:tblGrid>
        <w:gridCol w:w="4320"/>
        <w:gridCol w:w="1737"/>
        <w:gridCol w:w="45"/>
        <w:gridCol w:w="1800"/>
        <w:gridCol w:w="1516"/>
      </w:tblGrid>
      <w:tr w:rsidR="00B45783" w:rsidRPr="00B51FFD"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suppressAutoHyphens/>
              <w:spacing w:before="120" w:after="120"/>
              <w:rPr>
                <w:rFonts w:ascii="Arial" w:hAnsi="Arial" w:cs="Arial"/>
                <w:b/>
                <w:spacing w:val="-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415AB1">
            <w:pPr>
              <w:suppressAutoHyphens/>
              <w:spacing w:before="240"/>
              <w:jc w:val="center"/>
              <w:rPr>
                <w:rFonts w:ascii="Arial" w:hAnsi="Arial" w:cs="Arial"/>
                <w:b/>
                <w:spacing w:val="-2"/>
                <w:szCs w:val="22"/>
              </w:rPr>
            </w:pPr>
            <w:r w:rsidRPr="00D253D1">
              <w:rPr>
                <w:rFonts w:ascii="Arial" w:hAnsi="Arial" w:cs="Arial"/>
                <w:b/>
                <w:spacing w:val="-2"/>
                <w:sz w:val="22"/>
                <w:szCs w:val="22"/>
              </w:rPr>
              <w:t>Información</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 xml:space="preserve">Fecha de suscripción </w:t>
            </w:r>
          </w:p>
          <w:p w:rsidR="00B45783" w:rsidRPr="00D253D1" w:rsidRDefault="00B45783" w:rsidP="00415AB1">
            <w:pPr>
              <w:pStyle w:val="Textoindependiente"/>
              <w:rPr>
                <w:rFonts w:ascii="Arial" w:hAnsi="Arial" w:cs="Arial"/>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415AB1">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suppressAutoHyphens/>
              <w:spacing w:before="120"/>
              <w:rPr>
                <w:rFonts w:ascii="Arial" w:hAnsi="Arial" w:cs="Arial"/>
                <w:spacing w:val="-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rsidR="00B45783" w:rsidRPr="00D253D1" w:rsidRDefault="00B45783" w:rsidP="00415AB1">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B45783" w:rsidRPr="00D253D1" w:rsidRDefault="00B45783" w:rsidP="00415AB1">
            <w:pPr>
              <w:spacing w:before="120"/>
              <w:jc w:val="center"/>
              <w:rPr>
                <w:rFonts w:ascii="Arial" w:hAnsi="Arial" w:cs="Arial"/>
                <w:spacing w:val="-2"/>
                <w:szCs w:val="22"/>
              </w:rPr>
            </w:pPr>
          </w:p>
        </w:tc>
        <w:tc>
          <w:tcPr>
            <w:tcW w:w="1516" w:type="dxa"/>
            <w:tcBorders>
              <w:top w:val="single" w:sz="6" w:space="0" w:color="auto"/>
              <w:left w:val="single" w:sz="6" w:space="0" w:color="auto"/>
              <w:bottom w:val="single" w:sz="6" w:space="0" w:color="auto"/>
              <w:right w:val="single" w:sz="6" w:space="0" w:color="auto"/>
            </w:tcBorders>
          </w:tcPr>
          <w:p w:rsidR="00B45783" w:rsidRPr="00C1673B" w:rsidRDefault="00B45783" w:rsidP="00415AB1">
            <w:pPr>
              <w:spacing w:before="120"/>
              <w:jc w:val="center"/>
              <w:rPr>
                <w:rFonts w:ascii="Arial" w:hAnsi="Arial" w:cs="Arial"/>
                <w:sz w:val="20"/>
                <w:szCs w:val="22"/>
              </w:rPr>
            </w:pPr>
            <w:r w:rsidRPr="00D253D1">
              <w:rPr>
                <w:rFonts w:ascii="Arial" w:hAnsi="Arial" w:cs="Arial"/>
                <w:sz w:val="22"/>
                <w:szCs w:val="22"/>
              </w:rPr>
              <w:sym w:font="Symbol" w:char="F07F"/>
            </w:r>
            <w:r w:rsidRPr="00C1673B">
              <w:rPr>
                <w:rFonts w:ascii="Arial" w:hAnsi="Arial" w:cs="Arial"/>
                <w:sz w:val="20"/>
                <w:szCs w:val="22"/>
              </w:rPr>
              <w:t>Subcontratista</w:t>
            </w:r>
          </w:p>
          <w:p w:rsidR="00B45783" w:rsidRPr="00D253D1" w:rsidRDefault="00B45783" w:rsidP="00415AB1">
            <w:pPr>
              <w:jc w:val="center"/>
              <w:rPr>
                <w:rFonts w:ascii="Arial" w:hAnsi="Arial" w:cs="Arial"/>
                <w:spacing w:val="-2"/>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p w:rsidR="00B45783" w:rsidRPr="00D253D1" w:rsidRDefault="00B45783" w:rsidP="00415AB1">
            <w:pPr>
              <w:pStyle w:val="Textoindependiente"/>
              <w:rPr>
                <w:rFonts w:ascii="Arial" w:hAnsi="Arial" w:cs="Arial"/>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p w:rsidR="00B45783" w:rsidRPr="00D253D1" w:rsidRDefault="00B45783" w:rsidP="00415AB1">
            <w:pPr>
              <w:pStyle w:val="Textoindependiente"/>
              <w:rPr>
                <w:rFonts w:ascii="Arial" w:hAnsi="Arial" w:cs="Arial"/>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p w:rsidR="00B45783" w:rsidRPr="00D253D1" w:rsidRDefault="00B45783" w:rsidP="00415AB1">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Dirección:</w:t>
            </w:r>
          </w:p>
          <w:p w:rsidR="00B45783" w:rsidRPr="00D253D1" w:rsidRDefault="00B45783" w:rsidP="00415AB1">
            <w:pPr>
              <w:pStyle w:val="Textoindependiente"/>
              <w:rPr>
                <w:rFonts w:ascii="Arial" w:hAnsi="Arial" w:cs="Arial"/>
                <w:szCs w:val="22"/>
              </w:rPr>
            </w:pPr>
          </w:p>
          <w:p w:rsidR="00B45783" w:rsidRPr="00D253D1" w:rsidRDefault="00B45783" w:rsidP="00415AB1">
            <w:pPr>
              <w:pStyle w:val="Textoindependiente"/>
              <w:rPr>
                <w:rFonts w:ascii="Arial" w:hAnsi="Arial" w:cs="Arial"/>
                <w:szCs w:val="22"/>
              </w:rPr>
            </w:pPr>
            <w:r w:rsidRPr="00D253D1">
              <w:rPr>
                <w:rFonts w:ascii="Arial" w:hAnsi="Arial" w:cs="Arial"/>
                <w:sz w:val="22"/>
                <w:szCs w:val="22"/>
              </w:rPr>
              <w:t>Números de teléfono/fax:</w:t>
            </w:r>
          </w:p>
          <w:p w:rsidR="00B45783" w:rsidRPr="00D253D1" w:rsidRDefault="00B45783" w:rsidP="00415AB1">
            <w:pPr>
              <w:pStyle w:val="Textoindependiente"/>
              <w:rPr>
                <w:rFonts w:ascii="Arial" w:hAnsi="Arial" w:cs="Arial"/>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415AB1">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415AB1">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415AB1">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t xml:space="preserve">Descripción de la similitud conforme a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t>Descripción de las actividades clave conforme a</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r w:rsidRPr="00D253D1">
              <w:rPr>
                <w:rFonts w:ascii="Arial" w:hAnsi="Arial" w:cs="Arial"/>
                <w:sz w:val="22"/>
                <w:szCs w:val="22"/>
              </w:rPr>
              <w:lastRenderedPageBreak/>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415AB1">
            <w:pPr>
              <w:pStyle w:val="Textoindependiente"/>
              <w:rPr>
                <w:rFonts w:ascii="Arial" w:hAnsi="Arial" w:cs="Arial"/>
                <w:szCs w:val="22"/>
              </w:rPr>
            </w:pPr>
          </w:p>
        </w:tc>
      </w:tr>
    </w:tbl>
    <w:p w:rsidR="00B45783" w:rsidRPr="00B51FFD" w:rsidRDefault="00B45783" w:rsidP="00B45783">
      <w:pPr>
        <w:pStyle w:val="Subtitle2"/>
        <w:spacing w:line="240" w:lineRule="auto"/>
        <w:rPr>
          <w:rFonts w:ascii="Arial" w:hAnsi="Arial" w:cs="Arial"/>
          <w:b w:val="0"/>
          <w:sz w:val="24"/>
          <w:szCs w:val="24"/>
        </w:rPr>
      </w:pPr>
    </w:p>
    <w:p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1036A9" w:rsidRDefault="001036A9" w:rsidP="00DE09EA">
      <w:pPr>
        <w:tabs>
          <w:tab w:val="left" w:pos="5238"/>
          <w:tab w:val="left" w:pos="5474"/>
          <w:tab w:val="left" w:pos="9468"/>
        </w:tabs>
        <w:rPr>
          <w:rFonts w:ascii="Arial" w:hAnsi="Arial" w:cs="Arial"/>
          <w:szCs w:val="24"/>
        </w:rPr>
      </w:pPr>
    </w:p>
    <w:p w:rsidR="001036A9" w:rsidRDefault="001036A9" w:rsidP="00DE09EA">
      <w:pPr>
        <w:tabs>
          <w:tab w:val="left" w:pos="5238"/>
          <w:tab w:val="left" w:pos="5474"/>
          <w:tab w:val="left" w:pos="9468"/>
        </w:tabs>
        <w:rPr>
          <w:rFonts w:ascii="Arial" w:hAnsi="Arial" w:cs="Arial"/>
          <w:szCs w:val="24"/>
        </w:rPr>
      </w:pPr>
    </w:p>
    <w:p w:rsidR="001036A9" w:rsidRDefault="001036A9" w:rsidP="00DE09EA">
      <w:pPr>
        <w:tabs>
          <w:tab w:val="left" w:pos="5238"/>
          <w:tab w:val="left" w:pos="5474"/>
          <w:tab w:val="left" w:pos="9468"/>
        </w:tabs>
        <w:rPr>
          <w:rFonts w:ascii="Arial" w:hAnsi="Arial" w:cs="Arial"/>
          <w:szCs w:val="24"/>
        </w:rPr>
      </w:pPr>
    </w:p>
    <w:p w:rsidR="001036A9" w:rsidRDefault="001036A9" w:rsidP="00DE09EA">
      <w:pPr>
        <w:tabs>
          <w:tab w:val="left" w:pos="5238"/>
          <w:tab w:val="left" w:pos="5474"/>
          <w:tab w:val="left" w:pos="9468"/>
        </w:tabs>
        <w:rPr>
          <w:rFonts w:ascii="Arial" w:hAnsi="Arial" w:cs="Arial"/>
          <w:szCs w:val="24"/>
        </w:rPr>
      </w:pPr>
    </w:p>
    <w:p w:rsidR="001036A9" w:rsidRDefault="001036A9" w:rsidP="00DE09EA">
      <w:pPr>
        <w:tabs>
          <w:tab w:val="left" w:pos="5238"/>
          <w:tab w:val="left" w:pos="5474"/>
          <w:tab w:val="left" w:pos="9468"/>
        </w:tabs>
        <w:rPr>
          <w:rFonts w:ascii="Arial" w:hAnsi="Arial" w:cs="Arial"/>
          <w:szCs w:val="24"/>
        </w:rPr>
      </w:pPr>
    </w:p>
    <w:p w:rsidR="001036A9" w:rsidRDefault="001036A9" w:rsidP="00DE09EA">
      <w:pPr>
        <w:tabs>
          <w:tab w:val="left" w:pos="5238"/>
          <w:tab w:val="left" w:pos="5474"/>
          <w:tab w:val="left" w:pos="9468"/>
        </w:tabs>
        <w:rPr>
          <w:rFonts w:ascii="Arial" w:hAnsi="Arial" w:cs="Arial"/>
          <w:szCs w:val="24"/>
        </w:rPr>
      </w:pPr>
    </w:p>
    <w:p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00DE09EA" w:rsidRPr="00B51FFD">
        <w:rPr>
          <w:rFonts w:ascii="Arial" w:hAnsi="Arial" w:cs="Arial"/>
          <w:color w:val="auto"/>
          <w:lang w:val="es-MX"/>
        </w:rPr>
        <w:t xml:space="preserve">FORMULARIO Nº </w:t>
      </w:r>
      <w:bookmarkEnd w:id="19"/>
      <w:r w:rsidR="007548DA">
        <w:rPr>
          <w:rFonts w:ascii="Arial" w:hAnsi="Arial" w:cs="Arial"/>
          <w:color w:val="auto"/>
          <w:lang w:val="es-MX"/>
        </w:rPr>
        <w:t>8</w:t>
      </w:r>
      <w:r w:rsidR="008400D7"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8400D7" w:rsidRPr="00B51FFD">
        <w:rPr>
          <w:rFonts w:ascii="Arial" w:hAnsi="Arial" w:cs="Arial"/>
          <w:color w:val="auto"/>
          <w:lang w:val="es-MX"/>
        </w:rPr>
        <w:fldChar w:fldCharType="end"/>
      </w:r>
      <w:r>
        <w:rPr>
          <w:rFonts w:ascii="Arial" w:hAnsi="Arial" w:cs="Arial"/>
          <w:color w:val="auto"/>
          <w:lang w:val="es-MX"/>
        </w:rPr>
        <w:tab/>
      </w:r>
    </w:p>
    <w:p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008400D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8400D7"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r>
    </w:p>
    <w:p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1036A9">
        <w:rPr>
          <w:rFonts w:ascii="Arial" w:hAnsi="Arial" w:cs="Arial"/>
          <w:szCs w:val="24"/>
          <w:lang w:val="es-ES_tradnl"/>
        </w:rPr>
        <w:t xml:space="preserve"> 349353</w:t>
      </w:r>
      <w:r w:rsidR="00DE09EA" w:rsidRPr="00D253D1">
        <w:rPr>
          <w:rFonts w:ascii="Arial" w:hAnsi="Arial" w:cs="Arial"/>
          <w:szCs w:val="24"/>
          <w:lang w:val="es-ES_tradnl"/>
        </w:rPr>
        <w:t>_</w:t>
      </w:r>
    </w:p>
    <w:p w:rsidR="00DE09EA" w:rsidRPr="00D253D1" w:rsidRDefault="00DE09EA" w:rsidP="00DE09EA">
      <w:pPr>
        <w:rPr>
          <w:rFonts w:ascii="Arial" w:hAnsi="Arial" w:cs="Arial"/>
          <w:szCs w:val="24"/>
          <w:lang w:val="es-ES_tradnl"/>
        </w:rPr>
      </w:pP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4"/>
        <w:gridCol w:w="851"/>
        <w:gridCol w:w="850"/>
        <w:gridCol w:w="851"/>
        <w:gridCol w:w="850"/>
        <w:gridCol w:w="851"/>
        <w:gridCol w:w="1134"/>
        <w:gridCol w:w="1134"/>
      </w:tblGrid>
      <w:tr w:rsidR="00DE09EA" w:rsidRPr="00D253D1" w:rsidTr="00193222">
        <w:trPr>
          <w:cantSplit/>
          <w:trHeight w:val="196"/>
        </w:trPr>
        <w:tc>
          <w:tcPr>
            <w:tcW w:w="3224" w:type="dxa"/>
          </w:tcPr>
          <w:p w:rsidR="00DE09EA" w:rsidRPr="00D253D1" w:rsidRDefault="00D253D1" w:rsidP="00D253D1">
            <w:pPr>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521" w:type="dxa"/>
            <w:gridSpan w:val="7"/>
          </w:tcPr>
          <w:p w:rsidR="00DE09EA" w:rsidRPr="00D253D1" w:rsidRDefault="00DE09EA" w:rsidP="00422B9D">
            <w:pPr>
              <w:rPr>
                <w:rFonts w:ascii="Arial" w:hAnsi="Arial" w:cs="Arial"/>
                <w:spacing w:val="-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rsidTr="00193222">
        <w:trPr>
          <w:cantSplit/>
          <w:trHeight w:val="1047"/>
        </w:trPr>
        <w:tc>
          <w:tcPr>
            <w:tcW w:w="3224" w:type="dxa"/>
            <w:tcBorders>
              <w:left w:val="nil"/>
            </w:tcBorders>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134" w:type="dxa"/>
          </w:tcPr>
          <w:p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rsidTr="00193222">
        <w:trPr>
          <w:cantSplit/>
          <w:trHeight w:val="354"/>
        </w:trPr>
        <w:tc>
          <w:tcPr>
            <w:tcW w:w="9745" w:type="dxa"/>
            <w:gridSpan w:val="8"/>
          </w:tcPr>
          <w:p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rsidTr="00193222">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134"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193222">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134" w:type="dxa"/>
            <w:vMerge/>
          </w:tcPr>
          <w:p w:rsidR="00DE09EA" w:rsidRPr="00D253D1" w:rsidRDefault="00DE09EA" w:rsidP="00422B9D">
            <w:pPr>
              <w:rPr>
                <w:rFonts w:ascii="Arial" w:hAnsi="Arial" w:cs="Arial"/>
                <w:b/>
                <w:szCs w:val="22"/>
              </w:rPr>
            </w:pPr>
          </w:p>
        </w:tc>
      </w:tr>
      <w:tr w:rsidR="00DE09EA" w:rsidRPr="00D253D1" w:rsidTr="00193222">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r>
      <w:tr w:rsidR="00DE09EA" w:rsidRPr="00D253D1" w:rsidTr="00193222">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134"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193222">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134" w:type="dxa"/>
            <w:vMerge/>
          </w:tcPr>
          <w:p w:rsidR="00DE09EA" w:rsidRPr="00D253D1" w:rsidRDefault="00DE09EA" w:rsidP="00422B9D">
            <w:pPr>
              <w:rPr>
                <w:rFonts w:ascii="Arial" w:hAnsi="Arial" w:cs="Arial"/>
                <w:b/>
                <w:szCs w:val="22"/>
              </w:rPr>
            </w:pPr>
          </w:p>
        </w:tc>
      </w:tr>
      <w:tr w:rsidR="00DE09EA" w:rsidRPr="00D253D1" w:rsidTr="00193222">
        <w:trPr>
          <w:cantSplit/>
          <w:trHeight w:val="415"/>
        </w:trPr>
        <w:tc>
          <w:tcPr>
            <w:tcW w:w="9745" w:type="dxa"/>
            <w:gridSpan w:val="8"/>
          </w:tcPr>
          <w:p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rsidTr="00193222">
        <w:trPr>
          <w:cantSplit/>
          <w:trHeight w:val="590"/>
        </w:trPr>
        <w:tc>
          <w:tcPr>
            <w:tcW w:w="3224" w:type="dxa"/>
          </w:tcPr>
          <w:p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delIngreso</w:t>
            </w:r>
            <w:r w:rsidRPr="00D253D1">
              <w:rPr>
                <w:rFonts w:ascii="Arial" w:hAnsi="Arial" w:cs="Arial"/>
                <w:b/>
                <w:sz w:val="20"/>
                <w:lang w:val="pt-BR"/>
              </w:rPr>
              <w:t xml:space="preserve"> (TI)</w:t>
            </w:r>
          </w:p>
        </w:tc>
        <w:tc>
          <w:tcPr>
            <w:tcW w:w="851" w:type="dxa"/>
          </w:tcPr>
          <w:p w:rsidR="00DE09EA" w:rsidRPr="00D253D1" w:rsidRDefault="00DE09EA" w:rsidP="00422B9D">
            <w:pPr>
              <w:rPr>
                <w:rFonts w:ascii="Arial" w:hAnsi="Arial" w:cs="Arial"/>
                <w:b/>
                <w:sz w:val="20"/>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1134" w:type="dxa"/>
          </w:tcPr>
          <w:p w:rsidR="00DE09EA" w:rsidRPr="00D253D1" w:rsidRDefault="00DE09EA" w:rsidP="00422B9D">
            <w:pPr>
              <w:rPr>
                <w:rFonts w:ascii="Arial" w:hAnsi="Arial" w:cs="Arial"/>
                <w:b/>
                <w:szCs w:val="22"/>
                <w:lang w:val="pt-BR"/>
              </w:rPr>
            </w:pPr>
          </w:p>
        </w:tc>
        <w:tc>
          <w:tcPr>
            <w:tcW w:w="1134" w:type="dxa"/>
            <w:vMerge w:val="restart"/>
          </w:tcPr>
          <w:p w:rsidR="00DE09EA" w:rsidRPr="00D253D1" w:rsidRDefault="00DE09EA" w:rsidP="00422B9D">
            <w:pPr>
              <w:rPr>
                <w:rFonts w:ascii="Arial" w:hAnsi="Arial" w:cs="Arial"/>
                <w:b/>
                <w:szCs w:val="22"/>
                <w:lang w:val="pt-BR"/>
              </w:rPr>
            </w:pPr>
          </w:p>
          <w:p w:rsidR="00DE09EA" w:rsidRPr="00D253D1" w:rsidRDefault="00DE09EA" w:rsidP="00422B9D">
            <w:pPr>
              <w:rPr>
                <w:rFonts w:ascii="Arial" w:hAnsi="Arial" w:cs="Arial"/>
                <w:b/>
                <w:szCs w:val="22"/>
                <w:lang w:val="pt-BR"/>
              </w:rPr>
            </w:pPr>
          </w:p>
        </w:tc>
      </w:tr>
      <w:tr w:rsidR="00DE09EA" w:rsidRPr="00D253D1" w:rsidTr="00193222">
        <w:trPr>
          <w:cantSplit/>
          <w:trHeight w:val="590"/>
        </w:trPr>
        <w:tc>
          <w:tcPr>
            <w:tcW w:w="3224" w:type="dxa"/>
          </w:tcPr>
          <w:p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134" w:type="dxa"/>
            <w:vMerge/>
          </w:tcPr>
          <w:p w:rsidR="00DE09EA" w:rsidRPr="00D253D1" w:rsidRDefault="00DE09EA" w:rsidP="00422B9D">
            <w:pPr>
              <w:rPr>
                <w:rFonts w:ascii="Arial" w:hAnsi="Arial" w:cs="Arial"/>
                <w:b/>
                <w:szCs w:val="22"/>
              </w:rPr>
            </w:pPr>
          </w:p>
        </w:tc>
      </w:tr>
    </w:tbl>
    <w:p w:rsidR="00DE09EA" w:rsidRPr="00D253D1" w:rsidRDefault="00DE09EA" w:rsidP="000B7B12">
      <w:pPr>
        <w:rPr>
          <w:rFonts w:ascii="Arial" w:hAnsi="Arial" w:cs="Arial"/>
          <w:szCs w:val="24"/>
        </w:rPr>
      </w:pPr>
      <w:bookmarkStart w:id="28" w:name="_Toc498849276"/>
      <w:bookmarkStart w:id="29" w:name="_Toc498850115"/>
      <w:bookmarkStart w:id="30" w:name="_Toc498851720"/>
      <w:del w:id="31" w:author="Johanna Ramirez" w:date="2018-02-15T14:56:00Z">
        <w:r w:rsidRPr="00D253D1" w:rsidDel="00394820">
          <w:rPr>
            <w:rFonts w:ascii="Arial" w:hAnsi="Arial" w:cs="Arial"/>
            <w:b/>
            <w:spacing w:val="-2"/>
            <w:szCs w:val="24"/>
          </w:rPr>
          <w:sym w:font="Symbol" w:char="F0F0"/>
        </w:r>
      </w:del>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rsidR="00DE09EA" w:rsidRPr="00D253D1" w:rsidRDefault="00DE09EA" w:rsidP="000B7B12">
      <w:pPr>
        <w:rPr>
          <w:rFonts w:ascii="Arial" w:hAnsi="Arial" w:cs="Arial"/>
          <w:szCs w:val="24"/>
        </w:rPr>
      </w:pPr>
      <w:bookmarkStart w:id="32" w:name="_Toc498849277"/>
      <w:bookmarkStart w:id="33" w:name="_Toc498850116"/>
      <w:bookmarkStart w:id="34"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2"/>
      <w:bookmarkEnd w:id="33"/>
      <w:bookmarkEnd w:id="34"/>
      <w:r w:rsidRPr="00D253D1">
        <w:rPr>
          <w:rFonts w:ascii="Arial" w:hAnsi="Arial" w:cs="Arial"/>
          <w:szCs w:val="24"/>
        </w:rPr>
        <w:t>;</w:t>
      </w:r>
    </w:p>
    <w:p w:rsidR="00DE09EA" w:rsidRPr="00D253D1" w:rsidRDefault="00DE09EA" w:rsidP="000B7B12">
      <w:pPr>
        <w:rPr>
          <w:rFonts w:ascii="Arial" w:hAnsi="Arial" w:cs="Arial"/>
          <w:szCs w:val="24"/>
        </w:rPr>
      </w:pPr>
      <w:bookmarkStart w:id="35" w:name="_Toc498849278"/>
      <w:bookmarkStart w:id="36" w:name="_Toc498850117"/>
      <w:bookmarkStart w:id="37" w:name="_Toc498851722"/>
      <w:r w:rsidRPr="00D253D1">
        <w:rPr>
          <w:rFonts w:ascii="Arial" w:hAnsi="Arial" w:cs="Arial"/>
          <w:szCs w:val="24"/>
        </w:rPr>
        <w:t xml:space="preserve">Los balances generales deben estar  firmados por un contador </w:t>
      </w:r>
      <w:bookmarkEnd w:id="35"/>
      <w:bookmarkEnd w:id="36"/>
      <w:bookmarkEnd w:id="37"/>
      <w:r w:rsidRPr="00D253D1">
        <w:rPr>
          <w:rFonts w:ascii="Arial" w:hAnsi="Arial" w:cs="Arial"/>
          <w:szCs w:val="24"/>
        </w:rPr>
        <w:t>público matriculado;</w:t>
      </w:r>
    </w:p>
    <w:p w:rsidR="00DE09EA" w:rsidRPr="00D253D1" w:rsidRDefault="00DE09EA" w:rsidP="000B7B12">
      <w:pPr>
        <w:rPr>
          <w:rFonts w:ascii="Arial" w:hAnsi="Arial" w:cs="Arial"/>
          <w:szCs w:val="24"/>
        </w:rPr>
      </w:pPr>
      <w:bookmarkStart w:id="38" w:name="_Toc498849279"/>
      <w:bookmarkStart w:id="39" w:name="_Toc498850118"/>
      <w:bookmarkStart w:id="40" w:name="_Toc498851723"/>
      <w:r w:rsidRPr="00D253D1">
        <w:rPr>
          <w:rFonts w:ascii="Arial" w:hAnsi="Arial" w:cs="Arial"/>
          <w:szCs w:val="24"/>
        </w:rPr>
        <w:t>Los balances generales  deben estar completos, incluidas todas las notas a los estados financieros</w:t>
      </w:r>
      <w:bookmarkStart w:id="41" w:name="_Toc498849280"/>
      <w:bookmarkStart w:id="42" w:name="_Toc498850119"/>
      <w:bookmarkStart w:id="43" w:name="_Toc498851724"/>
      <w:bookmarkEnd w:id="38"/>
      <w:bookmarkEnd w:id="39"/>
      <w:bookmarkEnd w:id="40"/>
      <w:r w:rsidRPr="00D253D1">
        <w:rPr>
          <w:rFonts w:ascii="Arial" w:hAnsi="Arial" w:cs="Arial"/>
          <w:szCs w:val="24"/>
        </w:rPr>
        <w:t>;</w:t>
      </w:r>
    </w:p>
    <w:p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1"/>
      <w:bookmarkEnd w:id="42"/>
      <w:bookmarkEnd w:id="43"/>
      <w:r w:rsidRPr="00D253D1">
        <w:rPr>
          <w:rFonts w:ascii="Arial" w:hAnsi="Arial" w:cs="Arial"/>
          <w:szCs w:val="24"/>
        </w:rPr>
        <w:t>.</w:t>
      </w:r>
    </w:p>
    <w:p w:rsidR="00DE09EA" w:rsidRDefault="00DE09EA" w:rsidP="000B7B12">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1036A9">
        <w:rPr>
          <w:rFonts w:ascii="Arial" w:hAnsi="Arial" w:cs="Arial"/>
          <w:szCs w:val="24"/>
        </w:rPr>
        <w:t xml:space="preserve"> 349353</w:t>
      </w:r>
      <w:r w:rsidR="009B6364" w:rsidRPr="00B51FFD">
        <w:rPr>
          <w:rFonts w:ascii="Arial" w:hAnsi="Arial" w:cs="Arial"/>
          <w:szCs w:val="24"/>
        </w:rPr>
        <w:t>_</w:t>
      </w:r>
    </w:p>
    <w:p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tblPr>
      <w:tblGrid>
        <w:gridCol w:w="534"/>
        <w:gridCol w:w="2693"/>
        <w:gridCol w:w="1588"/>
        <w:gridCol w:w="1672"/>
        <w:gridCol w:w="2864"/>
      </w:tblGrid>
      <w:tr w:rsidR="00DE09EA" w:rsidRPr="00B51FFD" w:rsidTr="00F43615">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 xml:space="preserve">lCurriculum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Pr="00B51FFD" w:rsidRDefault="009B6364"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1036A9">
        <w:rPr>
          <w:rFonts w:ascii="Arial" w:hAnsi="Arial" w:cs="Arial"/>
          <w:szCs w:val="24"/>
        </w:rPr>
        <w:t xml:space="preserve"> 349353</w:t>
      </w:r>
    </w:p>
    <w:p w:rsidR="00DE09EA" w:rsidRPr="00B51FFD" w:rsidRDefault="00DE09EA" w:rsidP="00DE09EA">
      <w:pPr>
        <w:rPr>
          <w:rFonts w:ascii="Arial" w:hAnsi="Arial" w:cs="Arial"/>
        </w:rPr>
      </w:pPr>
    </w:p>
    <w:tbl>
      <w:tblPr>
        <w:tblStyle w:val="Tablaconcuadrcula"/>
        <w:tblW w:w="8906" w:type="dxa"/>
        <w:tblLayout w:type="fixed"/>
        <w:tblLook w:val="04A0"/>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8400D7" w:rsidRDefault="00DE09EA" w:rsidP="008400D7">
      <w:pPr>
        <w:pStyle w:val="Prrafodelista"/>
        <w:numPr>
          <w:ilvl w:val="0"/>
          <w:numId w:val="36"/>
        </w:numPr>
        <w:spacing w:before="120" w:after="120" w:line="276" w:lineRule="auto"/>
        <w:ind w:left="426"/>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8400D7" w:rsidRDefault="00DE09EA" w:rsidP="008400D7">
      <w:pPr>
        <w:pStyle w:val="Prrafodelista"/>
        <w:numPr>
          <w:ilvl w:val="0"/>
          <w:numId w:val="36"/>
        </w:numPr>
        <w:spacing w:before="120" w:after="120" w:line="276" w:lineRule="auto"/>
        <w:ind w:left="426"/>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8400D7" w:rsidRDefault="00DE09EA" w:rsidP="008400D7">
      <w:pPr>
        <w:pStyle w:val="Prrafodelista"/>
        <w:numPr>
          <w:ilvl w:val="0"/>
          <w:numId w:val="36"/>
        </w:numPr>
        <w:spacing w:before="120" w:after="120" w:line="276" w:lineRule="auto"/>
        <w:ind w:left="426"/>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8400D7" w:rsidRDefault="00DE09EA" w:rsidP="008400D7">
      <w:pPr>
        <w:spacing w:before="120" w:after="120" w:line="276" w:lineRule="auto"/>
        <w:rPr>
          <w:del w:id="44" w:author="Johanna Ramirez" w:date="2018-02-15T12:05:00Z"/>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rsidR="008400D7" w:rsidRDefault="008400D7" w:rsidP="008400D7">
      <w:pPr>
        <w:spacing w:before="120" w:after="120" w:line="276" w:lineRule="auto"/>
        <w:rPr>
          <w:rFonts w:ascii="Arial" w:hAnsi="Arial" w:cs="Arial"/>
          <w:i/>
        </w:rPr>
      </w:pPr>
    </w:p>
    <w:p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003C5185">
        <w:rPr>
          <w:rFonts w:ascii="Arial" w:hAnsi="Arial" w:cs="Arial"/>
          <w:color w:val="auto"/>
          <w:lang w:val="es-MX"/>
        </w:rPr>
        <w:t xml:space="preserve"> (NO APLICA)</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rsidR="00DE09EA" w:rsidRPr="00BC48A8" w:rsidRDefault="00DE09EA" w:rsidP="00DE09EA">
      <w:pPr>
        <w:jc w:val="center"/>
        <w:rPr>
          <w:rFonts w:ascii="Arial" w:hAnsi="Arial" w:cs="Arial"/>
          <w:i/>
          <w:color w:val="FF0000"/>
        </w:rPr>
      </w:pPr>
    </w:p>
    <w:p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0" w:type="auto"/>
        <w:tblLook w:val="04A0"/>
      </w:tblPr>
      <w:tblGrid>
        <w:gridCol w:w="2444"/>
        <w:gridCol w:w="1342"/>
        <w:gridCol w:w="1029"/>
        <w:gridCol w:w="992"/>
        <w:gridCol w:w="992"/>
        <w:gridCol w:w="1134"/>
        <w:gridCol w:w="1128"/>
      </w:tblGrid>
      <w:tr w:rsidR="00DE09EA" w:rsidRPr="00306990" w:rsidTr="00306990">
        <w:trPr>
          <w:trHeight w:val="327"/>
        </w:trPr>
        <w:tc>
          <w:tcPr>
            <w:tcW w:w="2444"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Descripción del ítem</w:t>
            </w:r>
          </w:p>
        </w:tc>
        <w:tc>
          <w:tcPr>
            <w:tcW w:w="1342"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Equipo a utilizar</w:t>
            </w:r>
          </w:p>
        </w:tc>
        <w:tc>
          <w:tcPr>
            <w:tcW w:w="5275" w:type="dxa"/>
            <w:gridSpan w:val="5"/>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Afectación mensual</w:t>
            </w:r>
          </w:p>
        </w:tc>
      </w:tr>
      <w:tr w:rsidR="00DE09EA" w:rsidRPr="00306990" w:rsidTr="00306990">
        <w:trPr>
          <w:trHeight w:val="373"/>
        </w:trPr>
        <w:tc>
          <w:tcPr>
            <w:tcW w:w="2444" w:type="dxa"/>
            <w:vMerge/>
            <w:vAlign w:val="center"/>
          </w:tcPr>
          <w:p w:rsidR="00DE09EA" w:rsidRPr="00306990" w:rsidRDefault="00DE09EA" w:rsidP="00422B9D">
            <w:pPr>
              <w:spacing w:line="240" w:lineRule="auto"/>
              <w:jc w:val="center"/>
              <w:rPr>
                <w:rFonts w:ascii="Arial" w:hAnsi="Arial" w:cs="Arial"/>
                <w:b/>
                <w:szCs w:val="22"/>
              </w:rPr>
            </w:pPr>
          </w:p>
        </w:tc>
        <w:tc>
          <w:tcPr>
            <w:tcW w:w="1342" w:type="dxa"/>
            <w:vMerge/>
            <w:vAlign w:val="center"/>
          </w:tcPr>
          <w:p w:rsidR="00DE09EA" w:rsidRPr="00306990" w:rsidRDefault="00DE09EA" w:rsidP="00422B9D">
            <w:pPr>
              <w:spacing w:line="240" w:lineRule="auto"/>
              <w:jc w:val="center"/>
              <w:rPr>
                <w:rFonts w:ascii="Arial" w:hAnsi="Arial" w:cs="Arial"/>
                <w:b/>
                <w:szCs w:val="22"/>
              </w:rPr>
            </w:pPr>
          </w:p>
        </w:tc>
        <w:tc>
          <w:tcPr>
            <w:tcW w:w="1029"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Mes1</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2</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3</w:t>
            </w:r>
          </w:p>
        </w:tc>
        <w:tc>
          <w:tcPr>
            <w:tcW w:w="1134"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4</w:t>
            </w:r>
          </w:p>
        </w:tc>
        <w:tc>
          <w:tcPr>
            <w:tcW w:w="1128"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w:t>
            </w:r>
          </w:p>
        </w:tc>
      </w:tr>
      <w:tr w:rsidR="00DE09EA" w:rsidRPr="00306990" w:rsidTr="00306990">
        <w:tc>
          <w:tcPr>
            <w:tcW w:w="2444" w:type="dxa"/>
            <w:vMerge w:val="restart"/>
          </w:tcPr>
          <w:p w:rsidR="00DE09EA" w:rsidRPr="00306990" w:rsidRDefault="00971F2A" w:rsidP="00422B9D">
            <w:pPr>
              <w:rPr>
                <w:rFonts w:ascii="Arial" w:hAnsi="Arial" w:cs="Arial"/>
                <w:szCs w:val="22"/>
              </w:rPr>
            </w:pPr>
            <w:r w:rsidRPr="00306990">
              <w:rPr>
                <w:rFonts w:ascii="Arial" w:hAnsi="Arial" w:cs="Arial"/>
                <w:szCs w:val="22"/>
              </w:rPr>
              <w:t>Ítem</w:t>
            </w:r>
            <w:r w:rsidR="00DE09EA" w:rsidRPr="00306990">
              <w:rPr>
                <w:rFonts w:ascii="Arial" w:hAnsi="Arial" w:cs="Arial"/>
                <w:szCs w:val="22"/>
              </w:rPr>
              <w:t xml:space="preserve"> N°</w:t>
            </w: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1</w:t>
            </w:r>
          </w:p>
        </w:tc>
        <w:tc>
          <w:tcPr>
            <w:tcW w:w="1029"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1134" w:type="dxa"/>
            <w:vMerge w:val="restart"/>
          </w:tcPr>
          <w:p w:rsidR="00DE09EA" w:rsidRPr="00306990" w:rsidRDefault="00DE09EA" w:rsidP="00422B9D">
            <w:pPr>
              <w:rPr>
                <w:rFonts w:ascii="Arial" w:hAnsi="Arial" w:cs="Arial"/>
                <w:szCs w:val="22"/>
              </w:rPr>
            </w:pPr>
          </w:p>
        </w:tc>
        <w:tc>
          <w:tcPr>
            <w:tcW w:w="1128" w:type="dxa"/>
            <w:vMerge w:val="restart"/>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2</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3</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bl>
    <w:p w:rsidR="00DE09EA" w:rsidRPr="00306990" w:rsidRDefault="00DE09EA" w:rsidP="00DE09EA">
      <w:pPr>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C5185" w:rsidRDefault="003C5185" w:rsidP="00DE09EA">
      <w:pPr>
        <w:rPr>
          <w:rFonts w:ascii="Arial" w:hAnsi="Arial" w:cs="Arial"/>
        </w:rPr>
      </w:pPr>
    </w:p>
    <w:p w:rsidR="003C5185" w:rsidRDefault="003C5185" w:rsidP="00DE09EA">
      <w:pPr>
        <w:rPr>
          <w:rFonts w:ascii="Arial" w:hAnsi="Arial" w:cs="Arial"/>
        </w:rPr>
      </w:pPr>
    </w:p>
    <w:p w:rsidR="003C5185" w:rsidRPr="00B51FFD" w:rsidRDefault="003C5185"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5" w:name="_Toc286313325"/>
      <w:r w:rsidRPr="00B51FFD">
        <w:rPr>
          <w:rFonts w:ascii="Arial" w:hAnsi="Arial" w:cs="Arial"/>
          <w:color w:val="auto"/>
          <w:lang w:val="es-MX"/>
        </w:rPr>
        <w:lastRenderedPageBreak/>
        <w:t>FORMULARIO Nº 12</w:t>
      </w:r>
      <w:r w:rsidR="003C5185">
        <w:rPr>
          <w:rFonts w:ascii="Arial" w:hAnsi="Arial" w:cs="Arial"/>
          <w:color w:val="auto"/>
          <w:lang w:val="es-MX"/>
        </w:rPr>
        <w:t xml:space="preserve"> (NO APLICA)</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del w:id="46" w:author="Johanna Ramirez" w:date="2018-02-15T12:05:00Z">
        <w:r w:rsidRPr="00306990" w:rsidDel="002B49A9">
          <w:rPr>
            <w:rFonts w:ascii="Arial" w:hAnsi="Arial" w:cs="Arial"/>
            <w:b/>
            <w:sz w:val="22"/>
            <w:szCs w:val="22"/>
            <w:lang w:val="es-MX"/>
          </w:rPr>
          <w:delText>:_</w:delText>
        </w:r>
      </w:del>
      <w:ins w:id="47" w:author="Johanna Ramirez" w:date="2018-02-15T12:05:00Z">
        <w:r w:rsidR="002B49A9" w:rsidRPr="00306990">
          <w:rPr>
            <w:rFonts w:ascii="Arial" w:hAnsi="Arial" w:cs="Arial"/>
            <w:b/>
            <w:sz w:val="22"/>
            <w:szCs w:val="22"/>
            <w:lang w:val="es-MX"/>
          </w:rPr>
          <w:t>: _</w:t>
        </w:r>
      </w:ins>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rsidR="00DE09EA" w:rsidRPr="00306990" w:rsidRDefault="00DE09EA" w:rsidP="00DE09EA">
      <w:pPr>
        <w:rPr>
          <w:rFonts w:ascii="Arial" w:hAnsi="Arial" w:cs="Arial"/>
          <w:sz w:val="22"/>
          <w:szCs w:val="22"/>
          <w:lang w:val="es-MX"/>
        </w:rPr>
      </w:pPr>
    </w:p>
    <w:tbl>
      <w:tblPr>
        <w:tblStyle w:val="Tablaconcuadrcula"/>
        <w:tblW w:w="10191" w:type="dxa"/>
        <w:tblInd w:w="-580" w:type="dxa"/>
        <w:tblBorders>
          <w:top w:val="single" w:sz="12" w:space="0" w:color="auto"/>
          <w:left w:val="single" w:sz="12" w:space="0" w:color="auto"/>
          <w:bottom w:val="single" w:sz="12" w:space="0" w:color="auto"/>
          <w:right w:val="single" w:sz="12" w:space="0" w:color="auto"/>
        </w:tblBorders>
        <w:tblLayout w:type="fixed"/>
        <w:tblLook w:val="04A0"/>
      </w:tblPr>
      <w:tblGrid>
        <w:gridCol w:w="418"/>
        <w:gridCol w:w="1227"/>
        <w:gridCol w:w="1448"/>
        <w:gridCol w:w="1315"/>
        <w:gridCol w:w="1383"/>
        <w:gridCol w:w="1397"/>
        <w:gridCol w:w="962"/>
        <w:gridCol w:w="582"/>
        <w:gridCol w:w="644"/>
        <w:gridCol w:w="815"/>
      </w:tblGrid>
      <w:tr w:rsidR="00DE09EA" w:rsidRPr="00B51FFD" w:rsidTr="005D27E8">
        <w:trPr>
          <w:trHeight w:val="279"/>
        </w:trPr>
        <w:tc>
          <w:tcPr>
            <w:tcW w:w="418" w:type="dxa"/>
            <w:vMerge w:val="restart"/>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1227"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1448"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315"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383"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397"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962" w:type="dxa"/>
            <w:vMerge w:val="restart"/>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041" w:type="dxa"/>
            <w:gridSpan w:val="3"/>
            <w:tcBorders>
              <w:left w:val="single" w:sz="12" w:space="0" w:color="auto"/>
              <w:bottom w:val="single" w:sz="12" w:space="0" w:color="auto"/>
            </w:tcBorders>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5D27E8">
        <w:trPr>
          <w:trHeight w:val="559"/>
        </w:trPr>
        <w:tc>
          <w:tcPr>
            <w:tcW w:w="418" w:type="dxa"/>
            <w:vMerge/>
          </w:tcPr>
          <w:p w:rsidR="00DE09EA" w:rsidRPr="00B51FFD" w:rsidRDefault="00DE09EA" w:rsidP="00422B9D">
            <w:pPr>
              <w:spacing w:line="240" w:lineRule="auto"/>
              <w:rPr>
                <w:rFonts w:ascii="Arial" w:hAnsi="Arial" w:cs="Arial"/>
                <w:b/>
                <w:sz w:val="18"/>
                <w:szCs w:val="18"/>
                <w:lang w:val="es-MX"/>
              </w:rPr>
            </w:pPr>
          </w:p>
        </w:tc>
        <w:tc>
          <w:tcPr>
            <w:tcW w:w="1227" w:type="dxa"/>
            <w:vMerge/>
            <w:vAlign w:val="center"/>
          </w:tcPr>
          <w:p w:rsidR="00DE09EA" w:rsidRPr="00B51FFD" w:rsidRDefault="00DE09EA" w:rsidP="00422B9D">
            <w:pPr>
              <w:spacing w:line="240" w:lineRule="auto"/>
              <w:jc w:val="center"/>
              <w:rPr>
                <w:rFonts w:ascii="Arial" w:hAnsi="Arial" w:cs="Arial"/>
                <w:b/>
                <w:sz w:val="18"/>
                <w:lang w:val="es-MX"/>
              </w:rPr>
            </w:pPr>
          </w:p>
        </w:tc>
        <w:tc>
          <w:tcPr>
            <w:tcW w:w="1448" w:type="dxa"/>
            <w:vMerge/>
            <w:vAlign w:val="center"/>
          </w:tcPr>
          <w:p w:rsidR="00DE09EA" w:rsidRPr="00B51FFD" w:rsidRDefault="00DE09EA" w:rsidP="00422B9D">
            <w:pPr>
              <w:spacing w:line="240" w:lineRule="auto"/>
              <w:jc w:val="center"/>
              <w:rPr>
                <w:rFonts w:ascii="Arial" w:hAnsi="Arial" w:cs="Arial"/>
                <w:b/>
                <w:sz w:val="18"/>
                <w:lang w:val="es-MX"/>
              </w:rPr>
            </w:pPr>
          </w:p>
        </w:tc>
        <w:tc>
          <w:tcPr>
            <w:tcW w:w="1315" w:type="dxa"/>
            <w:vMerge/>
            <w:vAlign w:val="center"/>
          </w:tcPr>
          <w:p w:rsidR="00DE09EA" w:rsidRPr="00B51FFD" w:rsidRDefault="00DE09EA" w:rsidP="00422B9D">
            <w:pPr>
              <w:spacing w:line="240" w:lineRule="auto"/>
              <w:jc w:val="center"/>
              <w:rPr>
                <w:rFonts w:ascii="Arial" w:hAnsi="Arial" w:cs="Arial"/>
                <w:b/>
                <w:sz w:val="18"/>
                <w:lang w:val="es-MX"/>
              </w:rPr>
            </w:pPr>
          </w:p>
        </w:tc>
        <w:tc>
          <w:tcPr>
            <w:tcW w:w="1383" w:type="dxa"/>
            <w:vMerge/>
            <w:vAlign w:val="center"/>
          </w:tcPr>
          <w:p w:rsidR="00DE09EA" w:rsidRPr="00B51FFD" w:rsidRDefault="00DE09EA" w:rsidP="00422B9D">
            <w:pPr>
              <w:spacing w:line="240" w:lineRule="auto"/>
              <w:jc w:val="center"/>
              <w:rPr>
                <w:rFonts w:ascii="Arial" w:hAnsi="Arial" w:cs="Arial"/>
                <w:b/>
                <w:sz w:val="18"/>
                <w:lang w:val="es-MX"/>
              </w:rPr>
            </w:pPr>
          </w:p>
        </w:tc>
        <w:tc>
          <w:tcPr>
            <w:tcW w:w="1397" w:type="dxa"/>
            <w:vMerge/>
            <w:vAlign w:val="center"/>
          </w:tcPr>
          <w:p w:rsidR="00DE09EA" w:rsidRPr="00B51FFD" w:rsidRDefault="00DE09EA" w:rsidP="00422B9D">
            <w:pPr>
              <w:spacing w:line="240" w:lineRule="auto"/>
              <w:jc w:val="center"/>
              <w:rPr>
                <w:rFonts w:ascii="Arial" w:hAnsi="Arial" w:cs="Arial"/>
                <w:b/>
                <w:sz w:val="18"/>
                <w:lang w:val="es-MX"/>
              </w:rPr>
            </w:pPr>
          </w:p>
        </w:tc>
        <w:tc>
          <w:tcPr>
            <w:tcW w:w="962" w:type="dxa"/>
            <w:vMerge/>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p>
        </w:tc>
        <w:tc>
          <w:tcPr>
            <w:tcW w:w="582" w:type="dxa"/>
            <w:tcBorders>
              <w:top w:val="single" w:sz="12" w:space="0" w:color="auto"/>
              <w:left w:val="single" w:sz="12" w:space="0" w:color="auto"/>
              <w:righ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44"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15"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rsidTr="005D27E8">
        <w:tc>
          <w:tcPr>
            <w:tcW w:w="418"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1227" w:type="dxa"/>
          </w:tcPr>
          <w:p w:rsidR="00DE09EA" w:rsidRPr="00B51FFD" w:rsidRDefault="00DE09EA" w:rsidP="00422B9D">
            <w:pPr>
              <w:rPr>
                <w:rFonts w:ascii="Arial" w:hAnsi="Arial" w:cs="Arial"/>
                <w:lang w:val="es-MX"/>
              </w:rPr>
            </w:pPr>
          </w:p>
        </w:tc>
        <w:tc>
          <w:tcPr>
            <w:tcW w:w="1448" w:type="dxa"/>
          </w:tcPr>
          <w:p w:rsidR="00DE09EA" w:rsidRPr="00B51FFD" w:rsidRDefault="00DE09EA" w:rsidP="00422B9D">
            <w:pPr>
              <w:rPr>
                <w:rFonts w:ascii="Arial" w:hAnsi="Arial" w:cs="Arial"/>
                <w:lang w:val="es-MX"/>
              </w:rPr>
            </w:pPr>
          </w:p>
        </w:tc>
        <w:tc>
          <w:tcPr>
            <w:tcW w:w="1315" w:type="dxa"/>
          </w:tcPr>
          <w:p w:rsidR="00DE09EA" w:rsidRPr="00B51FFD" w:rsidRDefault="00DE09EA" w:rsidP="00422B9D">
            <w:pPr>
              <w:rPr>
                <w:rFonts w:ascii="Arial" w:hAnsi="Arial" w:cs="Arial"/>
                <w:lang w:val="es-MX"/>
              </w:rPr>
            </w:pPr>
          </w:p>
        </w:tc>
        <w:tc>
          <w:tcPr>
            <w:tcW w:w="1383" w:type="dxa"/>
          </w:tcPr>
          <w:p w:rsidR="00DE09EA" w:rsidRPr="00B51FFD" w:rsidRDefault="00DE09EA" w:rsidP="00422B9D">
            <w:pPr>
              <w:rPr>
                <w:rFonts w:ascii="Arial" w:hAnsi="Arial" w:cs="Arial"/>
                <w:lang w:val="es-MX"/>
              </w:rPr>
            </w:pPr>
          </w:p>
        </w:tc>
        <w:tc>
          <w:tcPr>
            <w:tcW w:w="1397" w:type="dxa"/>
          </w:tcPr>
          <w:p w:rsidR="00DE09EA" w:rsidRPr="00B51FFD" w:rsidRDefault="00DE09EA" w:rsidP="00422B9D">
            <w:pPr>
              <w:rPr>
                <w:rFonts w:ascii="Arial" w:hAnsi="Arial" w:cs="Arial"/>
                <w:lang w:val="es-MX"/>
              </w:rPr>
            </w:pPr>
          </w:p>
        </w:tc>
        <w:tc>
          <w:tcPr>
            <w:tcW w:w="962" w:type="dxa"/>
          </w:tcPr>
          <w:p w:rsidR="00DE09EA" w:rsidRPr="00B51FFD" w:rsidRDefault="00DE09EA" w:rsidP="00422B9D">
            <w:pPr>
              <w:rPr>
                <w:rFonts w:ascii="Arial" w:hAnsi="Arial" w:cs="Arial"/>
                <w:lang w:val="es-MX"/>
              </w:rPr>
            </w:pPr>
          </w:p>
        </w:tc>
        <w:tc>
          <w:tcPr>
            <w:tcW w:w="582" w:type="dxa"/>
            <w:tcBorders>
              <w:right w:val="single" w:sz="12" w:space="0" w:color="auto"/>
            </w:tcBorders>
          </w:tcPr>
          <w:p w:rsidR="00DE09EA" w:rsidRPr="00B51FFD" w:rsidRDefault="00DE09EA" w:rsidP="00422B9D">
            <w:pPr>
              <w:rPr>
                <w:rFonts w:ascii="Arial" w:hAnsi="Arial" w:cs="Arial"/>
                <w:lang w:val="es-MX"/>
              </w:rPr>
            </w:pPr>
          </w:p>
        </w:tc>
        <w:tc>
          <w:tcPr>
            <w:tcW w:w="644" w:type="dxa"/>
            <w:tcBorders>
              <w:right w:val="single" w:sz="12" w:space="0" w:color="auto"/>
            </w:tcBorders>
          </w:tcPr>
          <w:p w:rsidR="00DE09EA" w:rsidRPr="00B51FFD" w:rsidRDefault="00DE09EA" w:rsidP="00422B9D">
            <w:pPr>
              <w:rPr>
                <w:rFonts w:ascii="Arial" w:hAnsi="Arial" w:cs="Arial"/>
                <w:lang w:val="es-MX"/>
              </w:rPr>
            </w:pPr>
          </w:p>
        </w:tc>
        <w:tc>
          <w:tcPr>
            <w:tcW w:w="815"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5D27E8">
        <w:tc>
          <w:tcPr>
            <w:tcW w:w="418"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1227" w:type="dxa"/>
          </w:tcPr>
          <w:p w:rsidR="00DE09EA" w:rsidRPr="00B51FFD" w:rsidRDefault="00DE09EA" w:rsidP="00422B9D">
            <w:pPr>
              <w:rPr>
                <w:rFonts w:ascii="Arial" w:hAnsi="Arial" w:cs="Arial"/>
                <w:lang w:val="es-MX"/>
              </w:rPr>
            </w:pPr>
          </w:p>
        </w:tc>
        <w:tc>
          <w:tcPr>
            <w:tcW w:w="1448" w:type="dxa"/>
          </w:tcPr>
          <w:p w:rsidR="00DE09EA" w:rsidRPr="00B51FFD" w:rsidRDefault="00DE09EA" w:rsidP="00422B9D">
            <w:pPr>
              <w:rPr>
                <w:rFonts w:ascii="Arial" w:hAnsi="Arial" w:cs="Arial"/>
                <w:lang w:val="es-MX"/>
              </w:rPr>
            </w:pPr>
          </w:p>
        </w:tc>
        <w:tc>
          <w:tcPr>
            <w:tcW w:w="1315" w:type="dxa"/>
          </w:tcPr>
          <w:p w:rsidR="00DE09EA" w:rsidRPr="00B51FFD" w:rsidRDefault="00DE09EA" w:rsidP="00422B9D">
            <w:pPr>
              <w:rPr>
                <w:rFonts w:ascii="Arial" w:hAnsi="Arial" w:cs="Arial"/>
                <w:lang w:val="es-MX"/>
              </w:rPr>
            </w:pPr>
          </w:p>
        </w:tc>
        <w:tc>
          <w:tcPr>
            <w:tcW w:w="1383" w:type="dxa"/>
          </w:tcPr>
          <w:p w:rsidR="00DE09EA" w:rsidRPr="00B51FFD" w:rsidRDefault="00DE09EA" w:rsidP="00422B9D">
            <w:pPr>
              <w:rPr>
                <w:rFonts w:ascii="Arial" w:hAnsi="Arial" w:cs="Arial"/>
                <w:lang w:val="es-MX"/>
              </w:rPr>
            </w:pPr>
          </w:p>
        </w:tc>
        <w:tc>
          <w:tcPr>
            <w:tcW w:w="1397" w:type="dxa"/>
          </w:tcPr>
          <w:p w:rsidR="00DE09EA" w:rsidRPr="00B51FFD" w:rsidRDefault="00DE09EA" w:rsidP="00422B9D">
            <w:pPr>
              <w:rPr>
                <w:rFonts w:ascii="Arial" w:hAnsi="Arial" w:cs="Arial"/>
                <w:lang w:val="es-MX"/>
              </w:rPr>
            </w:pPr>
          </w:p>
        </w:tc>
        <w:tc>
          <w:tcPr>
            <w:tcW w:w="962" w:type="dxa"/>
          </w:tcPr>
          <w:p w:rsidR="00DE09EA" w:rsidRPr="00B51FFD" w:rsidRDefault="00DE09EA" w:rsidP="00422B9D">
            <w:pPr>
              <w:rPr>
                <w:rFonts w:ascii="Arial" w:hAnsi="Arial" w:cs="Arial"/>
                <w:lang w:val="es-MX"/>
              </w:rPr>
            </w:pPr>
          </w:p>
        </w:tc>
        <w:tc>
          <w:tcPr>
            <w:tcW w:w="582" w:type="dxa"/>
            <w:tcBorders>
              <w:right w:val="single" w:sz="12" w:space="0" w:color="auto"/>
            </w:tcBorders>
          </w:tcPr>
          <w:p w:rsidR="00DE09EA" w:rsidRPr="00B51FFD" w:rsidRDefault="00DE09EA" w:rsidP="00422B9D">
            <w:pPr>
              <w:rPr>
                <w:rFonts w:ascii="Arial" w:hAnsi="Arial" w:cs="Arial"/>
                <w:lang w:val="es-MX"/>
              </w:rPr>
            </w:pPr>
          </w:p>
        </w:tc>
        <w:tc>
          <w:tcPr>
            <w:tcW w:w="644" w:type="dxa"/>
            <w:tcBorders>
              <w:right w:val="single" w:sz="12" w:space="0" w:color="auto"/>
            </w:tcBorders>
          </w:tcPr>
          <w:p w:rsidR="00DE09EA" w:rsidRPr="00B51FFD" w:rsidRDefault="00DE09EA" w:rsidP="00422B9D">
            <w:pPr>
              <w:rPr>
                <w:rFonts w:ascii="Arial" w:hAnsi="Arial" w:cs="Arial"/>
                <w:lang w:val="es-MX"/>
              </w:rPr>
            </w:pPr>
          </w:p>
        </w:tc>
        <w:tc>
          <w:tcPr>
            <w:tcW w:w="815"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5D27E8">
        <w:tc>
          <w:tcPr>
            <w:tcW w:w="418"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1227" w:type="dxa"/>
          </w:tcPr>
          <w:p w:rsidR="00DE09EA" w:rsidRPr="00B51FFD" w:rsidRDefault="00DE09EA" w:rsidP="00422B9D">
            <w:pPr>
              <w:rPr>
                <w:rFonts w:ascii="Arial" w:hAnsi="Arial" w:cs="Arial"/>
                <w:lang w:val="es-MX"/>
              </w:rPr>
            </w:pPr>
          </w:p>
        </w:tc>
        <w:tc>
          <w:tcPr>
            <w:tcW w:w="1448" w:type="dxa"/>
          </w:tcPr>
          <w:p w:rsidR="00DE09EA" w:rsidRPr="00B51FFD" w:rsidRDefault="00DE09EA" w:rsidP="00422B9D">
            <w:pPr>
              <w:rPr>
                <w:rFonts w:ascii="Arial" w:hAnsi="Arial" w:cs="Arial"/>
                <w:lang w:val="es-MX"/>
              </w:rPr>
            </w:pPr>
          </w:p>
        </w:tc>
        <w:tc>
          <w:tcPr>
            <w:tcW w:w="1315" w:type="dxa"/>
          </w:tcPr>
          <w:p w:rsidR="00DE09EA" w:rsidRPr="00B51FFD" w:rsidRDefault="00DE09EA" w:rsidP="00422B9D">
            <w:pPr>
              <w:rPr>
                <w:rFonts w:ascii="Arial" w:hAnsi="Arial" w:cs="Arial"/>
                <w:lang w:val="es-MX"/>
              </w:rPr>
            </w:pPr>
          </w:p>
        </w:tc>
        <w:tc>
          <w:tcPr>
            <w:tcW w:w="1383" w:type="dxa"/>
          </w:tcPr>
          <w:p w:rsidR="00DE09EA" w:rsidRPr="00B51FFD" w:rsidRDefault="00DE09EA" w:rsidP="00422B9D">
            <w:pPr>
              <w:rPr>
                <w:rFonts w:ascii="Arial" w:hAnsi="Arial" w:cs="Arial"/>
                <w:lang w:val="es-MX"/>
              </w:rPr>
            </w:pPr>
          </w:p>
        </w:tc>
        <w:tc>
          <w:tcPr>
            <w:tcW w:w="1397" w:type="dxa"/>
          </w:tcPr>
          <w:p w:rsidR="00DE09EA" w:rsidRPr="00B51FFD" w:rsidRDefault="00DE09EA" w:rsidP="00422B9D">
            <w:pPr>
              <w:rPr>
                <w:rFonts w:ascii="Arial" w:hAnsi="Arial" w:cs="Arial"/>
                <w:lang w:val="es-MX"/>
              </w:rPr>
            </w:pPr>
          </w:p>
        </w:tc>
        <w:tc>
          <w:tcPr>
            <w:tcW w:w="962" w:type="dxa"/>
          </w:tcPr>
          <w:p w:rsidR="00DE09EA" w:rsidRPr="00B51FFD" w:rsidRDefault="00DE09EA" w:rsidP="00422B9D">
            <w:pPr>
              <w:rPr>
                <w:rFonts w:ascii="Arial" w:hAnsi="Arial" w:cs="Arial"/>
                <w:lang w:val="es-MX"/>
              </w:rPr>
            </w:pPr>
          </w:p>
        </w:tc>
        <w:tc>
          <w:tcPr>
            <w:tcW w:w="582" w:type="dxa"/>
            <w:tcBorders>
              <w:right w:val="single" w:sz="12" w:space="0" w:color="auto"/>
            </w:tcBorders>
          </w:tcPr>
          <w:p w:rsidR="00DE09EA" w:rsidRPr="00B51FFD" w:rsidRDefault="00DE09EA" w:rsidP="00422B9D">
            <w:pPr>
              <w:rPr>
                <w:rFonts w:ascii="Arial" w:hAnsi="Arial" w:cs="Arial"/>
                <w:lang w:val="es-MX"/>
              </w:rPr>
            </w:pPr>
          </w:p>
        </w:tc>
        <w:tc>
          <w:tcPr>
            <w:tcW w:w="644" w:type="dxa"/>
            <w:tcBorders>
              <w:right w:val="single" w:sz="12" w:space="0" w:color="auto"/>
            </w:tcBorders>
          </w:tcPr>
          <w:p w:rsidR="00DE09EA" w:rsidRPr="00B51FFD" w:rsidRDefault="00DE09EA" w:rsidP="00422B9D">
            <w:pPr>
              <w:rPr>
                <w:rFonts w:ascii="Arial" w:hAnsi="Arial" w:cs="Arial"/>
                <w:lang w:val="es-MX"/>
              </w:rPr>
            </w:pPr>
          </w:p>
        </w:tc>
        <w:tc>
          <w:tcPr>
            <w:tcW w:w="815"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5D27E8">
        <w:tc>
          <w:tcPr>
            <w:tcW w:w="418"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1227" w:type="dxa"/>
          </w:tcPr>
          <w:p w:rsidR="00DE09EA" w:rsidRPr="00B51FFD" w:rsidRDefault="00DE09EA" w:rsidP="00422B9D">
            <w:pPr>
              <w:rPr>
                <w:rFonts w:ascii="Arial" w:hAnsi="Arial" w:cs="Arial"/>
                <w:lang w:val="es-MX"/>
              </w:rPr>
            </w:pPr>
          </w:p>
        </w:tc>
        <w:tc>
          <w:tcPr>
            <w:tcW w:w="1448" w:type="dxa"/>
          </w:tcPr>
          <w:p w:rsidR="00DE09EA" w:rsidRPr="00B51FFD" w:rsidRDefault="00DE09EA" w:rsidP="00422B9D">
            <w:pPr>
              <w:rPr>
                <w:rFonts w:ascii="Arial" w:hAnsi="Arial" w:cs="Arial"/>
                <w:lang w:val="es-MX"/>
              </w:rPr>
            </w:pPr>
          </w:p>
        </w:tc>
        <w:tc>
          <w:tcPr>
            <w:tcW w:w="1315" w:type="dxa"/>
          </w:tcPr>
          <w:p w:rsidR="00DE09EA" w:rsidRPr="00B51FFD" w:rsidRDefault="00DE09EA" w:rsidP="00422B9D">
            <w:pPr>
              <w:rPr>
                <w:rFonts w:ascii="Arial" w:hAnsi="Arial" w:cs="Arial"/>
                <w:lang w:val="es-MX"/>
              </w:rPr>
            </w:pPr>
          </w:p>
        </w:tc>
        <w:tc>
          <w:tcPr>
            <w:tcW w:w="1383" w:type="dxa"/>
          </w:tcPr>
          <w:p w:rsidR="00DE09EA" w:rsidRPr="00B51FFD" w:rsidRDefault="00DE09EA" w:rsidP="00422B9D">
            <w:pPr>
              <w:rPr>
                <w:rFonts w:ascii="Arial" w:hAnsi="Arial" w:cs="Arial"/>
                <w:lang w:val="es-MX"/>
              </w:rPr>
            </w:pPr>
          </w:p>
        </w:tc>
        <w:tc>
          <w:tcPr>
            <w:tcW w:w="1397" w:type="dxa"/>
          </w:tcPr>
          <w:p w:rsidR="00DE09EA" w:rsidRPr="00B51FFD" w:rsidRDefault="00DE09EA" w:rsidP="00422B9D">
            <w:pPr>
              <w:rPr>
                <w:rFonts w:ascii="Arial" w:hAnsi="Arial" w:cs="Arial"/>
                <w:lang w:val="es-MX"/>
              </w:rPr>
            </w:pPr>
          </w:p>
        </w:tc>
        <w:tc>
          <w:tcPr>
            <w:tcW w:w="962" w:type="dxa"/>
          </w:tcPr>
          <w:p w:rsidR="00DE09EA" w:rsidRPr="00B51FFD" w:rsidRDefault="00DE09EA" w:rsidP="00422B9D">
            <w:pPr>
              <w:rPr>
                <w:rFonts w:ascii="Arial" w:hAnsi="Arial" w:cs="Arial"/>
                <w:lang w:val="es-MX"/>
              </w:rPr>
            </w:pPr>
          </w:p>
        </w:tc>
        <w:tc>
          <w:tcPr>
            <w:tcW w:w="582" w:type="dxa"/>
            <w:tcBorders>
              <w:right w:val="single" w:sz="12" w:space="0" w:color="auto"/>
            </w:tcBorders>
          </w:tcPr>
          <w:p w:rsidR="00DE09EA" w:rsidRPr="00B51FFD" w:rsidRDefault="00DE09EA" w:rsidP="00422B9D">
            <w:pPr>
              <w:rPr>
                <w:rFonts w:ascii="Arial" w:hAnsi="Arial" w:cs="Arial"/>
                <w:lang w:val="es-MX"/>
              </w:rPr>
            </w:pPr>
          </w:p>
        </w:tc>
        <w:tc>
          <w:tcPr>
            <w:tcW w:w="644" w:type="dxa"/>
            <w:tcBorders>
              <w:right w:val="single" w:sz="12" w:space="0" w:color="auto"/>
            </w:tcBorders>
          </w:tcPr>
          <w:p w:rsidR="00DE09EA" w:rsidRPr="00B51FFD" w:rsidRDefault="00DE09EA" w:rsidP="00422B9D">
            <w:pPr>
              <w:rPr>
                <w:rFonts w:ascii="Arial" w:hAnsi="Arial" w:cs="Arial"/>
                <w:lang w:val="es-MX"/>
              </w:rPr>
            </w:pPr>
          </w:p>
        </w:tc>
        <w:tc>
          <w:tcPr>
            <w:tcW w:w="815"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5D27E8">
        <w:tc>
          <w:tcPr>
            <w:tcW w:w="418"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1227" w:type="dxa"/>
          </w:tcPr>
          <w:p w:rsidR="00DE09EA" w:rsidRPr="00B51FFD" w:rsidRDefault="00DE09EA" w:rsidP="00422B9D">
            <w:pPr>
              <w:rPr>
                <w:rFonts w:ascii="Arial" w:hAnsi="Arial" w:cs="Arial"/>
                <w:lang w:val="es-MX"/>
              </w:rPr>
            </w:pPr>
          </w:p>
        </w:tc>
        <w:tc>
          <w:tcPr>
            <w:tcW w:w="1448" w:type="dxa"/>
          </w:tcPr>
          <w:p w:rsidR="00DE09EA" w:rsidRPr="00B51FFD" w:rsidRDefault="00DE09EA" w:rsidP="00422B9D">
            <w:pPr>
              <w:rPr>
                <w:rFonts w:ascii="Arial" w:hAnsi="Arial" w:cs="Arial"/>
                <w:lang w:val="es-MX"/>
              </w:rPr>
            </w:pPr>
          </w:p>
        </w:tc>
        <w:tc>
          <w:tcPr>
            <w:tcW w:w="1315" w:type="dxa"/>
          </w:tcPr>
          <w:p w:rsidR="00DE09EA" w:rsidRPr="00B51FFD" w:rsidRDefault="00DE09EA" w:rsidP="00422B9D">
            <w:pPr>
              <w:rPr>
                <w:rFonts w:ascii="Arial" w:hAnsi="Arial" w:cs="Arial"/>
                <w:lang w:val="es-MX"/>
              </w:rPr>
            </w:pPr>
          </w:p>
        </w:tc>
        <w:tc>
          <w:tcPr>
            <w:tcW w:w="1383" w:type="dxa"/>
          </w:tcPr>
          <w:p w:rsidR="00DE09EA" w:rsidRPr="00B51FFD" w:rsidRDefault="00DE09EA" w:rsidP="00422B9D">
            <w:pPr>
              <w:rPr>
                <w:rFonts w:ascii="Arial" w:hAnsi="Arial" w:cs="Arial"/>
                <w:lang w:val="es-MX"/>
              </w:rPr>
            </w:pPr>
          </w:p>
        </w:tc>
        <w:tc>
          <w:tcPr>
            <w:tcW w:w="1397" w:type="dxa"/>
          </w:tcPr>
          <w:p w:rsidR="00DE09EA" w:rsidRPr="00B51FFD" w:rsidRDefault="00DE09EA" w:rsidP="00422B9D">
            <w:pPr>
              <w:rPr>
                <w:rFonts w:ascii="Arial" w:hAnsi="Arial" w:cs="Arial"/>
                <w:lang w:val="es-MX"/>
              </w:rPr>
            </w:pPr>
          </w:p>
        </w:tc>
        <w:tc>
          <w:tcPr>
            <w:tcW w:w="962" w:type="dxa"/>
          </w:tcPr>
          <w:p w:rsidR="00DE09EA" w:rsidRPr="00B51FFD" w:rsidRDefault="00DE09EA" w:rsidP="00422B9D">
            <w:pPr>
              <w:rPr>
                <w:rFonts w:ascii="Arial" w:hAnsi="Arial" w:cs="Arial"/>
                <w:lang w:val="es-MX"/>
              </w:rPr>
            </w:pPr>
          </w:p>
        </w:tc>
        <w:tc>
          <w:tcPr>
            <w:tcW w:w="582" w:type="dxa"/>
            <w:tcBorders>
              <w:right w:val="single" w:sz="12" w:space="0" w:color="auto"/>
            </w:tcBorders>
          </w:tcPr>
          <w:p w:rsidR="00DE09EA" w:rsidRPr="00B51FFD" w:rsidRDefault="00DE09EA" w:rsidP="00422B9D">
            <w:pPr>
              <w:rPr>
                <w:rFonts w:ascii="Arial" w:hAnsi="Arial" w:cs="Arial"/>
                <w:lang w:val="es-MX"/>
              </w:rPr>
            </w:pPr>
          </w:p>
        </w:tc>
        <w:tc>
          <w:tcPr>
            <w:tcW w:w="644" w:type="dxa"/>
            <w:tcBorders>
              <w:right w:val="single" w:sz="12" w:space="0" w:color="auto"/>
            </w:tcBorders>
          </w:tcPr>
          <w:p w:rsidR="00DE09EA" w:rsidRPr="00B51FFD" w:rsidRDefault="00DE09EA" w:rsidP="00422B9D">
            <w:pPr>
              <w:rPr>
                <w:rFonts w:ascii="Arial" w:hAnsi="Arial" w:cs="Arial"/>
                <w:lang w:val="es-MX"/>
              </w:rPr>
            </w:pPr>
          </w:p>
        </w:tc>
        <w:tc>
          <w:tcPr>
            <w:tcW w:w="815"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5D27E8">
        <w:tc>
          <w:tcPr>
            <w:tcW w:w="418"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1227" w:type="dxa"/>
          </w:tcPr>
          <w:p w:rsidR="00DE09EA" w:rsidRPr="00B51FFD" w:rsidRDefault="00DE09EA" w:rsidP="00422B9D">
            <w:pPr>
              <w:rPr>
                <w:rFonts w:ascii="Arial" w:hAnsi="Arial" w:cs="Arial"/>
                <w:lang w:val="es-MX"/>
              </w:rPr>
            </w:pPr>
          </w:p>
        </w:tc>
        <w:tc>
          <w:tcPr>
            <w:tcW w:w="1448" w:type="dxa"/>
          </w:tcPr>
          <w:p w:rsidR="00DE09EA" w:rsidRPr="00B51FFD" w:rsidRDefault="00DE09EA" w:rsidP="00422B9D">
            <w:pPr>
              <w:rPr>
                <w:rFonts w:ascii="Arial" w:hAnsi="Arial" w:cs="Arial"/>
                <w:lang w:val="es-MX"/>
              </w:rPr>
            </w:pPr>
          </w:p>
        </w:tc>
        <w:tc>
          <w:tcPr>
            <w:tcW w:w="1315" w:type="dxa"/>
          </w:tcPr>
          <w:p w:rsidR="00DE09EA" w:rsidRPr="00B51FFD" w:rsidRDefault="00DE09EA" w:rsidP="00422B9D">
            <w:pPr>
              <w:rPr>
                <w:rFonts w:ascii="Arial" w:hAnsi="Arial" w:cs="Arial"/>
                <w:lang w:val="es-MX"/>
              </w:rPr>
            </w:pPr>
          </w:p>
        </w:tc>
        <w:tc>
          <w:tcPr>
            <w:tcW w:w="1383" w:type="dxa"/>
          </w:tcPr>
          <w:p w:rsidR="00DE09EA" w:rsidRPr="00B51FFD" w:rsidRDefault="00DE09EA" w:rsidP="00422B9D">
            <w:pPr>
              <w:rPr>
                <w:rFonts w:ascii="Arial" w:hAnsi="Arial" w:cs="Arial"/>
                <w:lang w:val="es-MX"/>
              </w:rPr>
            </w:pPr>
          </w:p>
        </w:tc>
        <w:tc>
          <w:tcPr>
            <w:tcW w:w="1397" w:type="dxa"/>
          </w:tcPr>
          <w:p w:rsidR="00DE09EA" w:rsidRPr="00B51FFD" w:rsidRDefault="00DE09EA" w:rsidP="00422B9D">
            <w:pPr>
              <w:rPr>
                <w:rFonts w:ascii="Arial" w:hAnsi="Arial" w:cs="Arial"/>
                <w:lang w:val="es-MX"/>
              </w:rPr>
            </w:pPr>
          </w:p>
        </w:tc>
        <w:tc>
          <w:tcPr>
            <w:tcW w:w="962" w:type="dxa"/>
          </w:tcPr>
          <w:p w:rsidR="00DE09EA" w:rsidRPr="00B51FFD" w:rsidRDefault="00DE09EA" w:rsidP="00422B9D">
            <w:pPr>
              <w:rPr>
                <w:rFonts w:ascii="Arial" w:hAnsi="Arial" w:cs="Arial"/>
                <w:lang w:val="es-MX"/>
              </w:rPr>
            </w:pPr>
          </w:p>
        </w:tc>
        <w:tc>
          <w:tcPr>
            <w:tcW w:w="582" w:type="dxa"/>
            <w:tcBorders>
              <w:right w:val="single" w:sz="12" w:space="0" w:color="auto"/>
            </w:tcBorders>
          </w:tcPr>
          <w:p w:rsidR="00DE09EA" w:rsidRPr="00B51FFD" w:rsidRDefault="00DE09EA" w:rsidP="00422B9D">
            <w:pPr>
              <w:rPr>
                <w:rFonts w:ascii="Arial" w:hAnsi="Arial" w:cs="Arial"/>
                <w:lang w:val="es-MX"/>
              </w:rPr>
            </w:pPr>
          </w:p>
        </w:tc>
        <w:tc>
          <w:tcPr>
            <w:tcW w:w="644" w:type="dxa"/>
            <w:tcBorders>
              <w:right w:val="single" w:sz="12" w:space="0" w:color="auto"/>
            </w:tcBorders>
          </w:tcPr>
          <w:p w:rsidR="00DE09EA" w:rsidRPr="00B51FFD" w:rsidRDefault="00DE09EA" w:rsidP="00422B9D">
            <w:pPr>
              <w:rPr>
                <w:rFonts w:ascii="Arial" w:hAnsi="Arial" w:cs="Arial"/>
                <w:lang w:val="es-MX"/>
              </w:rPr>
            </w:pPr>
          </w:p>
        </w:tc>
        <w:tc>
          <w:tcPr>
            <w:tcW w:w="815" w:type="dxa"/>
            <w:tcBorders>
              <w:left w:val="single" w:sz="12" w:space="0" w:color="auto"/>
            </w:tcBorders>
          </w:tcPr>
          <w:p w:rsidR="00DE09EA" w:rsidRPr="00B51FFD" w:rsidRDefault="00DE09EA" w:rsidP="00422B9D">
            <w:pPr>
              <w:rPr>
                <w:rFonts w:ascii="Arial" w:hAnsi="Arial" w:cs="Arial"/>
                <w:lang w:val="es-MX"/>
              </w:rPr>
            </w:pPr>
          </w:p>
        </w:tc>
      </w:tr>
    </w:tbl>
    <w:p w:rsidR="00DE09EA" w:rsidRPr="00B51FFD" w:rsidRDefault="008400D7" w:rsidP="00DE09EA">
      <w:pPr>
        <w:rPr>
          <w:rFonts w:ascii="Arial" w:hAnsi="Arial" w:cs="Arial"/>
          <w:lang w:val="es-MX"/>
        </w:rPr>
      </w:pPr>
      <w:r w:rsidRPr="008400D7">
        <w:rPr>
          <w:rFonts w:ascii="Arial" w:hAnsi="Arial" w:cs="Arial"/>
          <w:b/>
          <w:lang w:val="es-MX"/>
        </w:rPr>
        <w:t>Nota: La Convocante podrá verificar la información contenida en el presente formulario, solicitar por escrito datos a las respectivas Contratantes</w:t>
      </w:r>
      <w:r w:rsidR="00DE09EA" w:rsidRPr="00B51FFD">
        <w:rPr>
          <w:rFonts w:ascii="Arial" w:hAnsi="Arial" w:cs="Arial"/>
          <w:lang w:val="es-MX"/>
        </w:rPr>
        <w:t>.</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C5185" w:rsidRDefault="003C5185" w:rsidP="00DE09EA">
      <w:pPr>
        <w:rPr>
          <w:rFonts w:ascii="Arial" w:hAnsi="Arial" w:cs="Arial"/>
          <w:lang w:val="es-MX"/>
        </w:rPr>
      </w:pPr>
    </w:p>
    <w:p w:rsidR="003C5185" w:rsidRDefault="003C5185" w:rsidP="00DE09EA">
      <w:pPr>
        <w:rPr>
          <w:rFonts w:ascii="Arial" w:hAnsi="Arial" w:cs="Arial"/>
          <w:lang w:val="es-MX"/>
        </w:rPr>
      </w:pPr>
    </w:p>
    <w:p w:rsidR="003C5185" w:rsidRDefault="003C5185" w:rsidP="00DE09EA">
      <w:pPr>
        <w:rPr>
          <w:rFonts w:ascii="Arial" w:hAnsi="Arial" w:cs="Arial"/>
          <w:lang w:val="es-MX"/>
        </w:rPr>
      </w:pPr>
    </w:p>
    <w:p w:rsidR="003C5185" w:rsidRDefault="003C5185" w:rsidP="00DE09EA">
      <w:pPr>
        <w:rPr>
          <w:rFonts w:ascii="Arial" w:hAnsi="Arial" w:cs="Arial"/>
          <w:lang w:val="es-MX"/>
        </w:rPr>
      </w:pPr>
    </w:p>
    <w:p w:rsidR="00306990" w:rsidRPr="00B51FFD"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45"/>
      <w:r w:rsidRPr="00B51FFD">
        <w:rPr>
          <w:rFonts w:ascii="Arial" w:hAnsi="Arial" w:cs="Arial"/>
          <w:color w:val="auto"/>
          <w:lang w:val="es-MX"/>
        </w:rPr>
        <w:t>13</w:t>
      </w:r>
      <w:r w:rsidR="008400D7"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8400D7"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48" w:name="_Toc286313326"/>
      <w:r w:rsidRPr="00CF7A64">
        <w:rPr>
          <w:rFonts w:ascii="Arial" w:hAnsi="Arial" w:cs="Arial"/>
          <w:color w:val="auto"/>
          <w:sz w:val="28"/>
          <w:szCs w:val="28"/>
        </w:rPr>
        <w:t>DECLARACION JURADA</w:t>
      </w:r>
      <w:bookmarkEnd w:id="48"/>
      <w:r w:rsidR="008400D7"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8400D7"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Pr="00B51FFD">
        <w:rPr>
          <w:rFonts w:ascii="Arial" w:hAnsi="Arial" w:cs="Arial"/>
        </w:rPr>
        <w:t>Modalidad:</w:t>
      </w:r>
      <w:r w:rsidR="003C5185">
        <w:rPr>
          <w:rFonts w:ascii="Arial" w:hAnsi="Arial" w:cs="Arial"/>
        </w:rPr>
        <w:t xml:space="preserve"> CD Nº 06/2018</w:t>
      </w:r>
    </w:p>
    <w:p w:rsidR="00DE09EA" w:rsidRPr="00B51FFD" w:rsidRDefault="00DE09EA" w:rsidP="00DE09EA">
      <w:pPr>
        <w:rPr>
          <w:rFonts w:ascii="Arial" w:hAnsi="Arial" w:cs="Arial"/>
        </w:rPr>
      </w:pPr>
      <w:r w:rsidRPr="00B51FFD">
        <w:rPr>
          <w:rFonts w:ascii="Arial" w:hAnsi="Arial" w:cs="Arial"/>
        </w:rPr>
        <w:t>Descripción del llamado:</w:t>
      </w:r>
      <w:r w:rsidR="003C5185">
        <w:rPr>
          <w:rFonts w:ascii="Arial" w:hAnsi="Arial" w:cs="Arial"/>
        </w:rPr>
        <w:t xml:space="preserve"> </w:t>
      </w:r>
      <w:r w:rsidR="003C5185" w:rsidRPr="00770AE5">
        <w:rPr>
          <w:rFonts w:ascii="Arial" w:hAnsi="Arial" w:cs="Arial"/>
          <w:szCs w:val="22"/>
          <w:lang w:val="es-ES"/>
        </w:rPr>
        <w:t>CONSTRUCCION DE AULA EN LA ESCUELA BASICA Nº 49 ELISA CARMEN ALDERETE DEL DISTRITO DE SAN JOSE DE LOS ARROYOS</w:t>
      </w:r>
    </w:p>
    <w:p w:rsidR="00DE09EA" w:rsidRPr="00B51FFD" w:rsidRDefault="00DE09EA" w:rsidP="00DE09EA">
      <w:pPr>
        <w:rPr>
          <w:rFonts w:ascii="Arial" w:hAnsi="Arial" w:cs="Arial"/>
        </w:rPr>
      </w:pPr>
      <w:r w:rsidRPr="00B51FFD">
        <w:rPr>
          <w:rFonts w:ascii="Arial" w:hAnsi="Arial" w:cs="Arial"/>
        </w:rPr>
        <w:t>ID (Portal):</w:t>
      </w:r>
      <w:r w:rsidR="003C5185">
        <w:rPr>
          <w:rFonts w:ascii="Arial" w:hAnsi="Arial" w:cs="Arial"/>
        </w:rPr>
        <w:t xml:space="preserve"> 349353</w:t>
      </w:r>
    </w:p>
    <w:p w:rsidR="00DE09EA" w:rsidRPr="00B51FFD" w:rsidRDefault="00DE09EA" w:rsidP="00DE09EA">
      <w:pPr>
        <w:rPr>
          <w:rFonts w:ascii="Arial" w:hAnsi="Arial" w:cs="Arial"/>
        </w:rPr>
      </w:pPr>
      <w:bookmarkStart w:id="49" w:name="_Toc286249548"/>
      <w:r w:rsidRPr="00B51FFD">
        <w:rPr>
          <w:rFonts w:ascii="Arial" w:hAnsi="Arial" w:cs="Arial"/>
        </w:rPr>
        <w:t>A la Convocante:</w:t>
      </w:r>
      <w:bookmarkEnd w:id="49"/>
    </w:p>
    <w:p w:rsidR="00DE09EA" w:rsidRPr="00B51FFD" w:rsidRDefault="00DE09EA" w:rsidP="00DE09EA">
      <w:pPr>
        <w:rPr>
          <w:rFonts w:ascii="Arial" w:hAnsi="Arial" w:cs="Arial"/>
        </w:rPr>
      </w:pP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DE09EA" w:rsidRPr="00B51FFD" w:rsidRDefault="00DE09EA" w:rsidP="00DE09EA">
      <w:pPr>
        <w:ind w:left="708"/>
        <w:rPr>
          <w:rFonts w:ascii="Arial" w:hAnsi="Arial" w:cs="Arial"/>
        </w:rPr>
      </w:pP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p>
    <w:p w:rsidR="00124F9A" w:rsidRPr="00B51FFD" w:rsidRDefault="00124F9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50" w:name="_Toc286313327"/>
      <w:r w:rsidRPr="00B51FFD">
        <w:rPr>
          <w:rFonts w:ascii="Arial" w:hAnsi="Arial" w:cs="Arial"/>
          <w:color w:val="auto"/>
          <w:lang w:val="es-MX"/>
        </w:rPr>
        <w:lastRenderedPageBreak/>
        <w:t xml:space="preserve">FORMULARIO Nº </w:t>
      </w:r>
      <w:bookmarkEnd w:id="50"/>
      <w:r w:rsidRPr="00B51FFD">
        <w:rPr>
          <w:rFonts w:ascii="Arial" w:hAnsi="Arial" w:cs="Arial"/>
          <w:color w:val="auto"/>
          <w:lang w:val="es-MX"/>
        </w:rPr>
        <w:t>14</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51" w:name="_Toc286313328"/>
      <w:r w:rsidRPr="00B51FFD">
        <w:rPr>
          <w:rFonts w:ascii="Arial" w:hAnsi="Arial" w:cs="Arial"/>
          <w:color w:val="auto"/>
          <w:sz w:val="28"/>
        </w:rPr>
        <w:t>DECLARACION JURADA</w:t>
      </w:r>
      <w:bookmarkEnd w:id="51"/>
      <w:r w:rsidR="008400D7"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8400D7"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7D7824" w:rsidRDefault="007D7824" w:rsidP="00DE09EA">
      <w:pPr>
        <w:spacing w:line="240" w:lineRule="auto"/>
        <w:rPr>
          <w:rFonts w:ascii="Arial" w:hAnsi="Arial" w:cs="Arial"/>
          <w:b/>
          <w:bCs/>
          <w:caps/>
          <w:szCs w:val="24"/>
        </w:rPr>
      </w:pPr>
    </w:p>
    <w:p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w:t>
      </w:r>
      <w:r w:rsidR="003C5185">
        <w:rPr>
          <w:rFonts w:ascii="Arial" w:hAnsi="Arial" w:cs="Arial"/>
          <w:sz w:val="22"/>
          <w:szCs w:val="22"/>
        </w:rPr>
        <w:t>8</w:t>
      </w:r>
    </w:p>
    <w:p w:rsidR="00DE09EA" w:rsidRPr="007D7824" w:rsidRDefault="00DE09EA" w:rsidP="00DE09EA">
      <w:pPr>
        <w:rPr>
          <w:rFonts w:ascii="Arial" w:hAnsi="Arial" w:cs="Arial"/>
          <w:b/>
          <w:sz w:val="22"/>
          <w:szCs w:val="22"/>
        </w:rPr>
      </w:pPr>
      <w:r w:rsidRPr="007D7824">
        <w:rPr>
          <w:rFonts w:ascii="Arial" w:hAnsi="Arial" w:cs="Arial"/>
          <w:b/>
          <w:sz w:val="22"/>
          <w:szCs w:val="22"/>
        </w:rPr>
        <w:t>Señores</w:t>
      </w:r>
    </w:p>
    <w:p w:rsidR="00DE09EA" w:rsidRPr="007D7824" w:rsidRDefault="00DE09EA" w:rsidP="00DE09EA">
      <w:pPr>
        <w:rPr>
          <w:rFonts w:ascii="Arial" w:hAnsi="Arial" w:cs="Arial"/>
          <w:b/>
          <w:sz w:val="22"/>
          <w:szCs w:val="22"/>
        </w:rPr>
      </w:pPr>
      <w:r w:rsidRPr="007D7824">
        <w:rPr>
          <w:rFonts w:ascii="Arial" w:hAnsi="Arial" w:cs="Arial"/>
          <w:b/>
          <w:sz w:val="22"/>
          <w:szCs w:val="22"/>
        </w:rPr>
        <w:t>…………………………….</w:t>
      </w:r>
    </w:p>
    <w:p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tblPr>
      <w:tblGrid>
        <w:gridCol w:w="1008"/>
        <w:gridCol w:w="7636"/>
      </w:tblGrid>
      <w:tr w:rsidR="00DE09EA" w:rsidRPr="007D7824" w:rsidTr="00422B9D">
        <w:tc>
          <w:tcPr>
            <w:tcW w:w="1008" w:type="dxa"/>
          </w:tcPr>
          <w:p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rsidR="00DE09EA" w:rsidRPr="007D7824" w:rsidRDefault="003C5185" w:rsidP="00422B9D">
            <w:pPr>
              <w:rPr>
                <w:rFonts w:ascii="Arial" w:hAnsi="Arial" w:cs="Arial"/>
                <w:b/>
                <w:sz w:val="20"/>
              </w:rPr>
            </w:pPr>
            <w:r w:rsidRPr="00770AE5">
              <w:rPr>
                <w:rFonts w:ascii="Arial" w:hAnsi="Arial" w:cs="Arial"/>
                <w:szCs w:val="22"/>
                <w:lang w:val="es-ES"/>
              </w:rPr>
              <w:t>CONSTRUCCION DE AULA EN LA ESCUELA BASICA Nº 49 ELISA CARMEN ALDERETE DEL DISTRITO DE SAN JOSE DE LOS ARROYOS</w:t>
            </w:r>
          </w:p>
          <w:p w:rsidR="00DE09EA" w:rsidRPr="007D7824" w:rsidRDefault="003C5185" w:rsidP="00422B9D">
            <w:pPr>
              <w:rPr>
                <w:rFonts w:ascii="Arial" w:hAnsi="Arial" w:cs="Arial"/>
                <w:b/>
                <w:sz w:val="20"/>
              </w:rPr>
            </w:pPr>
            <w:r>
              <w:rPr>
                <w:rFonts w:ascii="Arial" w:hAnsi="Arial" w:cs="Arial"/>
                <w:b/>
                <w:sz w:val="20"/>
              </w:rPr>
              <w:t>ID: 349353</w:t>
            </w:r>
            <w:r w:rsidR="00DE09EA" w:rsidRPr="007D7824">
              <w:rPr>
                <w:rFonts w:ascii="Arial" w:hAnsi="Arial" w:cs="Arial"/>
                <w:b/>
                <w:sz w:val="20"/>
              </w:rPr>
              <w:t xml:space="preserve"> </w:t>
            </w:r>
          </w:p>
        </w:tc>
      </w:tr>
    </w:tbl>
    <w:p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Default="00DE09EA" w:rsidP="00DE09EA">
      <w:pPr>
        <w:rPr>
          <w:rFonts w:ascii="Arial" w:hAnsi="Arial" w:cs="Arial"/>
          <w:sz w:val="22"/>
          <w:szCs w:val="22"/>
        </w:rPr>
      </w:pPr>
      <w:r w:rsidRPr="007D7824">
        <w:rPr>
          <w:rFonts w:ascii="Arial" w:hAnsi="Arial" w:cs="Arial"/>
          <w:sz w:val="22"/>
          <w:szCs w:val="22"/>
        </w:rPr>
        <w:t xml:space="preserve">Atentamente, </w:t>
      </w:r>
    </w:p>
    <w:p w:rsidR="007D7824" w:rsidRPr="007D7824" w:rsidRDefault="007D7824" w:rsidP="00DE09EA">
      <w:pPr>
        <w:rPr>
          <w:rFonts w:ascii="Arial" w:hAnsi="Arial" w:cs="Arial"/>
          <w:sz w:val="22"/>
          <w:szCs w:val="22"/>
        </w:rPr>
      </w:pPr>
    </w:p>
    <w:p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t>Aclaración de Firma/s</w:t>
      </w:r>
    </w:p>
    <w:p w:rsidR="00DE09EA" w:rsidRPr="007D7824" w:rsidRDefault="00DE09EA" w:rsidP="00DE09EA">
      <w:pPr>
        <w:rPr>
          <w:rFonts w:ascii="Arial" w:hAnsi="Arial" w:cs="Arial"/>
          <w:szCs w:val="24"/>
        </w:rPr>
      </w:pPr>
    </w:p>
    <w:p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52" w:name="_Toc286313329"/>
      <w:r w:rsidRPr="00B51FFD">
        <w:rPr>
          <w:rFonts w:ascii="Arial" w:hAnsi="Arial" w:cs="Arial"/>
          <w:color w:val="auto"/>
          <w:lang w:val="es-MX"/>
        </w:rPr>
        <w:lastRenderedPageBreak/>
        <w:t>FORMULARIO Nº 1</w:t>
      </w:r>
      <w:bookmarkEnd w:id="52"/>
      <w:r w:rsidRPr="00B51FFD">
        <w:rPr>
          <w:rFonts w:ascii="Arial" w:hAnsi="Arial" w:cs="Arial"/>
          <w:color w:val="auto"/>
          <w:lang w:val="es-MX"/>
        </w:rPr>
        <w:t>5</w:t>
      </w:r>
      <w:r w:rsidR="003C5185">
        <w:rPr>
          <w:rFonts w:ascii="Arial" w:hAnsi="Arial" w:cs="Arial"/>
          <w:color w:val="auto"/>
          <w:lang w:val="es-MX"/>
        </w:rPr>
        <w:t xml:space="preserve"> (NO APLICA)</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53" w:name="_Toc286313330"/>
      <w:r w:rsidRPr="00631C1E">
        <w:rPr>
          <w:rFonts w:ascii="Arial" w:hAnsi="Arial" w:cs="Arial"/>
          <w:color w:val="auto"/>
          <w:sz w:val="28"/>
          <w:szCs w:val="28"/>
        </w:rPr>
        <w:t>Garantía de Mantenimiento de Oferta</w:t>
      </w:r>
      <w:bookmarkEnd w:id="53"/>
      <w:r w:rsidR="008400D7"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8400D7" w:rsidRPr="00631C1E">
        <w:rPr>
          <w:rFonts w:ascii="Arial" w:hAnsi="Arial" w:cs="Arial"/>
          <w:color w:val="auto"/>
          <w:sz w:val="28"/>
          <w:szCs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rsidR="00DE09EA" w:rsidRPr="00631C1E" w:rsidRDefault="00DE09EA" w:rsidP="00DE09EA">
      <w:pPr>
        <w:rPr>
          <w:rFonts w:ascii="Arial" w:hAnsi="Arial" w:cs="Arial"/>
          <w:sz w:val="22"/>
          <w:szCs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A</w:t>
      </w:r>
      <w:del w:id="54" w:author="Johanna Ramirez" w:date="2018-02-15T12:25:00Z">
        <w:r w:rsidRPr="00B51FFD" w:rsidDel="007A637A">
          <w:rPr>
            <w:rFonts w:ascii="Arial" w:hAnsi="Arial" w:cs="Arial"/>
            <w:sz w:val="22"/>
          </w:rPr>
          <w:delText>:  _</w:delText>
        </w:r>
      </w:del>
      <w:ins w:id="55" w:author="Johanna Ramirez" w:date="2018-02-15T12:25:00Z">
        <w:r w:rsidR="007A637A" w:rsidRPr="00B51FFD">
          <w:rPr>
            <w:rFonts w:ascii="Arial" w:hAnsi="Arial" w:cs="Arial"/>
            <w:sz w:val="22"/>
          </w:rPr>
          <w:t>: _</w:t>
        </w:r>
      </w:ins>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w:t>
      </w:r>
      <w:del w:id="56" w:author="Johanna Ramirez" w:date="2018-02-15T12:25:00Z">
        <w:r w:rsidRPr="00B51FFD" w:rsidDel="007A637A">
          <w:rPr>
            <w:rFonts w:ascii="Arial" w:hAnsi="Arial" w:cs="Arial"/>
            <w:sz w:val="22"/>
          </w:rPr>
          <w:delText>_</w:delText>
        </w:r>
        <w:r w:rsidRPr="00B51FFD" w:rsidDel="007A637A">
          <w:rPr>
            <w:rFonts w:ascii="Arial" w:hAnsi="Arial" w:cs="Arial"/>
            <w:i/>
            <w:sz w:val="22"/>
          </w:rPr>
          <w:delText>[</w:delText>
        </w:r>
      </w:del>
      <w:ins w:id="57" w:author="Johanna Ramirez" w:date="2018-02-15T12:25:00Z">
        <w:r w:rsidR="007A637A" w:rsidRPr="00B51FFD">
          <w:rPr>
            <w:rFonts w:ascii="Arial" w:hAnsi="Arial" w:cs="Arial"/>
            <w:sz w:val="22"/>
          </w:rPr>
          <w:t>_</w:t>
        </w:r>
        <w:r w:rsidR="007A637A" w:rsidRPr="00B51FFD">
          <w:rPr>
            <w:rFonts w:ascii="Arial" w:hAnsi="Arial" w:cs="Arial"/>
            <w:i/>
            <w:sz w:val="22"/>
          </w:rPr>
          <w:t xml:space="preserve"> [</w:t>
        </w:r>
      </w:ins>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Pr="00B51FFD">
        <w:rPr>
          <w:rFonts w:ascii="Arial" w:hAnsi="Arial" w:cs="Arial"/>
          <w:sz w:val="22"/>
        </w:rPr>
        <w:t>pa</w:t>
      </w:r>
      <w:r w:rsidR="00631C1E">
        <w:rPr>
          <w:rFonts w:ascii="Arial" w:hAnsi="Arial" w:cs="Arial"/>
          <w:sz w:val="22"/>
        </w:rPr>
        <w:t>ra el suministro de________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58"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58"/>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Oferenteadjudicado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p>
    <w:p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rsidR="008400D7" w:rsidRDefault="00DE09EA" w:rsidP="008400D7">
      <w:pPr>
        <w:spacing w:line="360" w:lineRule="auto"/>
        <w:rPr>
          <w:ins w:id="59" w:author="Johanna Ramirez" w:date="2018-02-15T14:17:00Z"/>
          <w:rFonts w:ascii="Arial" w:hAnsi="Arial" w:cs="Arial"/>
          <w:sz w:val="22"/>
        </w:rPr>
      </w:pPr>
      <w:r w:rsidRPr="00B51FFD">
        <w:rPr>
          <w:rFonts w:ascii="Arial" w:hAnsi="Arial" w:cs="Arial"/>
          <w:sz w:val="22"/>
        </w:rPr>
        <w:t xml:space="preserve">Nombre ________________________  </w:t>
      </w:r>
    </w:p>
    <w:p w:rsidR="008400D7" w:rsidRDefault="00DE09EA" w:rsidP="008400D7">
      <w:pPr>
        <w:spacing w:line="360" w:lineRule="auto"/>
        <w:rPr>
          <w:rFonts w:ascii="Arial" w:hAnsi="Arial" w:cs="Arial"/>
          <w:sz w:val="22"/>
        </w:rPr>
      </w:pPr>
      <w:r w:rsidRPr="00B51FFD">
        <w:rPr>
          <w:rFonts w:ascii="Arial" w:hAnsi="Arial" w:cs="Arial"/>
          <w:sz w:val="22"/>
        </w:rPr>
        <w:t xml:space="preserve"> En calidad de____________________________</w:t>
      </w:r>
    </w:p>
    <w:p w:rsidR="008400D7" w:rsidRDefault="00DE09EA" w:rsidP="008400D7">
      <w:pPr>
        <w:spacing w:line="360" w:lineRule="auto"/>
        <w:rPr>
          <w:ins w:id="60" w:author="Johanna Ramirez" w:date="2018-02-15T14:17:00Z"/>
          <w:rFonts w:ascii="Arial" w:hAnsi="Arial" w:cs="Arial"/>
          <w:sz w:val="22"/>
        </w:rPr>
      </w:pPr>
      <w:r w:rsidRPr="00B51FFD">
        <w:rPr>
          <w:rFonts w:ascii="Arial" w:hAnsi="Arial" w:cs="Arial"/>
          <w:sz w:val="22"/>
        </w:rPr>
        <w:t>Firma __________________________________</w:t>
      </w:r>
      <w:bookmarkStart w:id="61" w:name="_Toc286249550"/>
    </w:p>
    <w:p w:rsidR="008400D7" w:rsidRDefault="00DE09EA" w:rsidP="008400D7">
      <w:pPr>
        <w:spacing w:line="360" w:lineRule="auto"/>
        <w:rPr>
          <w:ins w:id="62" w:author="Johanna Ramirez" w:date="2018-02-15T14:18:00Z"/>
          <w:rFonts w:ascii="Arial" w:hAnsi="Arial" w:cs="Arial"/>
          <w:sz w:val="22"/>
        </w:rPr>
      </w:pPr>
      <w:r w:rsidRPr="00B51FFD">
        <w:rPr>
          <w:rFonts w:ascii="Arial" w:hAnsi="Arial" w:cs="Arial"/>
          <w:sz w:val="22"/>
        </w:rPr>
        <w:t>Debidamente autorizado para firmar la garantía por y en nombre de ___________________</w:t>
      </w:r>
      <w:bookmarkEnd w:id="61"/>
    </w:p>
    <w:p w:rsidR="008400D7" w:rsidRDefault="00631C1E" w:rsidP="008400D7">
      <w:pPr>
        <w:spacing w:line="360" w:lineRule="auto"/>
        <w:rPr>
          <w:rFonts w:ascii="Arial" w:hAnsi="Arial" w:cs="Arial"/>
          <w:sz w:val="22"/>
        </w:rPr>
      </w:pPr>
      <w:r>
        <w:rPr>
          <w:rFonts w:ascii="Arial" w:hAnsi="Arial" w:cs="Arial"/>
          <w:sz w:val="22"/>
        </w:rPr>
        <w:t>El día ________</w:t>
      </w:r>
      <w:r w:rsidR="00DE09EA" w:rsidRPr="00B51FFD">
        <w:rPr>
          <w:rFonts w:ascii="Arial" w:hAnsi="Arial" w:cs="Arial"/>
          <w:sz w:val="22"/>
        </w:rPr>
        <w:t>del mes de _________________ de ______.</w:t>
      </w: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Del="00D036F3" w:rsidRDefault="00124F9A" w:rsidP="00DE09EA">
      <w:pPr>
        <w:spacing w:line="240" w:lineRule="auto"/>
        <w:rPr>
          <w:del w:id="63" w:author="Johanna Ramirez" w:date="2018-02-15T14:21:00Z"/>
          <w:rFonts w:ascii="Arial" w:hAnsi="Arial" w:cs="Arial"/>
          <w:sz w:val="22"/>
        </w:rPr>
      </w:pPr>
    </w:p>
    <w:p w:rsidR="00124F9A" w:rsidRPr="00B51FFD" w:rsidRDefault="00124F9A" w:rsidP="00DE09EA">
      <w:pPr>
        <w:spacing w:line="240" w:lineRule="auto"/>
        <w:rPr>
          <w:rFonts w:ascii="Arial" w:hAnsi="Arial" w:cs="Arial"/>
          <w:sz w:val="22"/>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64" w:name="_Toc286313333"/>
      <w:r w:rsidRPr="00B51FFD">
        <w:rPr>
          <w:rFonts w:ascii="Arial" w:hAnsi="Arial" w:cs="Arial"/>
          <w:color w:val="auto"/>
          <w:lang w:val="es-MX"/>
        </w:rPr>
        <w:lastRenderedPageBreak/>
        <w:t xml:space="preserve">FORMULARIO Nº </w:t>
      </w:r>
      <w:bookmarkEnd w:id="64"/>
      <w:r w:rsidRPr="00B51FFD">
        <w:rPr>
          <w:rFonts w:ascii="Arial" w:hAnsi="Arial" w:cs="Arial"/>
          <w:color w:val="auto"/>
          <w:lang w:val="es-MX"/>
        </w:rPr>
        <w:t>16</w:t>
      </w:r>
      <w:r w:rsidR="003C5185">
        <w:rPr>
          <w:rFonts w:ascii="Arial" w:hAnsi="Arial" w:cs="Arial"/>
          <w:color w:val="auto"/>
          <w:lang w:val="es-MX"/>
        </w:rPr>
        <w:t xml:space="preserve"> (NO APLICA)</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65" w:name="_Toc286313334"/>
      <w:r w:rsidRPr="00B51FFD">
        <w:rPr>
          <w:rFonts w:ascii="Arial" w:hAnsi="Arial" w:cs="Arial"/>
          <w:color w:val="auto"/>
          <w:sz w:val="28"/>
        </w:rPr>
        <w:t>Garantía de Anticipo</w:t>
      </w:r>
      <w:bookmarkEnd w:id="65"/>
      <w:r w:rsidR="008400D7"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8400D7" w:rsidRPr="00B51FFD">
        <w:rPr>
          <w:rFonts w:ascii="Arial" w:hAnsi="Arial" w:cs="Arial"/>
          <w:color w:val="auto"/>
          <w:sz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B51FFD" w:rsidRDefault="00DE09EA" w:rsidP="00DE09EA">
      <w:pPr>
        <w:spacing w:line="240" w:lineRule="auto"/>
        <w:rPr>
          <w:rFonts w:ascii="Arial" w:hAnsi="Arial" w:cs="Arial"/>
        </w:rPr>
      </w:pPr>
    </w:p>
    <w:p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rsidR="0042631F" w:rsidRDefault="0042631F" w:rsidP="00DE09EA">
      <w:pPr>
        <w:tabs>
          <w:tab w:val="right" w:pos="9720"/>
        </w:tabs>
        <w:spacing w:line="240" w:lineRule="auto"/>
        <w:rPr>
          <w:ins w:id="66" w:author="Johanna Ramirez" w:date="2018-02-15T14:47:00Z"/>
          <w:rFonts w:ascii="Arial" w:hAnsi="Arial" w:cs="Arial"/>
          <w:sz w:val="22"/>
        </w:rPr>
      </w:pPr>
    </w:p>
    <w:p w:rsidR="00DE09EA" w:rsidRPr="0051007F" w:rsidRDefault="008400D7" w:rsidP="00DE09EA">
      <w:pPr>
        <w:tabs>
          <w:tab w:val="right" w:pos="9720"/>
        </w:tabs>
        <w:spacing w:line="240" w:lineRule="auto"/>
        <w:rPr>
          <w:rFonts w:ascii="Arial" w:hAnsi="Arial" w:cs="Arial"/>
          <w:i/>
          <w:sz w:val="22"/>
        </w:rPr>
      </w:pPr>
      <w:r w:rsidRPr="008400D7">
        <w:rPr>
          <w:rFonts w:ascii="Arial" w:hAnsi="Arial" w:cs="Arial"/>
          <w:sz w:val="22"/>
        </w:rPr>
        <w:t xml:space="preserve">A: </w:t>
      </w:r>
      <w:del w:id="67" w:author="Johanna Ramirez" w:date="2018-02-15T14:47:00Z">
        <w:r w:rsidRPr="008400D7">
          <w:rPr>
            <w:rFonts w:ascii="Arial" w:hAnsi="Arial" w:cs="Arial"/>
            <w:sz w:val="22"/>
          </w:rPr>
          <w:tab/>
        </w:r>
      </w:del>
      <w:r w:rsidRPr="008400D7">
        <w:rPr>
          <w:rFonts w:ascii="Arial" w:hAnsi="Arial" w:cs="Arial"/>
          <w:sz w:val="22"/>
        </w:rPr>
        <w:t>__________________________</w:t>
      </w:r>
      <w:r w:rsidRPr="008400D7">
        <w:rPr>
          <w:rFonts w:ascii="Arial" w:hAnsi="Arial" w:cs="Arial"/>
          <w:sz w:val="22"/>
          <w:lang w:val="pt-BR"/>
        </w:rPr>
        <w:t xml:space="preserve"> (Entidad, Organismo o Municipalidad Convocante)</w:t>
      </w:r>
    </w:p>
    <w:p w:rsidR="00DE09EA" w:rsidRPr="0051007F" w:rsidRDefault="00DE09EA" w:rsidP="00DE09EA">
      <w:pPr>
        <w:spacing w:line="240" w:lineRule="auto"/>
        <w:rPr>
          <w:rFonts w:ascii="Arial" w:hAnsi="Arial" w:cs="Arial"/>
          <w:i/>
          <w:sz w:val="22"/>
        </w:rPr>
      </w:pPr>
    </w:p>
    <w:p w:rsidR="00DE09EA" w:rsidRPr="0051007F" w:rsidRDefault="008400D7"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
      </w:pPr>
      <w:r w:rsidRPr="008400D7">
        <w:rPr>
          <w:rFonts w:ascii="Arial" w:hAnsi="Arial" w:cs="Arial"/>
          <w:sz w:val="22"/>
        </w:rPr>
        <w:t>De acuerdo con lo establecido en el Contrato, en relación con pagos de anticipos, __________________________________________ (en lo sucesivo denominado “el Contratista”) suministrará al Contratante una garantía _________________________, para asegurar el fiel cumplimiento de las obligaciones del Contrato, por la suma de ___________________________________________________________________</w:t>
      </w:r>
      <w:r w:rsidRPr="008400D7">
        <w:rPr>
          <w:rFonts w:ascii="Arial" w:hAnsi="Arial" w:cs="Arial"/>
          <w:i/>
          <w:sz w:val="22"/>
        </w:rPr>
        <w:t>.</w:t>
      </w:r>
    </w:p>
    <w:p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
      </w:pPr>
    </w:p>
    <w:p w:rsidR="00DE09EA" w:rsidRPr="0051007F" w:rsidRDefault="008400D7"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
      </w:pPr>
      <w:r w:rsidRPr="008400D7">
        <w:rPr>
          <w:rFonts w:ascii="Arial" w:hAnsi="Arial" w:cs="Arial"/>
          <w:sz w:val="22"/>
        </w:rPr>
        <w:t>Nosotros los suscritos__________________________________________________, de________________________________________________, con domicilio legal en ________________________________________________________(en lo sucesivo denominado “el Garante”</w:t>
      </w:r>
      <w:r w:rsidRPr="008400D7">
        <w:rPr>
          <w:rFonts w:ascii="Arial" w:hAnsi="Arial" w:cs="Arial"/>
          <w:i/>
          <w:sz w:val="22"/>
        </w:rPr>
        <w:t>)</w:t>
      </w:r>
      <w:r w:rsidRPr="008400D7">
        <w:rPr>
          <w:rFonts w:ascii="Arial" w:hAnsi="Arial" w:cs="Arial"/>
          <w:sz w:val="22"/>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
      </w:pPr>
    </w:p>
    <w:p w:rsidR="00DE09EA" w:rsidRPr="0051007F" w:rsidRDefault="008400D7"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
      </w:pPr>
      <w:r w:rsidRPr="008400D7">
        <w:rPr>
          <w:rFonts w:ascii="Arial" w:hAnsi="Arial" w:cs="Arial"/>
          <w:sz w:val="22"/>
        </w:rPr>
        <w:t>Esta garantía permanecerá válida y en pleno vigor desde la fecha en que el Contratista reciba el anticipo en virtud del Contrato hasta  el día ______ de __________ de _____.</w:t>
      </w:r>
    </w:p>
    <w:p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sz w:val="22"/>
        </w:rPr>
      </w:pPr>
    </w:p>
    <w:p w:rsidR="0042631F" w:rsidRDefault="008400D7" w:rsidP="00DE09EA">
      <w:pPr>
        <w:tabs>
          <w:tab w:val="left" w:pos="1188"/>
          <w:tab w:val="left" w:pos="2394"/>
          <w:tab w:val="left" w:pos="4209"/>
          <w:tab w:val="left" w:pos="5238"/>
          <w:tab w:val="left" w:pos="7632"/>
          <w:tab w:val="left" w:pos="7868"/>
          <w:tab w:val="left" w:pos="9468"/>
        </w:tabs>
        <w:spacing w:line="240" w:lineRule="auto"/>
        <w:rPr>
          <w:ins w:id="68" w:author="Johanna Ramirez" w:date="2018-02-15T14:47:00Z"/>
          <w:rFonts w:ascii="Arial" w:hAnsi="Arial" w:cs="Arial"/>
          <w:sz w:val="22"/>
        </w:rPr>
      </w:pPr>
      <w:r w:rsidRPr="008400D7">
        <w:rPr>
          <w:rFonts w:ascii="Arial" w:hAnsi="Arial" w:cs="Arial"/>
          <w:sz w:val="22"/>
        </w:rPr>
        <w:t>Nombre_____________________________</w:t>
      </w:r>
    </w:p>
    <w:p w:rsidR="0042631F" w:rsidRDefault="0042631F" w:rsidP="00DE09EA">
      <w:pPr>
        <w:tabs>
          <w:tab w:val="left" w:pos="1188"/>
          <w:tab w:val="left" w:pos="2394"/>
          <w:tab w:val="left" w:pos="4209"/>
          <w:tab w:val="left" w:pos="5238"/>
          <w:tab w:val="left" w:pos="7632"/>
          <w:tab w:val="left" w:pos="7868"/>
          <w:tab w:val="left" w:pos="9468"/>
        </w:tabs>
        <w:spacing w:line="240" w:lineRule="auto"/>
        <w:rPr>
          <w:ins w:id="69" w:author="Johanna Ramirez" w:date="2018-02-15T14:47:00Z"/>
          <w:rFonts w:ascii="Arial" w:hAnsi="Arial" w:cs="Arial"/>
          <w:sz w:val="22"/>
        </w:rPr>
      </w:pPr>
    </w:p>
    <w:p w:rsidR="00DE09EA" w:rsidRPr="0051007F" w:rsidRDefault="008400D7"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rPr>
      </w:pPr>
      <w:r w:rsidRPr="008400D7">
        <w:rPr>
          <w:rFonts w:ascii="Arial" w:hAnsi="Arial" w:cs="Arial"/>
          <w:sz w:val="22"/>
        </w:rPr>
        <w:t>En calidad de_________________</w:t>
      </w:r>
      <w:bookmarkStart w:id="70" w:name="_GoBack"/>
      <w:bookmarkEnd w:id="70"/>
      <w:r w:rsidRPr="008400D7">
        <w:rPr>
          <w:rFonts w:ascii="Arial" w:hAnsi="Arial" w:cs="Arial"/>
          <w:sz w:val="22"/>
        </w:rPr>
        <w:t>____</w:t>
      </w:r>
    </w:p>
    <w:p w:rsidR="00DE09EA" w:rsidRPr="0051007F" w:rsidDel="00EF16BA" w:rsidRDefault="008400D7" w:rsidP="00DE09EA">
      <w:pPr>
        <w:tabs>
          <w:tab w:val="left" w:pos="1188"/>
          <w:tab w:val="left" w:pos="4200"/>
          <w:tab w:val="left" w:pos="9468"/>
        </w:tabs>
        <w:spacing w:line="240" w:lineRule="auto"/>
        <w:rPr>
          <w:del w:id="71" w:author="Johanna Ramirez" w:date="2018-02-15T14:56:00Z"/>
          <w:rFonts w:ascii="Arial" w:hAnsi="Arial" w:cs="Arial"/>
          <w:sz w:val="22"/>
        </w:rPr>
      </w:pPr>
      <w:r w:rsidRPr="008400D7">
        <w:rPr>
          <w:rFonts w:ascii="Arial" w:hAnsi="Arial" w:cs="Arial"/>
          <w:sz w:val="22"/>
        </w:rPr>
        <w:tab/>
      </w:r>
    </w:p>
    <w:p w:rsidR="00DE09EA" w:rsidRPr="0051007F" w:rsidRDefault="00DE09EA" w:rsidP="00DE09EA">
      <w:pPr>
        <w:tabs>
          <w:tab w:val="left" w:pos="1188"/>
          <w:tab w:val="left" w:pos="4200"/>
          <w:tab w:val="left" w:pos="9468"/>
        </w:tabs>
        <w:spacing w:line="240" w:lineRule="auto"/>
        <w:rPr>
          <w:rFonts w:ascii="Arial" w:hAnsi="Arial" w:cs="Arial"/>
          <w:sz w:val="22"/>
        </w:rPr>
      </w:pPr>
    </w:p>
    <w:p w:rsidR="0042631F" w:rsidRDefault="008400D7" w:rsidP="00DF23C3">
      <w:pPr>
        <w:tabs>
          <w:tab w:val="left" w:pos="1188"/>
          <w:tab w:val="left" w:pos="4200"/>
          <w:tab w:val="left" w:pos="9468"/>
        </w:tabs>
        <w:spacing w:line="240" w:lineRule="auto"/>
        <w:rPr>
          <w:ins w:id="72" w:author="Johanna Ramirez" w:date="2018-02-15T14:47:00Z"/>
          <w:rFonts w:ascii="Arial" w:hAnsi="Arial" w:cs="Arial"/>
          <w:sz w:val="22"/>
        </w:rPr>
      </w:pPr>
      <w:r w:rsidRPr="008400D7">
        <w:rPr>
          <w:rFonts w:ascii="Arial" w:hAnsi="Arial" w:cs="Arial"/>
          <w:sz w:val="22"/>
        </w:rPr>
        <w:t>Firma __________________________________</w:t>
      </w:r>
      <w:bookmarkStart w:id="73" w:name="_Toc286249551"/>
      <w:bookmarkStart w:id="74" w:name="_Toc286312117"/>
      <w:bookmarkStart w:id="75" w:name="_Toc286313252"/>
      <w:bookmarkStart w:id="76" w:name="_Toc286313335"/>
    </w:p>
    <w:p w:rsidR="0042631F" w:rsidRDefault="0042631F" w:rsidP="00DF23C3">
      <w:pPr>
        <w:tabs>
          <w:tab w:val="left" w:pos="1188"/>
          <w:tab w:val="left" w:pos="4200"/>
          <w:tab w:val="left" w:pos="9468"/>
        </w:tabs>
        <w:spacing w:line="240" w:lineRule="auto"/>
        <w:rPr>
          <w:ins w:id="77" w:author="Johanna Ramirez" w:date="2018-02-15T14:47:00Z"/>
          <w:rFonts w:ascii="Arial" w:hAnsi="Arial" w:cs="Arial"/>
          <w:sz w:val="22"/>
        </w:rPr>
      </w:pPr>
    </w:p>
    <w:p w:rsidR="00DE09EA" w:rsidRPr="0051007F" w:rsidRDefault="008400D7" w:rsidP="00DF23C3">
      <w:pPr>
        <w:tabs>
          <w:tab w:val="left" w:pos="1188"/>
          <w:tab w:val="left" w:pos="4200"/>
          <w:tab w:val="left" w:pos="9468"/>
        </w:tabs>
        <w:spacing w:line="240" w:lineRule="auto"/>
        <w:rPr>
          <w:rFonts w:ascii="Arial" w:hAnsi="Arial" w:cs="Arial"/>
          <w:sz w:val="22"/>
        </w:rPr>
      </w:pPr>
      <w:r w:rsidRPr="008400D7">
        <w:rPr>
          <w:rFonts w:ascii="Arial" w:hAnsi="Arial" w:cs="Arial"/>
          <w:sz w:val="22"/>
        </w:rPr>
        <w:t>Debidamente autorizado para firmar la garantía por y en nombre de ____</w:t>
      </w:r>
      <w:bookmarkEnd w:id="73"/>
      <w:bookmarkEnd w:id="74"/>
      <w:bookmarkEnd w:id="75"/>
      <w:bookmarkEnd w:id="76"/>
      <w:r w:rsidRPr="008400D7">
        <w:rPr>
          <w:rFonts w:ascii="Arial" w:hAnsi="Arial" w:cs="Arial"/>
          <w:sz w:val="22"/>
        </w:rPr>
        <w:t>_______________________________________</w:t>
      </w:r>
    </w:p>
    <w:p w:rsidR="00DE09EA" w:rsidRPr="0051007F"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
      </w:pPr>
    </w:p>
    <w:p w:rsidR="00DE09EA" w:rsidRPr="0051007F" w:rsidRDefault="008400D7"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rPr>
      </w:pPr>
      <w:r w:rsidRPr="008400D7">
        <w:rPr>
          <w:rFonts w:ascii="Arial" w:hAnsi="Arial" w:cs="Arial"/>
          <w:sz w:val="22"/>
        </w:rPr>
        <w:t>El día_____del mes de 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Default="00124F9A" w:rsidP="00DE09EA">
      <w:pPr>
        <w:rPr>
          <w:rFonts w:ascii="Arial" w:hAnsi="Arial" w:cs="Arial"/>
        </w:rPr>
      </w:pPr>
    </w:p>
    <w:p w:rsidR="003C5185" w:rsidRPr="00B51FFD" w:rsidRDefault="003C5185"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3C5185">
        <w:rPr>
          <w:rFonts w:ascii="Arial" w:hAnsi="Arial" w:cs="Arial"/>
          <w:color w:val="auto"/>
          <w:lang w:val="es-MX"/>
        </w:rPr>
        <w:t xml:space="preserve"> (NO APLICA)</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p>
    <w:p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rsidR="008400D7" w:rsidRPr="003C5185" w:rsidRDefault="00DE09EA" w:rsidP="00415AB1">
      <w:pPr>
        <w:pStyle w:val="Default"/>
        <w:spacing w:before="120" w:after="120"/>
        <w:jc w:val="both"/>
        <w:rPr>
          <w:rFonts w:eastAsia="Times New Roman"/>
          <w:color w:val="auto"/>
          <w:spacing w:val="-2"/>
          <w:sz w:val="22"/>
          <w:lang w:eastAsia="es-ES"/>
        </w:rPr>
      </w:pPr>
      <w:r w:rsidRPr="003C5185">
        <w:rPr>
          <w:rFonts w:eastAsia="Times New Roman"/>
          <w:color w:val="auto"/>
          <w:spacing w:val="-2"/>
          <w:sz w:val="22"/>
          <w:lang w:eastAsia="es-ES"/>
        </w:rPr>
        <w:t>Contrato_____________________________________________________________]</w:t>
      </w:r>
    </w:p>
    <w:p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tblPr>
      <w:tblGrid>
        <w:gridCol w:w="694"/>
        <w:gridCol w:w="2493"/>
        <w:gridCol w:w="850"/>
        <w:gridCol w:w="851"/>
        <w:gridCol w:w="850"/>
        <w:gridCol w:w="851"/>
        <w:gridCol w:w="1577"/>
        <w:gridCol w:w="1704"/>
        <w:gridCol w:w="2506"/>
      </w:tblGrid>
      <w:tr w:rsidR="00DE09EA" w:rsidRPr="004350E2"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15AB1">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rsidR="00DE09EA" w:rsidRPr="004350E2" w:rsidRDefault="00DE09EA" w:rsidP="00DE09EA">
      <w:pPr>
        <w:pStyle w:val="Default"/>
        <w:jc w:val="both"/>
        <w:rPr>
          <w:sz w:val="18"/>
          <w:szCs w:val="18"/>
        </w:rPr>
      </w:pPr>
    </w:p>
    <w:p w:rsidR="00DE09EA" w:rsidRPr="00415AB1" w:rsidRDefault="008400D7" w:rsidP="001D72A5">
      <w:pPr>
        <w:widowControl/>
        <w:adjustRightInd/>
        <w:spacing w:line="240" w:lineRule="auto"/>
        <w:textAlignment w:val="auto"/>
        <w:rPr>
          <w:rFonts w:ascii="Arial" w:eastAsiaTheme="minorHAnsi" w:hAnsi="Arial" w:cs="Arial"/>
          <w:color w:val="000000"/>
          <w:sz w:val="20"/>
          <w:lang w:eastAsia="en-US"/>
        </w:rPr>
      </w:pPr>
      <w:r w:rsidRPr="00415AB1">
        <w:rPr>
          <w:rFonts w:ascii="Arial" w:eastAsiaTheme="minorHAnsi" w:hAnsi="Arial" w:cs="Arial"/>
          <w:b/>
          <w:color w:val="000000"/>
          <w:sz w:val="20"/>
          <w:szCs w:val="24"/>
          <w:lang w:eastAsia="en-US"/>
        </w:rPr>
        <w:t>Nota</w:t>
      </w:r>
      <w:r w:rsidRPr="00415AB1">
        <w:rPr>
          <w:rFonts w:ascii="Arial" w:eastAsiaTheme="minorHAnsi" w:hAnsi="Arial" w:cs="Arial"/>
          <w:color w:val="000000"/>
          <w:sz w:val="20"/>
          <w:szCs w:val="24"/>
          <w:lang w:eastAsia="en-US"/>
        </w:rPr>
        <w:t>:</w:t>
      </w:r>
      <w:ins w:id="78" w:author="hugo" w:date="2018-06-01T11:37:00Z">
        <w:r w:rsidR="00415AB1">
          <w:rPr>
            <w:rFonts w:ascii="Arial" w:eastAsiaTheme="minorHAnsi" w:hAnsi="Arial" w:cs="Arial"/>
            <w:color w:val="000000"/>
            <w:sz w:val="20"/>
            <w:szCs w:val="24"/>
            <w:lang w:eastAsia="en-US"/>
          </w:rPr>
          <w:t>n</w:t>
        </w:r>
      </w:ins>
      <w:r w:rsidRPr="00415AB1">
        <w:rPr>
          <w:rFonts w:ascii="Arial" w:eastAsiaTheme="minorHAnsi" w:hAnsi="Arial" w:cs="Arial"/>
          <w:color w:val="000000"/>
          <w:sz w:val="20"/>
          <w:szCs w:val="24"/>
          <w:lang w:eastAsia="en-US"/>
        </w:rPr>
        <w:t>Los porcentajes se toman sobre el 100% del valor del anticipo a ser recibido por el contratista.</w:t>
      </w:r>
    </w:p>
    <w:p w:rsidR="00DE09EA" w:rsidDel="00415AB1" w:rsidRDefault="008400D7" w:rsidP="001D72A5">
      <w:pPr>
        <w:spacing w:line="240" w:lineRule="auto"/>
        <w:rPr>
          <w:del w:id="79" w:author="hugo" w:date="2018-06-01T11:37:00Z"/>
          <w:rFonts w:ascii="Arial" w:eastAsiaTheme="minorHAnsi" w:hAnsi="Arial" w:cs="Arial"/>
          <w:color w:val="000000"/>
          <w:sz w:val="20"/>
          <w:lang w:eastAsia="en-US"/>
        </w:rPr>
      </w:pPr>
      <w:r w:rsidRPr="00415AB1">
        <w:rPr>
          <w:rFonts w:ascii="Arial" w:eastAsiaTheme="minorHAnsi" w:hAnsi="Arial" w:cs="Arial"/>
          <w:color w:val="000000"/>
          <w:sz w:val="20"/>
          <w:szCs w:val="24"/>
          <w:lang w:eastAsia="en-US"/>
        </w:rPr>
        <w:t>El proponente colocará los gastos que considere más pertinente a financiar con el anticipo</w:t>
      </w:r>
      <w:r w:rsidR="00DE09EA" w:rsidRPr="00B51FFD">
        <w:rPr>
          <w:rFonts w:ascii="Arial" w:eastAsiaTheme="minorHAnsi" w:hAnsi="Arial" w:cs="Arial"/>
          <w:color w:val="000000"/>
          <w:sz w:val="20"/>
          <w:lang w:eastAsia="en-US"/>
        </w:rPr>
        <w:t>.</w:t>
      </w:r>
    </w:p>
    <w:p w:rsidR="00D036F3" w:rsidRDefault="00D036F3" w:rsidP="00415AB1">
      <w:pPr>
        <w:rPr>
          <w:ins w:id="80" w:author="Johanna Ramirez" w:date="2018-02-15T14:22:00Z"/>
          <w:rFonts w:ascii="Arial" w:eastAsiaTheme="minorHAnsi" w:hAnsi="Arial" w:cs="Arial"/>
          <w:color w:val="000000"/>
          <w:sz w:val="22"/>
          <w:lang w:eastAsia="en-US"/>
        </w:rPr>
      </w:pPr>
    </w:p>
    <w:p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rsidR="004350E2" w:rsidRPr="00B51FFD" w:rsidRDefault="004350E2" w:rsidP="00DE09EA">
      <w:pPr>
        <w:rPr>
          <w:rFonts w:ascii="Arial" w:hAnsi="Arial" w:cs="Arial"/>
          <w:i/>
        </w:rPr>
      </w:pPr>
    </w:p>
    <w:tbl>
      <w:tblPr>
        <w:tblStyle w:val="Tablaconcuadrcula"/>
        <w:tblW w:w="9254" w:type="dxa"/>
        <w:tblLook w:val="04A0"/>
      </w:tblPr>
      <w:tblGrid>
        <w:gridCol w:w="3098"/>
        <w:gridCol w:w="3078"/>
        <w:gridCol w:w="3078"/>
      </w:tblGrid>
      <w:tr w:rsidR="00DE09EA" w:rsidRPr="00B51FFD" w:rsidTr="00807E58">
        <w:trPr>
          <w:trHeight w:val="314"/>
        </w:trPr>
        <w:tc>
          <w:tcPr>
            <w:tcW w:w="309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807E58">
        <w:trPr>
          <w:trHeight w:val="1422"/>
        </w:trPr>
        <w:tc>
          <w:tcPr>
            <w:tcW w:w="3098" w:type="dxa"/>
            <w:vAlign w:val="center"/>
          </w:tcPr>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rsidR="00DE09EA" w:rsidRDefault="00DE09EA" w:rsidP="00422B9D">
            <w:pPr>
              <w:spacing w:line="240" w:lineRule="auto"/>
              <w:jc w:val="left"/>
              <w:rPr>
                <w:rFonts w:ascii="Arial" w:hAnsi="Arial" w:cs="Arial"/>
                <w:i/>
              </w:rPr>
            </w:pPr>
          </w:p>
          <w:p w:rsidR="00DE09EA" w:rsidRPr="00B51FFD" w:rsidRDefault="00DE09EA" w:rsidP="00422B9D">
            <w:pPr>
              <w:spacing w:line="240" w:lineRule="auto"/>
              <w:jc w:val="left"/>
              <w:rPr>
                <w:rFonts w:ascii="Arial" w:hAnsi="Arial" w:cs="Arial"/>
                <w:i/>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rsidR="00DE09EA" w:rsidRDefault="00DE09EA" w:rsidP="00422B9D">
            <w:pPr>
              <w:spacing w:line="240" w:lineRule="auto"/>
              <w:jc w:val="left"/>
              <w:rPr>
                <w:rFonts w:ascii="Arial" w:hAnsi="Arial" w:cs="Arial"/>
                <w:b/>
                <w:i/>
                <w:sz w:val="20"/>
              </w:rPr>
            </w:pPr>
          </w:p>
          <w:p w:rsidR="00DE09EA" w:rsidRDefault="00DE09EA" w:rsidP="00422B9D">
            <w:pPr>
              <w:spacing w:line="240" w:lineRule="auto"/>
              <w:jc w:val="left"/>
              <w:rPr>
                <w:rFonts w:ascii="Arial" w:hAnsi="Arial" w:cs="Arial"/>
                <w:b/>
                <w:i/>
                <w:sz w:val="20"/>
              </w:rPr>
            </w:pPr>
          </w:p>
          <w:p w:rsidR="00807E58" w:rsidRPr="00B51FFD" w:rsidRDefault="00807E58"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rsidR="00DE09EA" w:rsidRPr="00B51FFD" w:rsidRDefault="00DE09EA" w:rsidP="00DE09EA">
      <w:pPr>
        <w:pStyle w:val="Ttulo1"/>
        <w:shd w:val="clear" w:color="auto" w:fill="000000" w:themeFill="text1"/>
        <w:jc w:val="center"/>
        <w:rPr>
          <w:rFonts w:ascii="Arial" w:hAnsi="Arial" w:cs="Arial"/>
          <w:color w:val="auto"/>
          <w:lang w:val="es-MX"/>
        </w:rPr>
      </w:pPr>
      <w:bookmarkStart w:id="81" w:name="_Toc286313336"/>
      <w:r w:rsidRPr="00B51FFD">
        <w:rPr>
          <w:rFonts w:ascii="Arial" w:hAnsi="Arial" w:cs="Arial"/>
          <w:color w:val="auto"/>
          <w:lang w:val="es-MX"/>
        </w:rPr>
        <w:lastRenderedPageBreak/>
        <w:t xml:space="preserve">FORMULARIO Nº </w:t>
      </w:r>
      <w:bookmarkEnd w:id="81"/>
      <w:r w:rsidRPr="00B51FFD">
        <w:rPr>
          <w:rFonts w:ascii="Arial" w:hAnsi="Arial" w:cs="Arial"/>
          <w:color w:val="auto"/>
          <w:lang w:val="es-MX"/>
        </w:rPr>
        <w:t>18</w:t>
      </w:r>
      <w:r w:rsidR="008400D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8400D7"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82" w:name="_Toc286313337"/>
      <w:r w:rsidRPr="004350E2">
        <w:rPr>
          <w:rFonts w:ascii="Arial" w:hAnsi="Arial" w:cs="Arial"/>
          <w:color w:val="auto"/>
          <w:sz w:val="28"/>
          <w:szCs w:val="28"/>
        </w:rPr>
        <w:t>Garantía de Cumplimiento de Contrato</w:t>
      </w:r>
      <w:bookmarkEnd w:id="82"/>
      <w:r w:rsidR="008400D7"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8400D7" w:rsidRPr="004350E2">
        <w:rPr>
          <w:rFonts w:ascii="Arial" w:hAnsi="Arial" w:cs="Arial"/>
          <w:color w:val="auto"/>
          <w:sz w:val="28"/>
          <w:szCs w:val="28"/>
        </w:rPr>
        <w:fldChar w:fldCharType="end"/>
      </w:r>
    </w:p>
    <w:p w:rsidR="00DE09EA" w:rsidRPr="00415AB1" w:rsidRDefault="008400D7" w:rsidP="00DE09EA">
      <w:pPr>
        <w:jc w:val="center"/>
        <w:rPr>
          <w:rFonts w:ascii="Arial" w:hAnsi="Arial" w:cs="Arial"/>
          <w:b/>
          <w:i/>
          <w:szCs w:val="24"/>
        </w:rPr>
      </w:pPr>
      <w:r w:rsidRPr="00415AB1">
        <w:rPr>
          <w:rFonts w:ascii="Arial" w:eastAsiaTheme="minorHAnsi" w:hAnsi="Arial" w:cs="Arial"/>
          <w:i/>
          <w:color w:val="000000"/>
          <w:szCs w:val="24"/>
          <w:lang w:eastAsia="en-US"/>
        </w:rPr>
        <w:t xml:space="preserve">[Formulario para ser utilizado en </w:t>
      </w:r>
      <w:r w:rsidRPr="00415AB1">
        <w:rPr>
          <w:rFonts w:ascii="Arial" w:eastAsiaTheme="minorHAnsi" w:hAnsi="Arial" w:cs="Arial"/>
          <w:b/>
          <w:i/>
          <w:color w:val="000000"/>
          <w:szCs w:val="24"/>
          <w:lang w:eastAsia="en-US"/>
        </w:rPr>
        <w:t>Garantía Bancaria]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3C5185">
        <w:rPr>
          <w:rFonts w:ascii="Arial" w:hAnsi="Arial" w:cs="Arial"/>
          <w:sz w:val="22"/>
          <w:szCs w:val="22"/>
        </w:rPr>
        <w:t>: 349353</w:t>
      </w:r>
      <w:r w:rsidR="004350E2" w:rsidRPr="004350E2">
        <w:rPr>
          <w:rFonts w:ascii="Arial" w:hAnsi="Arial" w:cs="Arial"/>
          <w:sz w:val="22"/>
          <w:szCs w:val="22"/>
        </w:rPr>
        <w:t>__________</w:t>
      </w:r>
    </w:p>
    <w:p w:rsidR="00DF23C3" w:rsidRDefault="00DF23C3" w:rsidP="00DE09EA">
      <w:pPr>
        <w:tabs>
          <w:tab w:val="right" w:pos="9720"/>
        </w:tabs>
        <w:spacing w:line="240" w:lineRule="auto"/>
        <w:rPr>
          <w:rFonts w:ascii="Arial" w:hAnsi="Arial" w:cs="Arial"/>
          <w:sz w:val="22"/>
          <w:szCs w:val="22"/>
        </w:rPr>
      </w:pPr>
    </w:p>
    <w:p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rsidR="00DE09EA" w:rsidRPr="004350E2" w:rsidRDefault="00DE09EA" w:rsidP="00DE09EA">
      <w:pPr>
        <w:spacing w:line="240" w:lineRule="auto"/>
        <w:rPr>
          <w:rFonts w:ascii="Arial" w:hAnsi="Arial" w:cs="Arial"/>
          <w:i/>
          <w:sz w:val="22"/>
          <w:szCs w:val="22"/>
        </w:rPr>
      </w:pPr>
    </w:p>
    <w:p w:rsidR="008400D7" w:rsidRDefault="00DE09EA"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8400D7" w:rsidRDefault="008400D7"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8400D7" w:rsidRDefault="00DE09EA"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8400D7" w:rsidRDefault="008400D7"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8400D7" w:rsidRDefault="004350E2"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8400D7" w:rsidRDefault="008400D7"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8400D7" w:rsidRDefault="00DE09EA"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8400D7" w:rsidRDefault="008400D7"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8400D7" w:rsidRDefault="00DE09EA"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3" w:name="_Toc286249552"/>
      <w:bookmarkStart w:id="84" w:name="_Toc286312120"/>
      <w:bookmarkStart w:id="85" w:name="_Toc286313254"/>
      <w:bookmarkStart w:id="86" w:name="_Toc286313338"/>
      <w:r w:rsidRPr="004350E2">
        <w:rPr>
          <w:rFonts w:ascii="Arial" w:hAnsi="Arial" w:cs="Arial"/>
          <w:sz w:val="22"/>
          <w:szCs w:val="22"/>
        </w:rPr>
        <w:t>Esta garantía es válida hasta el ________________del mes de ______________ de_____.</w:t>
      </w:r>
      <w:bookmarkEnd w:id="83"/>
      <w:bookmarkEnd w:id="84"/>
      <w:bookmarkEnd w:id="85"/>
      <w:bookmarkEnd w:id="86"/>
    </w:p>
    <w:p w:rsidR="008400D7" w:rsidRDefault="008400D7"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rsidR="008400D7" w:rsidRDefault="008400D7"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8400D7" w:rsidRDefault="004350E2" w:rsidP="00415AB1">
      <w:pPr>
        <w:tabs>
          <w:tab w:val="left" w:pos="1188"/>
          <w:tab w:val="left" w:pos="2394"/>
          <w:tab w:val="left" w:pos="4209"/>
          <w:tab w:val="left" w:pos="5238"/>
          <w:tab w:val="left" w:pos="7632"/>
          <w:tab w:val="left" w:pos="7868"/>
          <w:tab w:val="left" w:pos="9468"/>
        </w:tabs>
        <w:spacing w:line="240" w:lineRule="auto"/>
        <w:rPr>
          <w:ins w:id="87" w:author="Johanna Ramirez" w:date="2018-02-15T14:24:00Z"/>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w:t>
      </w:r>
    </w:p>
    <w:p w:rsidR="008400D7" w:rsidRDefault="008400D7" w:rsidP="00415AB1">
      <w:pPr>
        <w:tabs>
          <w:tab w:val="left" w:pos="1188"/>
          <w:tab w:val="left" w:pos="2394"/>
          <w:tab w:val="left" w:pos="4209"/>
          <w:tab w:val="left" w:pos="5238"/>
          <w:tab w:val="left" w:pos="7632"/>
          <w:tab w:val="left" w:pos="7868"/>
          <w:tab w:val="left" w:pos="9468"/>
        </w:tabs>
        <w:spacing w:line="240" w:lineRule="auto"/>
        <w:rPr>
          <w:ins w:id="88" w:author="Johanna Ramirez" w:date="2018-02-15T14:24:00Z"/>
          <w:rFonts w:ascii="Arial" w:hAnsi="Arial" w:cs="Arial"/>
          <w:sz w:val="22"/>
          <w:szCs w:val="22"/>
        </w:rPr>
      </w:pPr>
    </w:p>
    <w:p w:rsidR="008400D7" w:rsidRDefault="00DE09EA" w:rsidP="00415AB1">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4350E2">
        <w:rPr>
          <w:rFonts w:ascii="Arial" w:hAnsi="Arial" w:cs="Arial"/>
          <w:sz w:val="22"/>
          <w:szCs w:val="22"/>
        </w:rPr>
        <w:t>En calidad de____________________________</w:t>
      </w:r>
    </w:p>
    <w:p w:rsidR="008400D7" w:rsidRDefault="00DE09EA" w:rsidP="00415AB1">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rsidR="008400D7" w:rsidRDefault="00DE09EA" w:rsidP="00415AB1">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rsidR="008400D7" w:rsidRDefault="008400D7"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8400D7" w:rsidRDefault="00DE09EA" w:rsidP="00415AB1">
      <w:pPr>
        <w:tabs>
          <w:tab w:val="left" w:pos="5238"/>
          <w:tab w:val="left" w:pos="5474"/>
          <w:tab w:val="left" w:pos="9468"/>
        </w:tabs>
        <w:spacing w:line="240" w:lineRule="auto"/>
        <w:outlineLvl w:val="0"/>
        <w:rPr>
          <w:rFonts w:ascii="Arial" w:hAnsi="Arial" w:cs="Arial"/>
          <w:sz w:val="22"/>
          <w:szCs w:val="22"/>
        </w:rPr>
      </w:pPr>
      <w:bookmarkStart w:id="89" w:name="_Toc286249553"/>
      <w:bookmarkStart w:id="90" w:name="_Toc286312121"/>
      <w:bookmarkStart w:id="91" w:name="_Toc286313255"/>
      <w:bookmarkStart w:id="92" w:name="_Toc286313339"/>
      <w:r w:rsidRPr="004350E2">
        <w:rPr>
          <w:rFonts w:ascii="Arial" w:hAnsi="Arial" w:cs="Arial"/>
          <w:sz w:val="22"/>
          <w:szCs w:val="22"/>
        </w:rPr>
        <w:t>Debidamente autorizado para firmar la garantía por y en nombre de _______________________</w:t>
      </w:r>
      <w:bookmarkEnd w:id="89"/>
      <w:bookmarkEnd w:id="90"/>
      <w:bookmarkEnd w:id="91"/>
      <w:bookmarkEnd w:id="9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rsidR="008400D7" w:rsidRDefault="008400D7" w:rsidP="00415A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8400D7" w:rsidRDefault="008400D7" w:rsidP="00415AB1">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3C5185" w:rsidRDefault="003C5185" w:rsidP="00DE09EA">
      <w:pPr>
        <w:rPr>
          <w:rFonts w:ascii="Arial" w:hAnsi="Arial" w:cs="Arial"/>
        </w:rPr>
      </w:pPr>
    </w:p>
    <w:p w:rsidR="003C5185" w:rsidRDefault="003C5185" w:rsidP="00DE09EA">
      <w:pPr>
        <w:rPr>
          <w:rFonts w:ascii="Arial" w:hAnsi="Arial" w:cs="Arial"/>
        </w:rPr>
      </w:pPr>
    </w:p>
    <w:p w:rsidR="003C5185" w:rsidRDefault="003C5185" w:rsidP="00DE09EA">
      <w:pPr>
        <w:rPr>
          <w:rFonts w:ascii="Arial" w:hAnsi="Arial" w:cs="Arial"/>
        </w:rPr>
      </w:pPr>
    </w:p>
    <w:p w:rsidR="003C5185" w:rsidRDefault="003C5185" w:rsidP="00DE09EA">
      <w:pPr>
        <w:rPr>
          <w:rFonts w:ascii="Arial" w:hAnsi="Arial" w:cs="Arial"/>
        </w:rPr>
      </w:pPr>
    </w:p>
    <w:p w:rsidR="003C5185" w:rsidRDefault="003C5185" w:rsidP="00DE09EA">
      <w:pPr>
        <w:rPr>
          <w:rFonts w:ascii="Arial" w:hAnsi="Arial" w:cs="Arial"/>
        </w:rPr>
      </w:pPr>
    </w:p>
    <w:p w:rsidR="003C5185" w:rsidRDefault="003C5185" w:rsidP="00DE09EA">
      <w:pPr>
        <w:rPr>
          <w:rFonts w:ascii="Arial" w:hAnsi="Arial" w:cs="Arial"/>
        </w:rPr>
      </w:pPr>
    </w:p>
    <w:p w:rsidR="003C5185" w:rsidRDefault="003C5185" w:rsidP="00DE09EA">
      <w:pPr>
        <w:rPr>
          <w:rFonts w:ascii="Arial" w:hAnsi="Arial" w:cs="Arial"/>
        </w:rPr>
      </w:pPr>
    </w:p>
    <w:p w:rsidR="003C5185" w:rsidRDefault="003C5185" w:rsidP="00DE09EA">
      <w:pPr>
        <w:rPr>
          <w:rFonts w:ascii="Arial" w:hAnsi="Arial" w:cs="Arial"/>
        </w:rPr>
      </w:pPr>
    </w:p>
    <w:p w:rsidR="003C5185" w:rsidRPr="00B51FFD" w:rsidRDefault="003C5185" w:rsidP="00DE09EA">
      <w:pPr>
        <w:rPr>
          <w:rFonts w:ascii="Arial" w:hAnsi="Arial" w:cs="Arial"/>
        </w:rPr>
      </w:pPr>
    </w:p>
    <w:p w:rsidR="00415AB1" w:rsidRPr="008360AA" w:rsidRDefault="00415AB1" w:rsidP="00415AB1">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19</w:t>
      </w:r>
      <w:r w:rsidRPr="008360AA">
        <w:rPr>
          <w:rFonts w:ascii="Arial" w:hAnsi="Arial" w:cs="Arial"/>
          <w:color w:val="auto"/>
          <w:lang w:val="es-MX"/>
        </w:rPr>
        <w:fldChar w:fldCharType="begin"/>
      </w:r>
      <w:r w:rsidRPr="008360AA">
        <w:rPr>
          <w:rFonts w:ascii="Arial" w:hAnsi="Arial" w:cs="Arial"/>
          <w:color w:val="auto"/>
        </w:rPr>
        <w:instrText xml:space="preserve"> XE "</w:instrText>
      </w:r>
      <w:r w:rsidRPr="008360AA">
        <w:rPr>
          <w:rFonts w:ascii="Arial" w:hAnsi="Arial" w:cs="Arial"/>
          <w:color w:val="auto"/>
          <w:lang w:val="es-MX"/>
        </w:rPr>
        <w:instrText>FORMULARIO Nº 10</w:instrText>
      </w:r>
      <w:r w:rsidRPr="008360AA">
        <w:rPr>
          <w:rFonts w:ascii="Arial" w:hAnsi="Arial" w:cs="Arial"/>
          <w:color w:val="auto"/>
        </w:rPr>
        <w:instrText xml:space="preserve">" </w:instrText>
      </w:r>
      <w:r w:rsidRPr="008360AA">
        <w:rPr>
          <w:rFonts w:ascii="Arial" w:hAnsi="Arial" w:cs="Arial"/>
          <w:color w:val="auto"/>
          <w:lang w:val="es-MX"/>
        </w:rPr>
        <w:fldChar w:fldCharType="end"/>
      </w:r>
    </w:p>
    <w:p w:rsidR="00415AB1" w:rsidRPr="008360AA" w:rsidRDefault="00415AB1" w:rsidP="00415AB1">
      <w:pPr>
        <w:pStyle w:val="Ttulo2"/>
        <w:jc w:val="center"/>
        <w:rPr>
          <w:rFonts w:ascii="Arial" w:hAnsi="Arial" w:cs="Arial"/>
          <w:color w:val="auto"/>
          <w:sz w:val="28"/>
          <w:szCs w:val="28"/>
        </w:rPr>
      </w:pPr>
      <w:r>
        <w:rPr>
          <w:rFonts w:ascii="Arial" w:hAnsi="Arial" w:cs="Arial"/>
          <w:color w:val="auto"/>
          <w:sz w:val="28"/>
          <w:szCs w:val="28"/>
        </w:rPr>
        <w:t xml:space="preserve">Declaración Jurada de </w:t>
      </w:r>
      <w:r w:rsidRPr="008360AA">
        <w:rPr>
          <w:rFonts w:ascii="Arial" w:hAnsi="Arial" w:cs="Arial"/>
          <w:color w:val="auto"/>
          <w:sz w:val="28"/>
          <w:szCs w:val="28"/>
        </w:rPr>
        <w:t>Garantía de Mantenimiento de Oferta</w:t>
      </w:r>
      <w:r w:rsidRPr="008360AA">
        <w:rPr>
          <w:rFonts w:ascii="Arial" w:hAnsi="Arial" w:cs="Arial"/>
          <w:color w:val="auto"/>
          <w:sz w:val="28"/>
          <w:szCs w:val="28"/>
        </w:rPr>
        <w:fldChar w:fldCharType="begin"/>
      </w:r>
      <w:r w:rsidRPr="008360AA">
        <w:rPr>
          <w:rFonts w:ascii="Arial" w:hAnsi="Arial" w:cs="Arial"/>
          <w:color w:val="auto"/>
          <w:sz w:val="28"/>
          <w:szCs w:val="28"/>
        </w:rPr>
        <w:instrText xml:space="preserve"> XE "Garantía de Mantenimiento de Oferta" </w:instrText>
      </w:r>
      <w:r w:rsidRPr="008360AA">
        <w:rPr>
          <w:rFonts w:ascii="Arial" w:hAnsi="Arial" w:cs="Arial"/>
          <w:color w:val="auto"/>
          <w:sz w:val="28"/>
          <w:szCs w:val="28"/>
        </w:rPr>
        <w:fldChar w:fldCharType="end"/>
      </w:r>
    </w:p>
    <w:p w:rsidR="00415AB1" w:rsidRPr="008360AA" w:rsidRDefault="00415AB1" w:rsidP="00415AB1">
      <w:pPr>
        <w:jc w:val="right"/>
        <w:rPr>
          <w:rFonts w:ascii="Arial" w:hAnsi="Arial" w:cs="Arial"/>
          <w:sz w:val="22"/>
          <w:szCs w:val="22"/>
        </w:rPr>
      </w:pPr>
      <w:r w:rsidRPr="008360AA">
        <w:rPr>
          <w:rFonts w:ascii="Arial" w:hAnsi="Arial" w:cs="Arial"/>
          <w:sz w:val="22"/>
          <w:szCs w:val="22"/>
        </w:rPr>
        <w:t>Fecha: _____</w:t>
      </w:r>
    </w:p>
    <w:p w:rsidR="00415AB1" w:rsidRPr="008360AA" w:rsidRDefault="00415AB1" w:rsidP="00415AB1">
      <w:pPr>
        <w:jc w:val="right"/>
        <w:rPr>
          <w:rFonts w:ascii="Arial" w:hAnsi="Arial" w:cs="Arial"/>
          <w:sz w:val="22"/>
          <w:szCs w:val="22"/>
        </w:rPr>
      </w:pPr>
      <w:r w:rsidRPr="008360AA">
        <w:rPr>
          <w:rFonts w:ascii="Arial" w:hAnsi="Arial" w:cs="Arial"/>
          <w:sz w:val="22"/>
          <w:szCs w:val="22"/>
        </w:rPr>
        <w:t>ID N°:</w:t>
      </w:r>
      <w:r w:rsidR="000E51C1">
        <w:rPr>
          <w:rFonts w:ascii="Arial" w:hAnsi="Arial" w:cs="Arial"/>
          <w:iCs/>
          <w:sz w:val="22"/>
          <w:szCs w:val="22"/>
        </w:rPr>
        <w:t>349353</w:t>
      </w:r>
      <w:r>
        <w:rPr>
          <w:rFonts w:ascii="Arial" w:hAnsi="Arial" w:cs="Arial"/>
          <w:iCs/>
          <w:sz w:val="22"/>
          <w:szCs w:val="22"/>
        </w:rPr>
        <w:t>.</w:t>
      </w:r>
    </w:p>
    <w:p w:rsidR="00415AB1" w:rsidRPr="008360AA" w:rsidRDefault="00415AB1" w:rsidP="00415AB1">
      <w:pPr>
        <w:rPr>
          <w:rFonts w:ascii="Arial" w:hAnsi="Arial" w:cs="Arial"/>
          <w:sz w:val="22"/>
          <w:szCs w:val="22"/>
        </w:rPr>
      </w:pPr>
    </w:p>
    <w:p w:rsidR="00415AB1" w:rsidRPr="00DB1533" w:rsidRDefault="000E51C1" w:rsidP="00415AB1">
      <w:pPr>
        <w:spacing w:line="240" w:lineRule="auto"/>
        <w:rPr>
          <w:rFonts w:ascii="Arial" w:hAnsi="Arial" w:cs="Arial"/>
          <w:b/>
          <w:sz w:val="22"/>
        </w:rPr>
      </w:pPr>
      <w:r>
        <w:rPr>
          <w:rFonts w:ascii="Arial" w:hAnsi="Arial" w:cs="Arial"/>
          <w:b/>
          <w:sz w:val="22"/>
        </w:rPr>
        <w:t>A:  ______________</w:t>
      </w:r>
      <w:r w:rsidR="00415AB1" w:rsidRPr="00DB1533">
        <w:rPr>
          <w:rFonts w:ascii="Arial" w:hAnsi="Arial" w:cs="Arial"/>
          <w:b/>
          <w:sz w:val="22"/>
        </w:rPr>
        <w:t>_</w:t>
      </w:r>
    </w:p>
    <w:p w:rsidR="00415AB1" w:rsidRPr="008360AA" w:rsidRDefault="00415AB1" w:rsidP="00415AB1">
      <w:pPr>
        <w:spacing w:line="240" w:lineRule="auto"/>
        <w:rPr>
          <w:rFonts w:ascii="Arial" w:hAnsi="Arial" w:cs="Arial"/>
          <w:sz w:val="22"/>
        </w:rPr>
      </w:pPr>
    </w:p>
    <w:p w:rsidR="00415AB1" w:rsidRPr="008360AA" w:rsidRDefault="00415AB1" w:rsidP="00415AB1">
      <w:pPr>
        <w:spacing w:line="240" w:lineRule="auto"/>
        <w:rPr>
          <w:rFonts w:ascii="Arial" w:hAnsi="Arial" w:cs="Arial"/>
          <w:sz w:val="22"/>
        </w:rPr>
      </w:pPr>
      <w:r w:rsidRPr="008360AA">
        <w:rPr>
          <w:rFonts w:ascii="Arial" w:hAnsi="Arial" w:cs="Arial"/>
          <w:sz w:val="22"/>
        </w:rPr>
        <w:t>PO</w:t>
      </w:r>
      <w:r>
        <w:rPr>
          <w:rFonts w:ascii="Arial" w:hAnsi="Arial" w:cs="Arial"/>
          <w:sz w:val="22"/>
        </w:rPr>
        <w:t xml:space="preserve">R CUANTO </w:t>
      </w:r>
      <w:r w:rsidR="003C5185">
        <w:rPr>
          <w:rFonts w:ascii="Arial" w:hAnsi="Arial" w:cs="Arial"/>
          <w:sz w:val="22"/>
        </w:rPr>
        <w:t>XXXXXXXXXX</w:t>
      </w:r>
      <w:r>
        <w:rPr>
          <w:rFonts w:ascii="Arial" w:hAnsi="Arial" w:cs="Arial"/>
          <w:sz w:val="22"/>
        </w:rPr>
        <w:t xml:space="preserve"> con RUC XXXX cuyo representante legal es xxxxxxxxxxxx</w:t>
      </w:r>
      <w:r w:rsidRPr="008360AA">
        <w:rPr>
          <w:rFonts w:ascii="Arial" w:hAnsi="Arial" w:cs="Arial"/>
          <w:sz w:val="22"/>
        </w:rPr>
        <w:t xml:space="preserve">, en lo sucesivo denominado “el Oferente” ha presentado su oferta de fecha </w:t>
      </w:r>
      <w:r w:rsidR="003C5185">
        <w:rPr>
          <w:rFonts w:ascii="Arial" w:hAnsi="Arial" w:cs="Arial"/>
          <w:sz w:val="22"/>
        </w:rPr>
        <w:t>XX/XX/2018</w:t>
      </w:r>
      <w:r w:rsidRPr="008360AA">
        <w:rPr>
          <w:rFonts w:ascii="Arial" w:hAnsi="Arial" w:cs="Arial"/>
          <w:sz w:val="22"/>
        </w:rPr>
        <w:t xml:space="preserve"> para la Contratación </w:t>
      </w:r>
      <w:r>
        <w:rPr>
          <w:rFonts w:ascii="Arial" w:hAnsi="Arial" w:cs="Arial"/>
          <w:sz w:val="22"/>
        </w:rPr>
        <w:t xml:space="preserve">Directa </w:t>
      </w:r>
      <w:r w:rsidRPr="008360AA">
        <w:rPr>
          <w:rFonts w:ascii="Arial" w:hAnsi="Arial" w:cs="Arial"/>
          <w:sz w:val="22"/>
        </w:rPr>
        <w:t>N°</w:t>
      </w:r>
      <w:r w:rsidR="003C5185">
        <w:rPr>
          <w:rFonts w:ascii="Arial" w:hAnsi="Arial" w:cs="Arial"/>
          <w:sz w:val="22"/>
        </w:rPr>
        <w:t xml:space="preserve"> 06</w:t>
      </w:r>
      <w:r>
        <w:rPr>
          <w:rFonts w:ascii="Arial" w:hAnsi="Arial" w:cs="Arial"/>
          <w:sz w:val="22"/>
        </w:rPr>
        <w:t>/2018 p</w:t>
      </w:r>
      <w:r w:rsidRPr="008360AA">
        <w:rPr>
          <w:rFonts w:ascii="Arial" w:hAnsi="Arial" w:cs="Arial"/>
          <w:sz w:val="22"/>
        </w:rPr>
        <w:t xml:space="preserve">ara </w:t>
      </w:r>
      <w:r>
        <w:rPr>
          <w:rFonts w:ascii="Arial" w:hAnsi="Arial" w:cs="Arial"/>
          <w:sz w:val="22"/>
        </w:rPr>
        <w:t xml:space="preserve">la ejecucion de la obra </w:t>
      </w:r>
      <w:r w:rsidR="003C5185" w:rsidRPr="003C5185">
        <w:rPr>
          <w:rFonts w:ascii="Arial" w:eastAsiaTheme="majorEastAsia" w:hAnsi="Arial" w:cs="Arial"/>
          <w:bCs/>
          <w:szCs w:val="28"/>
        </w:rPr>
        <w:t>CONSTRUCCION DE AULA EN LA ESCUELA BASICA Nº 49 ELISA CARMEN ALDERETE DEL DISTRITO DE SAN JOSE DE LOS ARROYOS</w:t>
      </w:r>
      <w:r w:rsidRPr="008360AA">
        <w:rPr>
          <w:rFonts w:ascii="Arial" w:hAnsi="Arial" w:cs="Arial"/>
          <w:sz w:val="22"/>
        </w:rPr>
        <w:t xml:space="preserve"> en lo sucesivo denominada “la Oferta”.</w:t>
      </w:r>
    </w:p>
    <w:p w:rsidR="00415AB1" w:rsidRPr="008360AA" w:rsidRDefault="00415AB1" w:rsidP="00415AB1">
      <w:pPr>
        <w:spacing w:line="240" w:lineRule="auto"/>
        <w:rPr>
          <w:rFonts w:ascii="Arial" w:hAnsi="Arial" w:cs="Arial"/>
          <w:sz w:val="22"/>
        </w:rPr>
      </w:pPr>
    </w:p>
    <w:p w:rsidR="00415AB1" w:rsidRDefault="00415AB1" w:rsidP="00415AB1">
      <w:pPr>
        <w:spacing w:line="240" w:lineRule="auto"/>
        <w:rPr>
          <w:rFonts w:ascii="Arial" w:hAnsi="Arial" w:cs="Arial"/>
          <w:sz w:val="22"/>
        </w:rPr>
      </w:pPr>
      <w:r w:rsidRPr="008360AA">
        <w:rPr>
          <w:rFonts w:ascii="Arial" w:hAnsi="Arial" w:cs="Arial"/>
          <w:sz w:val="22"/>
        </w:rPr>
        <w:t xml:space="preserve">POR LA PRESENTE dejamos constancia, hemos contraído una obligación con </w:t>
      </w:r>
      <w:r w:rsidR="003C5185">
        <w:rPr>
          <w:rFonts w:ascii="Arial" w:hAnsi="Arial" w:cs="Arial"/>
          <w:sz w:val="22"/>
        </w:rPr>
        <w:t>la MUNICIPALIDAD DE XXXXXXXXXXX</w:t>
      </w:r>
      <w:r>
        <w:rPr>
          <w:rFonts w:ascii="Arial" w:hAnsi="Arial" w:cs="Arial"/>
          <w:sz w:val="22"/>
        </w:rPr>
        <w:t xml:space="preserve"> </w:t>
      </w:r>
      <w:r w:rsidRPr="008360AA">
        <w:rPr>
          <w:rFonts w:ascii="Arial" w:hAnsi="Arial" w:cs="Arial"/>
          <w:sz w:val="22"/>
        </w:rPr>
        <w:t xml:space="preserve">(en lo sucesivo denominado “la Convocante”) por la suma de </w:t>
      </w:r>
      <w:r w:rsidR="003C5185">
        <w:rPr>
          <w:rFonts w:ascii="Arial" w:hAnsi="Arial" w:cs="Arial"/>
          <w:sz w:val="22"/>
        </w:rPr>
        <w:t>Gs. XXXXXXXXXXX</w:t>
      </w:r>
      <w:r>
        <w:rPr>
          <w:rFonts w:ascii="Arial" w:hAnsi="Arial" w:cs="Arial"/>
          <w:sz w:val="22"/>
        </w:rPr>
        <w:t>, que EL OFERENTE</w:t>
      </w:r>
      <w:r w:rsidRPr="008360AA">
        <w:rPr>
          <w:rFonts w:ascii="Arial" w:hAnsi="Arial" w:cs="Arial"/>
          <w:sz w:val="22"/>
        </w:rPr>
        <w:t xml:space="preserve">, sus sucesores o cesionarios pagarán a la Convocante.  </w:t>
      </w:r>
    </w:p>
    <w:p w:rsidR="00415AB1" w:rsidRPr="008360AA" w:rsidRDefault="00415AB1" w:rsidP="00415AB1">
      <w:pPr>
        <w:spacing w:before="120" w:after="120" w:line="240" w:lineRule="auto"/>
        <w:rPr>
          <w:rFonts w:ascii="Arial" w:hAnsi="Arial" w:cs="Arial"/>
          <w:sz w:val="22"/>
        </w:rPr>
      </w:pPr>
      <w:r w:rsidRPr="008360AA">
        <w:rPr>
          <w:rFonts w:ascii="Arial" w:hAnsi="Arial" w:cs="Arial"/>
          <w:sz w:val="22"/>
        </w:rPr>
        <w:t>Esta Garantía será ejecutada en los siguientes casos:</w:t>
      </w:r>
    </w:p>
    <w:p w:rsidR="00415AB1" w:rsidRPr="008360AA" w:rsidRDefault="00415AB1" w:rsidP="00415AB1">
      <w:pPr>
        <w:pStyle w:val="Prrafodelista"/>
        <w:numPr>
          <w:ilvl w:val="4"/>
          <w:numId w:val="2"/>
        </w:numPr>
        <w:spacing w:before="120" w:after="120"/>
        <w:ind w:left="426"/>
        <w:jc w:val="both"/>
        <w:rPr>
          <w:rFonts w:ascii="Arial" w:hAnsi="Arial" w:cs="Arial"/>
          <w:sz w:val="22"/>
        </w:rPr>
      </w:pPr>
      <w:r w:rsidRPr="008360AA">
        <w:rPr>
          <w:rFonts w:ascii="Arial" w:hAnsi="Arial" w:cs="Arial"/>
          <w:sz w:val="22"/>
        </w:rPr>
        <w:t xml:space="preserve">Si un Oferente retira su oferta durante el período de validez de ofertas; </w:t>
      </w:r>
    </w:p>
    <w:p w:rsidR="00415AB1" w:rsidRPr="008360AA" w:rsidRDefault="00415AB1" w:rsidP="00415AB1">
      <w:pPr>
        <w:pStyle w:val="Prrafodelista"/>
        <w:numPr>
          <w:ilvl w:val="4"/>
          <w:numId w:val="2"/>
        </w:numPr>
        <w:spacing w:before="120" w:after="120"/>
        <w:ind w:left="426"/>
        <w:jc w:val="both"/>
        <w:rPr>
          <w:rFonts w:ascii="Arial" w:hAnsi="Arial" w:cs="Arial"/>
          <w:sz w:val="22"/>
        </w:rPr>
      </w:pPr>
      <w:r w:rsidRPr="008360AA">
        <w:rPr>
          <w:rFonts w:ascii="Arial" w:hAnsi="Arial" w:cs="Arial"/>
          <w:sz w:val="22"/>
        </w:rPr>
        <w:t>Si no acepta la corrección del precio de su oferta;</w:t>
      </w:r>
    </w:p>
    <w:p w:rsidR="00415AB1" w:rsidRPr="008360AA" w:rsidRDefault="00415AB1" w:rsidP="00415AB1">
      <w:pPr>
        <w:pStyle w:val="Prrafodelista"/>
        <w:numPr>
          <w:ilvl w:val="4"/>
          <w:numId w:val="2"/>
        </w:numPr>
        <w:spacing w:before="120" w:after="120"/>
        <w:ind w:left="426"/>
        <w:jc w:val="both"/>
        <w:rPr>
          <w:rFonts w:ascii="Arial" w:hAnsi="Arial" w:cs="Arial"/>
          <w:sz w:val="22"/>
        </w:rPr>
      </w:pPr>
      <w:r w:rsidRPr="008360AA">
        <w:rPr>
          <w:rFonts w:ascii="Arial" w:hAnsi="Arial" w:cs="Arial"/>
          <w:sz w:val="22"/>
        </w:rPr>
        <w:t>Si el adjudicatario no proceda, por causa imputable al mismo a:</w:t>
      </w:r>
    </w:p>
    <w:p w:rsidR="00415AB1" w:rsidRPr="008360AA" w:rsidRDefault="00415AB1" w:rsidP="00415AB1">
      <w:pPr>
        <w:pStyle w:val="Prrafodelista"/>
        <w:numPr>
          <w:ilvl w:val="4"/>
          <w:numId w:val="2"/>
        </w:numPr>
        <w:spacing w:before="120" w:after="120"/>
        <w:ind w:left="426"/>
        <w:jc w:val="both"/>
        <w:rPr>
          <w:rFonts w:ascii="Arial" w:hAnsi="Arial" w:cs="Arial"/>
          <w:sz w:val="22"/>
        </w:rPr>
      </w:pPr>
      <w:r w:rsidRPr="008360AA">
        <w:rPr>
          <w:rFonts w:ascii="Arial" w:hAnsi="Arial" w:cs="Arial"/>
          <w:sz w:val="22"/>
        </w:rPr>
        <w:t xml:space="preserve">Firmar el  contrato; o </w:t>
      </w:r>
    </w:p>
    <w:p w:rsidR="00415AB1" w:rsidRPr="008360AA" w:rsidRDefault="00415AB1" w:rsidP="00415AB1">
      <w:pPr>
        <w:pStyle w:val="Prrafodelista"/>
        <w:numPr>
          <w:ilvl w:val="4"/>
          <w:numId w:val="2"/>
        </w:numPr>
        <w:spacing w:before="120" w:after="120"/>
        <w:ind w:left="426"/>
        <w:jc w:val="both"/>
        <w:rPr>
          <w:rFonts w:ascii="Arial" w:hAnsi="Arial" w:cs="Arial"/>
          <w:sz w:val="22"/>
        </w:rPr>
      </w:pPr>
      <w:r w:rsidRPr="008360AA">
        <w:rPr>
          <w:rFonts w:ascii="Arial" w:hAnsi="Arial" w:cs="Arial"/>
          <w:sz w:val="22"/>
        </w:rPr>
        <w:t>Suministrar la garantía de cumplimiento de contrato;</w:t>
      </w:r>
    </w:p>
    <w:p w:rsidR="00415AB1" w:rsidRPr="008360AA" w:rsidRDefault="00415AB1" w:rsidP="00415AB1">
      <w:pPr>
        <w:pStyle w:val="Prrafodelista"/>
        <w:numPr>
          <w:ilvl w:val="4"/>
          <w:numId w:val="2"/>
        </w:numPr>
        <w:spacing w:before="120" w:after="120"/>
        <w:ind w:left="426"/>
        <w:jc w:val="both"/>
        <w:rPr>
          <w:rFonts w:ascii="Arial" w:hAnsi="Arial" w:cs="Arial"/>
          <w:sz w:val="22"/>
        </w:rPr>
      </w:pPr>
      <w:r w:rsidRPr="008360AA">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415AB1" w:rsidRPr="008360AA" w:rsidRDefault="00415AB1" w:rsidP="00415AB1">
      <w:pPr>
        <w:pStyle w:val="Prrafodelista"/>
        <w:numPr>
          <w:ilvl w:val="4"/>
          <w:numId w:val="2"/>
        </w:numPr>
        <w:spacing w:before="120" w:after="120"/>
        <w:ind w:left="426"/>
        <w:jc w:val="both"/>
        <w:rPr>
          <w:rFonts w:ascii="Arial" w:hAnsi="Arial" w:cs="Arial"/>
          <w:sz w:val="22"/>
        </w:rPr>
      </w:pPr>
      <w:r w:rsidRPr="008360AA">
        <w:rPr>
          <w:rFonts w:ascii="Arial" w:hAnsi="Arial" w:cs="Arial"/>
          <w:sz w:val="22"/>
        </w:rPr>
        <w:t>Cuando se comprobare que las declaraciones juradas presentadas por el Oferente</w:t>
      </w:r>
      <w:r>
        <w:rPr>
          <w:rFonts w:ascii="Arial" w:hAnsi="Arial" w:cs="Arial"/>
          <w:sz w:val="22"/>
        </w:rPr>
        <w:t xml:space="preserve"> </w:t>
      </w:r>
      <w:r w:rsidRPr="008360AA">
        <w:rPr>
          <w:rFonts w:ascii="Arial" w:hAnsi="Arial" w:cs="Arial"/>
          <w:sz w:val="22"/>
        </w:rPr>
        <w:t>adjudicado con su oferta sean falsas; o</w:t>
      </w:r>
    </w:p>
    <w:p w:rsidR="00415AB1" w:rsidRPr="008360AA" w:rsidRDefault="00415AB1" w:rsidP="00415AB1">
      <w:pPr>
        <w:pStyle w:val="Prrafodelista"/>
        <w:numPr>
          <w:ilvl w:val="4"/>
          <w:numId w:val="2"/>
        </w:numPr>
        <w:spacing w:before="120" w:after="120"/>
        <w:ind w:left="426"/>
        <w:jc w:val="both"/>
        <w:rPr>
          <w:rFonts w:ascii="Arial" w:hAnsi="Arial" w:cs="Arial"/>
          <w:sz w:val="22"/>
        </w:rPr>
      </w:pPr>
      <w:r w:rsidRPr="008360AA">
        <w:rPr>
          <w:rFonts w:ascii="Arial" w:hAnsi="Arial" w:cs="Arial"/>
          <w:sz w:val="22"/>
        </w:rPr>
        <w:t>Si el adjudicatario no presentare las legalizaciones correspondientes para la firma del contrato, cuando éstas sean requeridas.</w:t>
      </w:r>
    </w:p>
    <w:p w:rsidR="00415AB1" w:rsidRPr="008360AA" w:rsidRDefault="00415AB1" w:rsidP="00415AB1">
      <w:pPr>
        <w:spacing w:before="120" w:after="120" w:line="240" w:lineRule="auto"/>
        <w:rPr>
          <w:rFonts w:ascii="Arial" w:hAnsi="Arial" w:cs="Arial"/>
          <w:b/>
          <w:sz w:val="22"/>
        </w:rPr>
      </w:pPr>
      <w:r w:rsidRPr="008360AA">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415AB1" w:rsidRPr="008360AA" w:rsidRDefault="00415AB1" w:rsidP="00415AB1">
      <w:pPr>
        <w:spacing w:before="120" w:after="120" w:line="240" w:lineRule="auto"/>
        <w:rPr>
          <w:rFonts w:ascii="Arial" w:hAnsi="Arial" w:cs="Arial"/>
          <w:sz w:val="22"/>
        </w:rPr>
      </w:pPr>
      <w:r w:rsidRPr="008360AA">
        <w:rPr>
          <w:rFonts w:ascii="Arial" w:hAnsi="Arial" w:cs="Arial"/>
          <w:sz w:val="22"/>
        </w:rPr>
        <w:t>Esta garantía permanecerá en vigor durante el plazo indicado por la convocante en las bases y condiciones, y toda reclamación pertinente deberá ser recibida por el Garante a más tardar en la fecha indicada.</w:t>
      </w:r>
    </w:p>
    <w:p w:rsidR="00415AB1" w:rsidRPr="008360AA" w:rsidRDefault="00415AB1" w:rsidP="00415AB1">
      <w:pPr>
        <w:spacing w:line="240" w:lineRule="auto"/>
        <w:rPr>
          <w:rFonts w:ascii="Arial" w:hAnsi="Arial" w:cs="Arial"/>
          <w:sz w:val="22"/>
        </w:rPr>
      </w:pPr>
    </w:p>
    <w:p w:rsidR="00415AB1" w:rsidRPr="000E51C1" w:rsidRDefault="00415AB1" w:rsidP="00415AB1">
      <w:pPr>
        <w:spacing w:line="240" w:lineRule="auto"/>
        <w:rPr>
          <w:rFonts w:ascii="Arial" w:hAnsi="Arial" w:cs="Arial"/>
          <w:sz w:val="22"/>
        </w:rPr>
      </w:pPr>
      <w:r w:rsidRPr="000E51C1">
        <w:rPr>
          <w:rFonts w:ascii="Arial" w:hAnsi="Arial" w:cs="Arial"/>
          <w:sz w:val="22"/>
        </w:rPr>
        <w:t>Nombre ________________________   En calidad de____________________________</w:t>
      </w:r>
    </w:p>
    <w:p w:rsidR="00415AB1" w:rsidRPr="000E51C1" w:rsidRDefault="00415AB1" w:rsidP="00415AB1">
      <w:pPr>
        <w:spacing w:line="240" w:lineRule="auto"/>
        <w:rPr>
          <w:rFonts w:ascii="Arial" w:hAnsi="Arial" w:cs="Arial"/>
          <w:sz w:val="22"/>
        </w:rPr>
      </w:pPr>
      <w:r w:rsidRPr="000E51C1">
        <w:rPr>
          <w:rFonts w:ascii="Arial" w:hAnsi="Arial" w:cs="Arial"/>
          <w:sz w:val="22"/>
        </w:rPr>
        <w:t>Firma __________________________________Debidamente autorizado para firmar la garantía por y en nombre de ___________________El día ________del mes de _________________ de ______.</w:t>
      </w:r>
    </w:p>
    <w:p w:rsidR="00415AB1" w:rsidRPr="000E51C1" w:rsidRDefault="00415AB1" w:rsidP="00415AB1">
      <w:pPr>
        <w:spacing w:line="240" w:lineRule="auto"/>
        <w:rPr>
          <w:rFonts w:ascii="Arial" w:hAnsi="Arial" w:cs="Arial"/>
          <w:sz w:val="22"/>
        </w:rPr>
      </w:pPr>
    </w:p>
    <w:p w:rsidR="00DE09EA" w:rsidRPr="000E51C1" w:rsidRDefault="00DE09EA" w:rsidP="00DE09EA">
      <w:pPr>
        <w:rPr>
          <w:rFonts w:ascii="Arial" w:hAnsi="Arial" w:cs="Arial"/>
        </w:rPr>
      </w:pPr>
    </w:p>
    <w:p w:rsidR="00986770" w:rsidRPr="00B51FFD" w:rsidRDefault="00986770">
      <w:pPr>
        <w:rPr>
          <w:rFonts w:ascii="Arial" w:hAnsi="Arial" w:cs="Arial"/>
        </w:rPr>
      </w:pPr>
    </w:p>
    <w:sectPr w:rsidR="00986770" w:rsidRPr="00B51FFD" w:rsidSect="000E51C1">
      <w:headerReference w:type="default" r:id="rId8"/>
      <w:pgSz w:w="12240" w:h="20160" w:code="5"/>
      <w:pgMar w:top="1417" w:right="474"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211" w:rsidRDefault="009B7211">
      <w:pPr>
        <w:spacing w:line="240" w:lineRule="auto"/>
      </w:pPr>
      <w:r>
        <w:separator/>
      </w:r>
    </w:p>
  </w:endnote>
  <w:endnote w:type="continuationSeparator" w:id="1">
    <w:p w:rsidR="009B7211" w:rsidRDefault="009B721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211" w:rsidRDefault="009B7211">
      <w:pPr>
        <w:spacing w:line="240" w:lineRule="auto"/>
      </w:pPr>
      <w:r>
        <w:separator/>
      </w:r>
    </w:p>
  </w:footnote>
  <w:footnote w:type="continuationSeparator" w:id="1">
    <w:p w:rsidR="009B7211" w:rsidRDefault="009B721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AB1" w:rsidRPr="002C6743" w:rsidRDefault="00415AB1"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3C5185">
          <w:rPr>
            <w:rFonts w:ascii="Palatino Linotype" w:hAnsi="Palatino Linotype"/>
            <w:noProof/>
            <w:sz w:val="20"/>
          </w:rPr>
          <w:t>22</w:t>
        </w:r>
        <w:r w:rsidRPr="002C6743">
          <w:rPr>
            <w:rFonts w:ascii="Palatino Linotype" w:hAnsi="Palatino Linotype"/>
            <w:sz w:val="20"/>
          </w:rPr>
          <w:fldChar w:fldCharType="end"/>
        </w:r>
      </w:sdtContent>
    </w:sdt>
  </w:p>
  <w:p w:rsidR="00415AB1" w:rsidRDefault="00415AB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anna Ramirez">
    <w15:presenceInfo w15:providerId="AD" w15:userId="S-1-5-21-2312177784-2608111879-1864594328-268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DB1AF2"/>
    <w:rsid w:val="00020499"/>
    <w:rsid w:val="00031722"/>
    <w:rsid w:val="00036D0E"/>
    <w:rsid w:val="0007764D"/>
    <w:rsid w:val="000B59FC"/>
    <w:rsid w:val="000B7B12"/>
    <w:rsid w:val="000E51C1"/>
    <w:rsid w:val="001036A9"/>
    <w:rsid w:val="00123FE1"/>
    <w:rsid w:val="00124F9A"/>
    <w:rsid w:val="00162CC8"/>
    <w:rsid w:val="00171703"/>
    <w:rsid w:val="0018128C"/>
    <w:rsid w:val="00193222"/>
    <w:rsid w:val="001D72A5"/>
    <w:rsid w:val="0020385E"/>
    <w:rsid w:val="00232671"/>
    <w:rsid w:val="0029484F"/>
    <w:rsid w:val="002B49A9"/>
    <w:rsid w:val="002B6B98"/>
    <w:rsid w:val="002E474D"/>
    <w:rsid w:val="00306990"/>
    <w:rsid w:val="00361D29"/>
    <w:rsid w:val="00387A29"/>
    <w:rsid w:val="00394820"/>
    <w:rsid w:val="003C5185"/>
    <w:rsid w:val="00415AB1"/>
    <w:rsid w:val="00422B9D"/>
    <w:rsid w:val="00422ED8"/>
    <w:rsid w:val="00423D6A"/>
    <w:rsid w:val="0042631F"/>
    <w:rsid w:val="00426C4E"/>
    <w:rsid w:val="004350E2"/>
    <w:rsid w:val="004561CE"/>
    <w:rsid w:val="00474054"/>
    <w:rsid w:val="00474C6E"/>
    <w:rsid w:val="0047640F"/>
    <w:rsid w:val="0051007F"/>
    <w:rsid w:val="00556A60"/>
    <w:rsid w:val="00570CDB"/>
    <w:rsid w:val="00591D63"/>
    <w:rsid w:val="00594DD9"/>
    <w:rsid w:val="005B17AB"/>
    <w:rsid w:val="005B4B48"/>
    <w:rsid w:val="005D27E8"/>
    <w:rsid w:val="005E0009"/>
    <w:rsid w:val="00611F95"/>
    <w:rsid w:val="006240B2"/>
    <w:rsid w:val="00631C1E"/>
    <w:rsid w:val="0065726D"/>
    <w:rsid w:val="00666023"/>
    <w:rsid w:val="00690AE1"/>
    <w:rsid w:val="006C77FA"/>
    <w:rsid w:val="006E5DDE"/>
    <w:rsid w:val="006E6C2E"/>
    <w:rsid w:val="00716A9E"/>
    <w:rsid w:val="00735FED"/>
    <w:rsid w:val="007548DA"/>
    <w:rsid w:val="007A637A"/>
    <w:rsid w:val="007B6F41"/>
    <w:rsid w:val="007C76A1"/>
    <w:rsid w:val="007C7A16"/>
    <w:rsid w:val="007D7824"/>
    <w:rsid w:val="007D7F99"/>
    <w:rsid w:val="00800816"/>
    <w:rsid w:val="00807E58"/>
    <w:rsid w:val="00812AD2"/>
    <w:rsid w:val="00821587"/>
    <w:rsid w:val="008400D7"/>
    <w:rsid w:val="008517FB"/>
    <w:rsid w:val="00851B92"/>
    <w:rsid w:val="00891F3E"/>
    <w:rsid w:val="008D5486"/>
    <w:rsid w:val="008F7177"/>
    <w:rsid w:val="00901152"/>
    <w:rsid w:val="009136CF"/>
    <w:rsid w:val="00916C4B"/>
    <w:rsid w:val="0093101B"/>
    <w:rsid w:val="00941B1B"/>
    <w:rsid w:val="00963432"/>
    <w:rsid w:val="009705D9"/>
    <w:rsid w:val="00971F2A"/>
    <w:rsid w:val="00986770"/>
    <w:rsid w:val="00990A63"/>
    <w:rsid w:val="009B6364"/>
    <w:rsid w:val="009B7211"/>
    <w:rsid w:val="00A061FF"/>
    <w:rsid w:val="00A308D0"/>
    <w:rsid w:val="00A42E7E"/>
    <w:rsid w:val="00A52067"/>
    <w:rsid w:val="00A926C3"/>
    <w:rsid w:val="00A941C3"/>
    <w:rsid w:val="00B45783"/>
    <w:rsid w:val="00B473D8"/>
    <w:rsid w:val="00B51FFD"/>
    <w:rsid w:val="00B95273"/>
    <w:rsid w:val="00BC1F10"/>
    <w:rsid w:val="00BC351D"/>
    <w:rsid w:val="00BC47D7"/>
    <w:rsid w:val="00BC48A8"/>
    <w:rsid w:val="00BE0F94"/>
    <w:rsid w:val="00BF53AC"/>
    <w:rsid w:val="00C0022F"/>
    <w:rsid w:val="00C07140"/>
    <w:rsid w:val="00C10E03"/>
    <w:rsid w:val="00C1673B"/>
    <w:rsid w:val="00C36372"/>
    <w:rsid w:val="00CF7A64"/>
    <w:rsid w:val="00D02E0A"/>
    <w:rsid w:val="00D036F3"/>
    <w:rsid w:val="00D253D1"/>
    <w:rsid w:val="00D2687E"/>
    <w:rsid w:val="00DA57F6"/>
    <w:rsid w:val="00DB006B"/>
    <w:rsid w:val="00DB1AF2"/>
    <w:rsid w:val="00DC3F63"/>
    <w:rsid w:val="00DE09EA"/>
    <w:rsid w:val="00DE443B"/>
    <w:rsid w:val="00DF00BE"/>
    <w:rsid w:val="00DF23C3"/>
    <w:rsid w:val="00E03DF3"/>
    <w:rsid w:val="00E5236D"/>
    <w:rsid w:val="00E700F0"/>
    <w:rsid w:val="00E72928"/>
    <w:rsid w:val="00E97FA4"/>
    <w:rsid w:val="00EB0032"/>
    <w:rsid w:val="00EB22F2"/>
    <w:rsid w:val="00EC61A0"/>
    <w:rsid w:val="00EF16BA"/>
    <w:rsid w:val="00F3328E"/>
    <w:rsid w:val="00F43615"/>
    <w:rsid w:val="00F56DDF"/>
    <w:rsid w:val="00F64592"/>
    <w:rsid w:val="00FD34F8"/>
    <w:rsid w:val="00FE344C"/>
    <w:rsid w:val="00FF401C"/>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1A50E-83E9-4EAB-BD65-47B89FB01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22</Pages>
  <Words>5643</Words>
  <Characters>31040</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36610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hugo</cp:lastModifiedBy>
  <cp:revision>83</cp:revision>
  <dcterms:created xsi:type="dcterms:W3CDTF">2016-10-14T14:10:00Z</dcterms:created>
  <dcterms:modified xsi:type="dcterms:W3CDTF">2018-06-01T18:10:00Z</dcterms:modified>
</cp:coreProperties>
</file>