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E09EA">
      <w:pPr>
        <w:pStyle w:val="Subttulo"/>
        <w:spacing w:line="240" w:lineRule="auto"/>
        <w:rPr>
          <w:del w:id="0" w:author="Johanna Ramirez" w:date="2018-02-15T12:34:00Z"/>
          <w:rFonts w:ascii="Arial" w:hAnsi="Arial" w:cs="Arial"/>
          <w:sz w:val="36"/>
          <w:szCs w:val="36"/>
          <w:u w:val="single"/>
        </w:rPr>
        <w:pPrChange w:id="1" w:author="Johanna Ramirez" w:date="2018-02-15T12:34:00Z">
          <w:pPr/>
        </w:pPrChange>
      </w:pPr>
      <w:bookmarkStart w:id="2" w:name="_Toc228071956"/>
      <w:r w:rsidRPr="00422B9D">
        <w:rPr>
          <w:rFonts w:ascii="Arial" w:hAnsi="Arial" w:cs="Arial"/>
          <w:sz w:val="36"/>
          <w:szCs w:val="36"/>
          <w:u w:val="single"/>
        </w:rPr>
        <w:t>Formularios</w:t>
      </w:r>
      <w:bookmarkEnd w:id="2"/>
    </w:p>
    <w:p w:rsidR="00C36372" w:rsidRPr="00422B9D" w:rsidRDefault="00C36372" w:rsidP="00DE09EA">
      <w:pPr>
        <w:pStyle w:val="Subttulo"/>
        <w:spacing w:line="240" w:lineRule="auto"/>
        <w:rPr>
          <w:ins w:id="3" w:author="Johanna Ramirez" w:date="2018-02-15T12:34:00Z"/>
          <w:rFonts w:ascii="Arial" w:hAnsi="Arial" w:cs="Arial"/>
          <w:sz w:val="36"/>
          <w:szCs w:val="36"/>
          <w:u w:val="single"/>
        </w:rPr>
      </w:pPr>
    </w:p>
    <w:p w:rsidR="00000000" w:rsidRDefault="002A776A">
      <w:pPr>
        <w:pStyle w:val="Subttulo"/>
        <w:spacing w:line="240" w:lineRule="auto"/>
        <w:pPrChange w:id="4" w:author="Johanna Ramirez" w:date="2018-02-15T12:34:00Z">
          <w:pPr/>
        </w:pPrChange>
      </w:pPr>
    </w:p>
    <w:p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rsidR="00000000" w:rsidRDefault="0074659A">
      <w:pPr>
        <w:pStyle w:val="TDC2"/>
        <w:spacing w:after="0" w:line="276" w:lineRule="auto"/>
        <w:rPr>
          <w:rFonts w:eastAsiaTheme="minorEastAsia"/>
          <w:sz w:val="22"/>
          <w:szCs w:val="22"/>
          <w:lang w:eastAsia="es-PY"/>
        </w:rPr>
        <w:pPrChange w:id="5" w:author="Johanna Ramirez" w:date="2018-02-15T12:33:00Z">
          <w:pPr>
            <w:pStyle w:val="TDC2"/>
            <w:spacing w:after="0"/>
          </w:pPr>
        </w:pPrChange>
      </w:pPr>
      <w:r w:rsidRPr="0074659A">
        <w:fldChar w:fldCharType="begin"/>
      </w:r>
      <w:r w:rsidR="007548DA" w:rsidRPr="00232671">
        <w:instrText xml:space="preserve"> TOC \o "1-2" \h \z \u </w:instrText>
      </w:r>
      <w:r w:rsidRPr="0074659A">
        <w:fldChar w:fldCharType="separate"/>
      </w:r>
    </w:p>
    <w:p w:rsidR="00000000" w:rsidRDefault="0074659A">
      <w:pPr>
        <w:pStyle w:val="TDC1"/>
        <w:spacing w:line="276" w:lineRule="auto"/>
        <w:rPr>
          <w:rFonts w:eastAsiaTheme="minorEastAsia"/>
          <w:i w:val="0"/>
          <w:sz w:val="22"/>
          <w:szCs w:val="22"/>
          <w:lang w:eastAsia="es-PY"/>
        </w:rPr>
        <w:pPrChange w:id="6" w:author="Johanna Ramirez" w:date="2018-02-15T12:33:00Z">
          <w:pPr>
            <w:pStyle w:val="TDC1"/>
          </w:pPr>
        </w:pPrChange>
      </w:pPr>
      <w:r w:rsidRPr="0074659A">
        <w:fldChar w:fldCharType="begin"/>
      </w:r>
      <w:r w:rsidR="00193222">
        <w:instrText xml:space="preserve"> HYPERLINK \l "_Toc286313315" </w:instrText>
      </w:r>
      <w:r w:rsidRPr="0074659A">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i w:val="0"/>
        </w:rPr>
        <w:t>1</w:t>
      </w:r>
    </w:p>
    <w:p w:rsidR="00000000" w:rsidRDefault="0074659A">
      <w:pPr>
        <w:pStyle w:val="TDC2"/>
        <w:spacing w:after="0" w:line="276" w:lineRule="auto"/>
        <w:rPr>
          <w:rFonts w:eastAsiaTheme="minorEastAsia"/>
          <w:sz w:val="22"/>
          <w:szCs w:val="22"/>
          <w:lang w:eastAsia="es-PY"/>
        </w:rPr>
        <w:pPrChange w:id="7" w:author="Johanna Ramirez" w:date="2018-02-15T12:33:00Z">
          <w:pPr>
            <w:pStyle w:val="TDC2"/>
            <w:spacing w:after="0"/>
          </w:pPr>
        </w:pPrChange>
      </w:pPr>
      <w:r>
        <w:fldChar w:fldCharType="begin"/>
      </w:r>
      <w:r w:rsidR="00193222">
        <w:instrText xml:space="preserve"> HYPERLINK \l "_Toc286313316" </w:instrText>
      </w:r>
      <w:r>
        <w:fldChar w:fldCharType="separate"/>
      </w:r>
      <w:r w:rsidR="007548DA" w:rsidRPr="00C1673B">
        <w:rPr>
          <w:rStyle w:val="Hipervnculo"/>
          <w:color w:val="auto"/>
          <w:lang w:val="es-MX"/>
        </w:rPr>
        <w:t xml:space="preserve">Información sobre el Oferente </w:t>
      </w:r>
      <w:r w:rsidR="007548DA" w:rsidRPr="00232671">
        <w:rPr>
          <w:webHidden/>
        </w:rPr>
        <w:tab/>
      </w:r>
      <w:r>
        <w:fldChar w:fldCharType="end"/>
      </w:r>
    </w:p>
    <w:p w:rsidR="00000000" w:rsidRDefault="0074659A">
      <w:pPr>
        <w:pStyle w:val="TDC1"/>
        <w:spacing w:line="276" w:lineRule="auto"/>
        <w:rPr>
          <w:rFonts w:eastAsiaTheme="minorEastAsia"/>
          <w:i w:val="0"/>
          <w:sz w:val="22"/>
          <w:szCs w:val="22"/>
          <w:lang w:eastAsia="es-PY"/>
        </w:rPr>
        <w:pPrChange w:id="8" w:author="Johanna Ramirez" w:date="2018-02-15T12:33:00Z">
          <w:pPr>
            <w:pStyle w:val="TDC1"/>
          </w:pPr>
        </w:pPrChange>
      </w:pPr>
      <w:r w:rsidRPr="0074659A">
        <w:fldChar w:fldCharType="begin"/>
      </w:r>
      <w:r w:rsidR="00193222">
        <w:instrText xml:space="preserve"> HYPERLINK \l "_Toc286313317" </w:instrText>
      </w:r>
      <w:r w:rsidRPr="0074659A">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rStyle w:val="Hipervnculo"/>
          <w:i w:val="0"/>
          <w:color w:val="auto"/>
        </w:rPr>
        <w:t>2</w:t>
      </w:r>
    </w:p>
    <w:p w:rsidR="00000000" w:rsidRDefault="0074659A">
      <w:pPr>
        <w:pStyle w:val="TDC2"/>
        <w:spacing w:after="0" w:line="276" w:lineRule="auto"/>
        <w:rPr>
          <w:rFonts w:eastAsiaTheme="minorEastAsia"/>
          <w:sz w:val="22"/>
          <w:szCs w:val="22"/>
          <w:lang w:eastAsia="es-PY"/>
        </w:rPr>
        <w:pPrChange w:id="9" w:author="Johanna Ramirez" w:date="2018-02-15T12:33:00Z">
          <w:pPr>
            <w:pStyle w:val="TDC2"/>
            <w:spacing w:after="0"/>
          </w:pPr>
        </w:pPrChange>
      </w:pPr>
      <w:r>
        <w:fldChar w:fldCharType="begin"/>
      </w:r>
      <w:r w:rsidR="00193222">
        <w:instrText xml:space="preserve"> HYPERLINK \l "_Toc286313318" </w:instrText>
      </w:r>
      <w:r>
        <w:fldChar w:fldCharType="separate"/>
      </w:r>
      <w:r w:rsidR="007548DA" w:rsidRPr="00C1673B">
        <w:rPr>
          <w:rStyle w:val="Hipervnculo"/>
          <w:color w:val="auto"/>
        </w:rPr>
        <w:t>Información sobre los Miembros del Consorcio</w:t>
      </w:r>
      <w:r w:rsidR="007548DA" w:rsidRPr="00232671">
        <w:rPr>
          <w:webHidden/>
        </w:rPr>
        <w:tab/>
      </w:r>
      <w:r>
        <w:fldChar w:fldCharType="end"/>
      </w:r>
    </w:p>
    <w:p w:rsidR="00000000" w:rsidRDefault="0074659A">
      <w:pPr>
        <w:pStyle w:val="TDC1"/>
        <w:spacing w:line="276" w:lineRule="auto"/>
        <w:rPr>
          <w:rFonts w:eastAsiaTheme="minorEastAsia"/>
          <w:i w:val="0"/>
          <w:sz w:val="22"/>
          <w:szCs w:val="22"/>
          <w:lang w:eastAsia="es-PY"/>
        </w:rPr>
        <w:pPrChange w:id="10" w:author="Johanna Ramirez" w:date="2018-02-15T12:33:00Z">
          <w:pPr>
            <w:pStyle w:val="TDC1"/>
          </w:pPr>
        </w:pPrChange>
      </w:pPr>
      <w:r w:rsidRPr="0074659A">
        <w:fldChar w:fldCharType="begin"/>
      </w:r>
      <w:r w:rsidR="00193222">
        <w:instrText xml:space="preserve"> HYPERLINK \l "_Toc286313309" </w:instrText>
      </w:r>
      <w:r w:rsidRPr="0074659A">
        <w:fldChar w:fldCharType="separate"/>
      </w:r>
      <w:r w:rsidR="007548DA" w:rsidRPr="00C1673B">
        <w:rPr>
          <w:rStyle w:val="Hipervnculo"/>
          <w:i w:val="0"/>
          <w:color w:val="auto"/>
        </w:rPr>
        <w:t xml:space="preserve">FORMULARIO N° </w:t>
      </w:r>
      <w:r>
        <w:rPr>
          <w:rStyle w:val="Hipervnculo"/>
          <w:i w:val="0"/>
          <w:color w:val="auto"/>
        </w:rPr>
        <w:fldChar w:fldCharType="end"/>
      </w:r>
      <w:r w:rsidR="007548DA" w:rsidRPr="00C1673B">
        <w:rPr>
          <w:rStyle w:val="Hipervnculo"/>
          <w:i w:val="0"/>
          <w:color w:val="auto"/>
        </w:rPr>
        <w:t>3</w:t>
      </w:r>
    </w:p>
    <w:p w:rsidR="00000000" w:rsidRDefault="0074659A">
      <w:pPr>
        <w:pStyle w:val="TDC2"/>
        <w:spacing w:after="0" w:line="276" w:lineRule="auto"/>
        <w:rPr>
          <w:rFonts w:eastAsiaTheme="minorEastAsia"/>
          <w:sz w:val="22"/>
          <w:szCs w:val="22"/>
          <w:lang w:eastAsia="es-PY"/>
        </w:rPr>
        <w:pPrChange w:id="11" w:author="Johanna Ramirez" w:date="2018-02-15T12:33:00Z">
          <w:pPr>
            <w:pStyle w:val="TDC2"/>
            <w:spacing w:after="0"/>
          </w:pPr>
        </w:pPrChange>
      </w:pPr>
      <w:r>
        <w:fldChar w:fldCharType="begin"/>
      </w:r>
      <w:r w:rsidR="00193222">
        <w:instrText xml:space="preserve"> HYPERLINK \l "_Toc286313310" </w:instrText>
      </w:r>
      <w:r>
        <w:fldChar w:fldCharType="separate"/>
      </w:r>
      <w:r w:rsidR="007548DA" w:rsidRPr="00C1673B">
        <w:rPr>
          <w:rStyle w:val="Hipervnculo"/>
          <w:color w:val="auto"/>
        </w:rPr>
        <w:t>Formulario de Oferta</w:t>
      </w:r>
      <w:r w:rsidR="007548DA" w:rsidRPr="00232671">
        <w:rPr>
          <w:webHidden/>
        </w:rPr>
        <w:tab/>
      </w:r>
      <w:r>
        <w:fldChar w:fldCharType="end"/>
      </w:r>
    </w:p>
    <w:p w:rsidR="00000000" w:rsidRDefault="0074659A">
      <w:pPr>
        <w:pStyle w:val="TDC1"/>
        <w:spacing w:line="276" w:lineRule="auto"/>
        <w:rPr>
          <w:rFonts w:eastAsiaTheme="minorEastAsia"/>
          <w:i w:val="0"/>
          <w:sz w:val="22"/>
          <w:szCs w:val="22"/>
          <w:lang w:eastAsia="es-PY"/>
        </w:rPr>
        <w:pPrChange w:id="12" w:author="Johanna Ramirez" w:date="2018-02-15T12:33:00Z">
          <w:pPr>
            <w:pStyle w:val="TDC1"/>
          </w:pPr>
        </w:pPrChange>
      </w:pPr>
      <w:r w:rsidRPr="0074659A">
        <w:fldChar w:fldCharType="begin"/>
      </w:r>
      <w:r w:rsidR="00193222">
        <w:instrText xml:space="preserve"> HYPERLINK \l "_Toc286313313" </w:instrText>
      </w:r>
      <w:r w:rsidRPr="0074659A">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rStyle w:val="Hipervnculo"/>
          <w:i w:val="0"/>
          <w:color w:val="auto"/>
        </w:rPr>
        <w:t>4</w:t>
      </w:r>
    </w:p>
    <w:p w:rsidR="00000000" w:rsidRDefault="007548DA">
      <w:pPr>
        <w:pStyle w:val="TDC2"/>
        <w:spacing w:after="0" w:line="276" w:lineRule="auto"/>
        <w:rPr>
          <w:rFonts w:eastAsiaTheme="minorEastAsia"/>
          <w:sz w:val="22"/>
          <w:szCs w:val="22"/>
          <w:lang w:eastAsia="es-PY"/>
        </w:rPr>
        <w:pPrChange w:id="13" w:author="Johanna Ramirez" w:date="2018-02-15T12:33:00Z">
          <w:pPr>
            <w:pStyle w:val="TDC2"/>
            <w:spacing w:after="0"/>
          </w:pPr>
        </w:pPrChange>
      </w:pPr>
      <w:r w:rsidRPr="00232671">
        <w:t>Composición de Precios Unitarios</w:t>
      </w:r>
      <w:r w:rsidRPr="00232671">
        <w:tab/>
      </w:r>
    </w:p>
    <w:p w:rsidR="00000000" w:rsidRDefault="0074659A">
      <w:pPr>
        <w:pStyle w:val="TDC1"/>
        <w:spacing w:line="276" w:lineRule="auto"/>
        <w:rPr>
          <w:rFonts w:eastAsiaTheme="minorEastAsia"/>
          <w:i w:val="0"/>
          <w:sz w:val="22"/>
          <w:szCs w:val="22"/>
          <w:lang w:eastAsia="es-PY"/>
        </w:rPr>
        <w:pPrChange w:id="14" w:author="Johanna Ramirez" w:date="2018-02-15T12:33:00Z">
          <w:pPr>
            <w:pStyle w:val="TDC1"/>
          </w:pPr>
        </w:pPrChange>
      </w:pPr>
      <w:r w:rsidRPr="0074659A">
        <w:fldChar w:fldCharType="begin"/>
      </w:r>
      <w:r w:rsidR="00193222">
        <w:instrText xml:space="preserve"> HYPERLINK \l "_Toc286313313" </w:instrText>
      </w:r>
      <w:r w:rsidRPr="0074659A">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i w:val="0"/>
        </w:rPr>
        <w:t>5</w:t>
      </w:r>
    </w:p>
    <w:p w:rsidR="00000000" w:rsidRDefault="007548DA">
      <w:pPr>
        <w:pStyle w:val="TDC2"/>
        <w:spacing w:after="0" w:line="276" w:lineRule="auto"/>
        <w:rPr>
          <w:rFonts w:eastAsiaTheme="minorEastAsia"/>
          <w:sz w:val="22"/>
          <w:szCs w:val="22"/>
          <w:lang w:eastAsia="es-PY"/>
        </w:rPr>
        <w:pPrChange w:id="15" w:author="Johanna Ramirez" w:date="2018-02-15T12:33:00Z">
          <w:pPr>
            <w:pStyle w:val="TDC2"/>
            <w:spacing w:after="0"/>
          </w:pPr>
        </w:pPrChange>
      </w:pPr>
      <w:r w:rsidRPr="00232671">
        <w:t>Experiencia General en Construcción</w:t>
      </w:r>
      <w:r w:rsidRPr="00232671">
        <w:tab/>
      </w:r>
    </w:p>
    <w:p w:rsidR="00000000" w:rsidRDefault="0074659A">
      <w:pPr>
        <w:pStyle w:val="TDC1"/>
        <w:spacing w:line="276" w:lineRule="auto"/>
        <w:rPr>
          <w:rFonts w:eastAsiaTheme="minorEastAsia"/>
          <w:i w:val="0"/>
          <w:sz w:val="22"/>
          <w:szCs w:val="22"/>
          <w:lang w:eastAsia="es-PY"/>
        </w:rPr>
        <w:pPrChange w:id="16" w:author="Johanna Ramirez" w:date="2018-02-15T12:33:00Z">
          <w:pPr>
            <w:pStyle w:val="TDC1"/>
          </w:pPr>
        </w:pPrChange>
      </w:pPr>
      <w:r w:rsidRPr="0074659A">
        <w:fldChar w:fldCharType="begin"/>
      </w:r>
      <w:r w:rsidR="00193222">
        <w:instrText xml:space="preserve"> HYPERLINK \l "_Toc286313313" </w:instrText>
      </w:r>
      <w:r w:rsidRPr="0074659A">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i w:val="0"/>
        </w:rPr>
        <w:t>6</w:t>
      </w:r>
    </w:p>
    <w:p w:rsidR="00000000" w:rsidRDefault="007548DA">
      <w:pPr>
        <w:pStyle w:val="TDC2"/>
        <w:spacing w:after="0" w:line="276" w:lineRule="auto"/>
        <w:rPr>
          <w:rFonts w:eastAsiaTheme="minorEastAsia"/>
          <w:sz w:val="22"/>
          <w:szCs w:val="22"/>
          <w:lang w:eastAsia="es-PY"/>
        </w:rPr>
        <w:pPrChange w:id="17" w:author="Johanna Ramirez" w:date="2018-02-15T12:33:00Z">
          <w:pPr>
            <w:pStyle w:val="TDC2"/>
            <w:spacing w:after="0"/>
          </w:pPr>
        </w:pPrChange>
      </w:pPr>
      <w:r w:rsidRPr="00232671">
        <w:t>Facturación Anual Media en Construcción</w:t>
      </w:r>
      <w:r w:rsidRPr="00232671">
        <w:tab/>
      </w:r>
    </w:p>
    <w:p w:rsidR="00000000" w:rsidRDefault="0074659A">
      <w:pPr>
        <w:pStyle w:val="TDC1"/>
        <w:spacing w:line="276" w:lineRule="auto"/>
        <w:rPr>
          <w:rFonts w:eastAsiaTheme="minorEastAsia"/>
          <w:i w:val="0"/>
          <w:sz w:val="22"/>
          <w:szCs w:val="22"/>
          <w:lang w:eastAsia="es-PY"/>
        </w:rPr>
        <w:pPrChange w:id="18" w:author="Johanna Ramirez" w:date="2018-02-15T12:33:00Z">
          <w:pPr>
            <w:pStyle w:val="TDC1"/>
          </w:pPr>
        </w:pPrChange>
      </w:pPr>
      <w:r w:rsidRPr="0074659A">
        <w:fldChar w:fldCharType="begin"/>
      </w:r>
      <w:r w:rsidR="00193222">
        <w:instrText xml:space="preserve"> HYPERLINK \l "_Toc286313313" </w:instrText>
      </w:r>
      <w:r w:rsidRPr="0074659A">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i w:val="0"/>
        </w:rPr>
        <w:t>7</w:t>
      </w:r>
    </w:p>
    <w:p w:rsidR="00000000" w:rsidRDefault="007548DA">
      <w:pPr>
        <w:pStyle w:val="TDC2"/>
        <w:spacing w:after="0" w:line="276" w:lineRule="auto"/>
        <w:rPr>
          <w:rFonts w:eastAsiaTheme="minorEastAsia"/>
          <w:sz w:val="22"/>
          <w:szCs w:val="22"/>
          <w:lang w:eastAsia="es-PY"/>
        </w:rPr>
        <w:pPrChange w:id="19" w:author="Johanna Ramirez" w:date="2018-02-15T12:33:00Z">
          <w:pPr>
            <w:pStyle w:val="TDC2"/>
            <w:spacing w:after="0"/>
          </w:pPr>
        </w:pPrChange>
      </w:pPr>
      <w:r w:rsidRPr="00232671">
        <w:t>Experiencia Específica en Construcción</w:t>
      </w:r>
      <w:r w:rsidRPr="00232671">
        <w:tab/>
      </w:r>
    </w:p>
    <w:p w:rsidR="00000000" w:rsidRDefault="0074659A">
      <w:pPr>
        <w:pStyle w:val="TDC1"/>
        <w:spacing w:line="276" w:lineRule="auto"/>
        <w:rPr>
          <w:rFonts w:eastAsiaTheme="minorEastAsia"/>
          <w:i w:val="0"/>
          <w:sz w:val="22"/>
          <w:szCs w:val="22"/>
          <w:lang w:eastAsia="es-PY"/>
        </w:rPr>
        <w:pPrChange w:id="20" w:author="Johanna Ramirez" w:date="2018-02-15T12:33:00Z">
          <w:pPr>
            <w:pStyle w:val="TDC1"/>
          </w:pPr>
        </w:pPrChange>
      </w:pPr>
      <w:r w:rsidRPr="0074659A">
        <w:fldChar w:fldCharType="begin"/>
      </w:r>
      <w:r w:rsidR="00193222">
        <w:instrText xml:space="preserve"> HYPERLINK \l "_Toc286313323" </w:instrText>
      </w:r>
      <w:r w:rsidRPr="0074659A">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rStyle w:val="Hipervnculo"/>
          <w:i w:val="0"/>
          <w:color w:val="auto"/>
        </w:rPr>
        <w:t>8</w:t>
      </w:r>
    </w:p>
    <w:p w:rsidR="00000000" w:rsidRDefault="007548DA">
      <w:pPr>
        <w:pStyle w:val="TDC1"/>
        <w:spacing w:line="276" w:lineRule="auto"/>
        <w:ind w:firstLine="709"/>
        <w:rPr>
          <w:b w:val="0"/>
          <w:i w:val="0"/>
        </w:rPr>
        <w:pPrChange w:id="21" w:author="Johanna Ramirez" w:date="2018-02-15T12:33:00Z">
          <w:pPr>
            <w:pStyle w:val="TDC1"/>
            <w:ind w:firstLine="709"/>
          </w:pPr>
        </w:pPrChange>
      </w:pPr>
      <w:r w:rsidRPr="00C1673B">
        <w:rPr>
          <w:b w:val="0"/>
          <w:i w:val="0"/>
        </w:rPr>
        <w:t>Situación Financiera</w:t>
      </w:r>
      <w:r w:rsidRPr="00C1673B">
        <w:rPr>
          <w:b w:val="0"/>
          <w:i w:val="0"/>
        </w:rPr>
        <w:tab/>
      </w:r>
    </w:p>
    <w:p w:rsidR="00000000" w:rsidRDefault="0074659A">
      <w:pPr>
        <w:pStyle w:val="TDC1"/>
        <w:spacing w:line="276" w:lineRule="auto"/>
        <w:rPr>
          <w:rFonts w:eastAsiaTheme="minorEastAsia"/>
          <w:i w:val="0"/>
          <w:sz w:val="22"/>
          <w:szCs w:val="22"/>
          <w:lang w:eastAsia="es-PY"/>
        </w:rPr>
        <w:pPrChange w:id="22" w:author="Johanna Ramirez" w:date="2018-02-15T12:33:00Z">
          <w:pPr>
            <w:pStyle w:val="TDC1"/>
          </w:pPr>
        </w:pPrChange>
      </w:pPr>
      <w:r w:rsidRPr="0074659A">
        <w:fldChar w:fldCharType="begin"/>
      </w:r>
      <w:r w:rsidR="00193222">
        <w:instrText xml:space="preserve"> HYPERLINK \l "_Toc286313313" </w:instrText>
      </w:r>
      <w:r w:rsidRPr="0074659A">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i w:val="0"/>
        </w:rPr>
        <w:t>9</w:t>
      </w:r>
    </w:p>
    <w:p w:rsidR="00000000" w:rsidRDefault="007548DA">
      <w:pPr>
        <w:pStyle w:val="TDC2"/>
        <w:spacing w:after="0" w:line="276" w:lineRule="auto"/>
        <w:rPr>
          <w:rFonts w:eastAsiaTheme="minorEastAsia"/>
          <w:sz w:val="22"/>
          <w:szCs w:val="22"/>
          <w:lang w:eastAsia="es-PY"/>
        </w:rPr>
        <w:pPrChange w:id="23" w:author="Johanna Ramirez" w:date="2018-02-15T12:33:00Z">
          <w:pPr>
            <w:pStyle w:val="TDC2"/>
            <w:spacing w:after="0"/>
          </w:pPr>
        </w:pPrChange>
      </w:pPr>
      <w:r w:rsidRPr="00232671">
        <w:t>Lista de personal requerido para la obra</w:t>
      </w:r>
      <w:r w:rsidRPr="00232671">
        <w:tab/>
      </w:r>
    </w:p>
    <w:p w:rsidR="00000000" w:rsidRDefault="0074659A">
      <w:pPr>
        <w:pStyle w:val="TDC1"/>
        <w:spacing w:line="276" w:lineRule="auto"/>
        <w:rPr>
          <w:rFonts w:eastAsiaTheme="minorEastAsia"/>
          <w:i w:val="0"/>
          <w:sz w:val="22"/>
          <w:szCs w:val="22"/>
          <w:lang w:eastAsia="es-PY"/>
        </w:rPr>
        <w:pPrChange w:id="24" w:author="Johanna Ramirez" w:date="2018-02-15T12:33:00Z">
          <w:pPr>
            <w:pStyle w:val="TDC1"/>
          </w:pPr>
        </w:pPrChange>
      </w:pPr>
      <w:r w:rsidRPr="0074659A">
        <w:fldChar w:fldCharType="begin"/>
      </w:r>
      <w:r w:rsidR="00193222">
        <w:instrText xml:space="preserve"> HYPERLINK \l "_Toc286313313" </w:instrText>
      </w:r>
      <w:r w:rsidRPr="0074659A">
        <w:fldChar w:fldCharType="separate"/>
      </w:r>
      <w:r w:rsidR="007548DA" w:rsidRPr="00C1673B">
        <w:rPr>
          <w:rStyle w:val="Hipervnculo"/>
          <w:i w:val="0"/>
        </w:rPr>
        <w:t xml:space="preserve">FORMULARIO Nº </w:t>
      </w:r>
      <w:r>
        <w:rPr>
          <w:rStyle w:val="Hipervnculo"/>
          <w:i w:val="0"/>
        </w:rPr>
        <w:fldChar w:fldCharType="end"/>
      </w:r>
      <w:r w:rsidR="007548DA" w:rsidRPr="00C1673B">
        <w:rPr>
          <w:i w:val="0"/>
        </w:rPr>
        <w:t>10</w:t>
      </w:r>
    </w:p>
    <w:p w:rsidR="00000000" w:rsidRDefault="007548DA">
      <w:pPr>
        <w:pStyle w:val="TDC2"/>
        <w:spacing w:after="0" w:line="276" w:lineRule="auto"/>
        <w:rPr>
          <w:rFonts w:eastAsiaTheme="minorEastAsia"/>
          <w:sz w:val="22"/>
          <w:szCs w:val="22"/>
          <w:lang w:eastAsia="es-PY"/>
        </w:rPr>
        <w:pPrChange w:id="25" w:author="Johanna Ramirez" w:date="2018-02-15T12:33:00Z">
          <w:pPr>
            <w:pStyle w:val="TDC2"/>
            <w:spacing w:after="0"/>
          </w:pPr>
        </w:pPrChange>
      </w:pPr>
      <w:r w:rsidRPr="00232671">
        <w:t>Lista de Equipos</w:t>
      </w:r>
      <w:r w:rsidRPr="00232671">
        <w:tab/>
      </w:r>
    </w:p>
    <w:p w:rsidR="00000000" w:rsidRDefault="0074659A">
      <w:pPr>
        <w:pStyle w:val="TDC1"/>
        <w:spacing w:line="276" w:lineRule="auto"/>
        <w:rPr>
          <w:rFonts w:eastAsiaTheme="minorEastAsia"/>
          <w:i w:val="0"/>
          <w:sz w:val="22"/>
          <w:szCs w:val="22"/>
          <w:lang w:eastAsia="es-PY"/>
        </w:rPr>
        <w:pPrChange w:id="26" w:author="Johanna Ramirez" w:date="2018-02-15T12:33:00Z">
          <w:pPr>
            <w:pStyle w:val="TDC1"/>
          </w:pPr>
        </w:pPrChange>
      </w:pPr>
      <w:r w:rsidRPr="0074659A">
        <w:fldChar w:fldCharType="begin"/>
      </w:r>
      <w:r w:rsidR="00193222">
        <w:instrText xml:space="preserve"> HYPERLINK \l "_Toc286313313" </w:instrText>
      </w:r>
      <w:r w:rsidRPr="0074659A">
        <w:fldChar w:fldCharType="separate"/>
      </w:r>
      <w:r w:rsidR="007548DA" w:rsidRPr="00C1673B">
        <w:rPr>
          <w:rStyle w:val="Hipervnculo"/>
          <w:i w:val="0"/>
        </w:rPr>
        <w:t xml:space="preserve">FORMULARIO Nº </w:t>
      </w:r>
      <w:r>
        <w:rPr>
          <w:rStyle w:val="Hipervnculo"/>
          <w:i w:val="0"/>
        </w:rPr>
        <w:fldChar w:fldCharType="end"/>
      </w:r>
      <w:r w:rsidR="007548DA" w:rsidRPr="00C1673B">
        <w:rPr>
          <w:i w:val="0"/>
        </w:rPr>
        <w:t>11</w:t>
      </w:r>
    </w:p>
    <w:p w:rsidR="00000000" w:rsidRDefault="0074659A">
      <w:pPr>
        <w:pStyle w:val="TDC2"/>
        <w:spacing w:after="0" w:line="276" w:lineRule="auto"/>
        <w:rPr>
          <w:rFonts w:eastAsiaTheme="minorEastAsia"/>
          <w:sz w:val="22"/>
          <w:szCs w:val="22"/>
          <w:lang w:eastAsia="es-PY"/>
        </w:rPr>
        <w:pPrChange w:id="27" w:author="Johanna Ramirez" w:date="2018-02-15T12:33:00Z">
          <w:pPr>
            <w:pStyle w:val="TDC2"/>
            <w:spacing w:after="0"/>
          </w:pPr>
        </w:pPrChange>
      </w:pPr>
      <w:r>
        <w:fldChar w:fldCharType="begin"/>
      </w:r>
      <w:r w:rsidR="00193222">
        <w:instrText xml:space="preserve"> HYPERLINK \l "_Toc286313332" </w:instrText>
      </w:r>
      <w:r>
        <w:fldChar w:fldCharType="separate"/>
      </w:r>
      <w:r w:rsidR="007548DA" w:rsidRPr="00232671">
        <w:rPr>
          <w:rStyle w:val="Hipervnculo"/>
        </w:rPr>
        <w:t>Cronograma de Utilización de Equipos</w:t>
      </w:r>
      <w:r w:rsidR="007548DA" w:rsidRPr="00232671">
        <w:rPr>
          <w:webHidden/>
        </w:rPr>
        <w:tab/>
        <w:t>…...</w:t>
      </w:r>
      <w:r>
        <w:fldChar w:fldCharType="end"/>
      </w:r>
    </w:p>
    <w:p w:rsidR="00000000" w:rsidRDefault="0074659A">
      <w:pPr>
        <w:pStyle w:val="TDC1"/>
        <w:spacing w:line="276" w:lineRule="auto"/>
        <w:rPr>
          <w:rFonts w:eastAsiaTheme="minorEastAsia"/>
          <w:i w:val="0"/>
          <w:sz w:val="22"/>
          <w:szCs w:val="22"/>
          <w:lang w:eastAsia="es-PY"/>
        </w:rPr>
        <w:pPrChange w:id="28" w:author="Johanna Ramirez" w:date="2018-02-15T12:33:00Z">
          <w:pPr>
            <w:pStyle w:val="TDC1"/>
          </w:pPr>
        </w:pPrChange>
      </w:pPr>
      <w:r w:rsidRPr="0074659A">
        <w:fldChar w:fldCharType="begin"/>
      </w:r>
      <w:r w:rsidR="00193222">
        <w:instrText xml:space="preserve"> HYPERLINK \l "_Toc286313313" </w:instrText>
      </w:r>
      <w:r w:rsidRPr="0074659A">
        <w:fldChar w:fldCharType="separate"/>
      </w:r>
      <w:r w:rsidR="007548DA" w:rsidRPr="00C1673B">
        <w:rPr>
          <w:rStyle w:val="Hipervnculo"/>
          <w:i w:val="0"/>
        </w:rPr>
        <w:t xml:space="preserve">FORMULARIO Nº </w:t>
      </w:r>
      <w:r>
        <w:rPr>
          <w:rStyle w:val="Hipervnculo"/>
          <w:i w:val="0"/>
        </w:rPr>
        <w:fldChar w:fldCharType="end"/>
      </w:r>
      <w:r w:rsidR="007548DA" w:rsidRPr="00C1673B">
        <w:rPr>
          <w:i w:val="0"/>
        </w:rPr>
        <w:t>12</w:t>
      </w:r>
    </w:p>
    <w:p w:rsidR="00000000" w:rsidRDefault="007548DA">
      <w:pPr>
        <w:pStyle w:val="TDC2"/>
        <w:spacing w:after="0" w:line="276" w:lineRule="auto"/>
        <w:rPr>
          <w:rFonts w:eastAsiaTheme="minorEastAsia"/>
          <w:sz w:val="22"/>
          <w:szCs w:val="22"/>
          <w:lang w:eastAsia="es-PY"/>
        </w:rPr>
        <w:pPrChange w:id="29" w:author="Johanna Ramirez" w:date="2018-02-15T12:33:00Z">
          <w:pPr>
            <w:pStyle w:val="TDC2"/>
            <w:spacing w:after="0"/>
          </w:pPr>
        </w:pPrChange>
      </w:pPr>
      <w:r w:rsidRPr="00232671">
        <w:t>Compromisos Contractuales Vigentes</w:t>
      </w:r>
      <w:r w:rsidRPr="00232671">
        <w:tab/>
      </w:r>
    </w:p>
    <w:p w:rsidR="00000000" w:rsidRDefault="0074659A">
      <w:pPr>
        <w:pStyle w:val="TDC1"/>
        <w:spacing w:line="276" w:lineRule="auto"/>
        <w:rPr>
          <w:rFonts w:eastAsiaTheme="minorEastAsia"/>
          <w:i w:val="0"/>
          <w:sz w:val="22"/>
          <w:szCs w:val="22"/>
          <w:lang w:eastAsia="es-PY"/>
        </w:rPr>
        <w:pPrChange w:id="30" w:author="Johanna Ramirez" w:date="2018-02-15T12:33:00Z">
          <w:pPr>
            <w:pStyle w:val="TDC1"/>
          </w:pPr>
        </w:pPrChange>
      </w:pPr>
      <w:r w:rsidRPr="0074659A">
        <w:fldChar w:fldCharType="begin"/>
      </w:r>
      <w:r w:rsidR="00193222">
        <w:instrText xml:space="preserve"> HYPERLINK \l "_Toc286313313" </w:instrText>
      </w:r>
      <w:r w:rsidRPr="0074659A">
        <w:fldChar w:fldCharType="separate"/>
      </w:r>
      <w:r w:rsidR="007548DA" w:rsidRPr="00C1673B">
        <w:rPr>
          <w:rStyle w:val="Hipervnculo"/>
          <w:i w:val="0"/>
        </w:rPr>
        <w:t xml:space="preserve">FORMULARIO Nº </w:t>
      </w:r>
      <w:r>
        <w:rPr>
          <w:rStyle w:val="Hipervnculo"/>
          <w:i w:val="0"/>
        </w:rPr>
        <w:fldChar w:fldCharType="end"/>
      </w:r>
      <w:r w:rsidR="007548DA" w:rsidRPr="00C1673B">
        <w:rPr>
          <w:i w:val="0"/>
        </w:rPr>
        <w:t>13</w:t>
      </w:r>
    </w:p>
    <w:p w:rsidR="00000000" w:rsidRDefault="007548DA">
      <w:pPr>
        <w:pStyle w:val="TDC2"/>
        <w:spacing w:after="0" w:line="276" w:lineRule="auto"/>
        <w:rPr>
          <w:rFonts w:eastAsiaTheme="minorEastAsia"/>
          <w:sz w:val="22"/>
          <w:szCs w:val="22"/>
          <w:lang w:eastAsia="es-PY"/>
        </w:rPr>
        <w:pPrChange w:id="31" w:author="Johanna Ramirez" w:date="2018-02-15T12:33:00Z">
          <w:pPr>
            <w:pStyle w:val="TDC2"/>
            <w:spacing w:after="0"/>
          </w:pPr>
        </w:pPrChange>
      </w:pPr>
      <w:r w:rsidRPr="00232671">
        <w:t>Declaración Jurada art. 40</w:t>
      </w:r>
      <w:r w:rsidRPr="00232671">
        <w:tab/>
      </w:r>
    </w:p>
    <w:p w:rsidR="00000000" w:rsidRDefault="0074659A">
      <w:pPr>
        <w:pStyle w:val="TDC1"/>
        <w:spacing w:line="276" w:lineRule="auto"/>
        <w:rPr>
          <w:rStyle w:val="Hipervnculo"/>
          <w:i w:val="0"/>
          <w:color w:val="auto"/>
          <w:u w:val="none"/>
        </w:rPr>
        <w:pPrChange w:id="32" w:author="Johanna Ramirez" w:date="2018-02-15T12:33:00Z">
          <w:pPr>
            <w:pStyle w:val="TDC1"/>
          </w:pPr>
        </w:pPrChange>
      </w:pPr>
      <w:r w:rsidRPr="00C1673B">
        <w:rPr>
          <w:i w:val="0"/>
        </w:rPr>
        <w:fldChar w:fldCharType="end"/>
      </w:r>
      <w:r w:rsidR="007548DA" w:rsidRPr="00C1673B">
        <w:rPr>
          <w:rStyle w:val="Hipervnculo"/>
          <w:i w:val="0"/>
          <w:color w:val="auto"/>
          <w:u w:val="none"/>
        </w:rPr>
        <w:t xml:space="preserve"> FORMULARIO Nº 14</w:t>
      </w:r>
    </w:p>
    <w:p w:rsidR="00000000" w:rsidRDefault="007548DA">
      <w:pPr>
        <w:pStyle w:val="TDC2"/>
        <w:spacing w:after="0" w:line="276" w:lineRule="auto"/>
        <w:pPrChange w:id="33" w:author="Johanna Ramirez" w:date="2018-02-15T12:33:00Z">
          <w:pPr>
            <w:pStyle w:val="TDC2"/>
            <w:spacing w:after="0"/>
          </w:pPr>
        </w:pPrChange>
      </w:pPr>
      <w:r w:rsidRPr="00232671">
        <w:t>Declaración Jurada</w:t>
      </w:r>
      <w:r w:rsidRPr="00232671">
        <w:tab/>
      </w:r>
    </w:p>
    <w:p w:rsidR="00000000" w:rsidRDefault="007548DA">
      <w:pPr>
        <w:spacing w:line="276" w:lineRule="auto"/>
        <w:rPr>
          <w:rStyle w:val="Hipervnculo"/>
          <w:rFonts w:ascii="Arial" w:hAnsi="Arial" w:cs="Arial"/>
          <w:b/>
          <w:noProof/>
          <w:color w:val="auto"/>
          <w:u w:val="none"/>
          <w:lang w:val="es-MX"/>
        </w:rPr>
        <w:pPrChange w:id="34" w:author="Johanna Ramirez" w:date="2018-02-15T12:33:00Z">
          <w:pPr/>
        </w:pPrChange>
      </w:pPr>
      <w:r w:rsidRPr="00232671">
        <w:rPr>
          <w:rStyle w:val="Hipervnculo"/>
          <w:rFonts w:ascii="Arial" w:hAnsi="Arial" w:cs="Arial"/>
          <w:b/>
          <w:noProof/>
          <w:color w:val="auto"/>
          <w:u w:val="none"/>
          <w:lang w:val="es-MX"/>
        </w:rPr>
        <w:t>FORMULARIO N° 15</w:t>
      </w:r>
    </w:p>
    <w:p w:rsidR="00000000" w:rsidRDefault="007548DA">
      <w:pPr>
        <w:spacing w:line="276" w:lineRule="auto"/>
        <w:ind w:left="709"/>
        <w:jc w:val="left"/>
        <w:rPr>
          <w:rStyle w:val="Hipervnculo"/>
          <w:rFonts w:ascii="Arial" w:hAnsi="Arial" w:cs="Arial"/>
          <w:noProof/>
          <w:color w:val="auto"/>
          <w:u w:val="none"/>
        </w:rPr>
        <w:pPrChange w:id="35" w:author="Johanna Ramirez" w:date="2018-02-15T12:33:00Z">
          <w:pPr>
            <w:ind w:left="709"/>
            <w:jc w:val="left"/>
          </w:pPr>
        </w:pPrChange>
      </w:pPr>
      <w:r w:rsidRPr="00232671">
        <w:rPr>
          <w:rStyle w:val="Hipervnculo"/>
          <w:rFonts w:ascii="Arial" w:hAnsi="Arial" w:cs="Arial"/>
          <w:noProof/>
          <w:color w:val="auto"/>
          <w:u w:val="none"/>
        </w:rPr>
        <w:t>Garantía de Mantenimiento de oferta…….………………………………….…..</w:t>
      </w:r>
    </w:p>
    <w:p w:rsidR="00000000" w:rsidRDefault="007548DA">
      <w:pPr>
        <w:spacing w:line="276" w:lineRule="auto"/>
        <w:rPr>
          <w:rStyle w:val="Hipervnculo"/>
          <w:rFonts w:ascii="Arial" w:hAnsi="Arial" w:cs="Arial"/>
          <w:b/>
          <w:noProof/>
          <w:color w:val="auto"/>
          <w:u w:val="none"/>
          <w:lang w:val="es-MX"/>
        </w:rPr>
        <w:pPrChange w:id="36" w:author="Johanna Ramirez" w:date="2018-02-15T12:33:00Z">
          <w:pPr/>
        </w:pPrChange>
      </w:pPr>
      <w:r w:rsidRPr="00232671">
        <w:rPr>
          <w:rStyle w:val="Hipervnculo"/>
          <w:rFonts w:ascii="Arial" w:hAnsi="Arial" w:cs="Arial"/>
          <w:b/>
          <w:noProof/>
          <w:color w:val="auto"/>
          <w:u w:val="none"/>
          <w:lang w:val="es-MX"/>
        </w:rPr>
        <w:t>FORMULARIO N° 16</w:t>
      </w:r>
    </w:p>
    <w:p w:rsidR="00000000" w:rsidRDefault="007548DA">
      <w:pPr>
        <w:spacing w:line="276" w:lineRule="auto"/>
        <w:ind w:left="709"/>
        <w:rPr>
          <w:rStyle w:val="Hipervnculo"/>
          <w:rFonts w:ascii="Arial" w:hAnsi="Arial" w:cs="Arial"/>
          <w:noProof/>
          <w:color w:val="auto"/>
          <w:u w:val="none"/>
        </w:rPr>
        <w:pPrChange w:id="37" w:author="Johanna Ramirez" w:date="2018-02-15T12:33:00Z">
          <w:pPr>
            <w:ind w:left="709"/>
          </w:pPr>
        </w:pPrChange>
      </w:pPr>
      <w:r w:rsidRPr="00232671">
        <w:rPr>
          <w:rStyle w:val="Hipervnculo"/>
          <w:rFonts w:ascii="Arial" w:hAnsi="Arial" w:cs="Arial"/>
          <w:noProof/>
          <w:color w:val="auto"/>
          <w:u w:val="none"/>
        </w:rPr>
        <w:t>Garantía de Anticipo……………………………………………….……………….</w:t>
      </w:r>
    </w:p>
    <w:p w:rsidR="00000000" w:rsidRDefault="007548DA">
      <w:pPr>
        <w:spacing w:line="276" w:lineRule="auto"/>
        <w:rPr>
          <w:rStyle w:val="Hipervnculo"/>
          <w:rFonts w:ascii="Arial" w:hAnsi="Arial" w:cs="Arial"/>
          <w:b/>
          <w:noProof/>
          <w:color w:val="auto"/>
          <w:u w:val="none"/>
          <w:lang w:val="es-MX"/>
        </w:rPr>
        <w:pPrChange w:id="38" w:author="Johanna Ramirez" w:date="2018-02-15T12:33:00Z">
          <w:pPr/>
        </w:pPrChange>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rsidR="00000000" w:rsidRDefault="007548DA">
      <w:pPr>
        <w:spacing w:line="276" w:lineRule="auto"/>
        <w:ind w:left="709"/>
        <w:rPr>
          <w:rStyle w:val="Hipervnculo"/>
          <w:rFonts w:ascii="Arial" w:hAnsi="Arial" w:cs="Arial"/>
          <w:noProof/>
          <w:color w:val="auto"/>
          <w:u w:val="none"/>
        </w:rPr>
        <w:pPrChange w:id="39" w:author="Johanna Ramirez" w:date="2018-02-15T12:33:00Z">
          <w:pPr>
            <w:ind w:left="709"/>
          </w:pPr>
        </w:pPrChange>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rsidR="00000000" w:rsidRDefault="007548DA">
      <w:pPr>
        <w:spacing w:line="276" w:lineRule="auto"/>
        <w:rPr>
          <w:rStyle w:val="Hipervnculo"/>
          <w:rFonts w:ascii="Arial" w:hAnsi="Arial" w:cs="Arial"/>
          <w:b/>
          <w:noProof/>
          <w:color w:val="auto"/>
          <w:u w:val="none"/>
          <w:lang w:val="es-MX"/>
        </w:rPr>
        <w:pPrChange w:id="40" w:author="Johanna Ramirez" w:date="2018-02-15T12:33:00Z">
          <w:pPr/>
        </w:pPrChange>
      </w:pPr>
      <w:r w:rsidRPr="00E12B8B">
        <w:rPr>
          <w:rStyle w:val="Hipervnculo"/>
          <w:rFonts w:ascii="Arial" w:hAnsi="Arial" w:cs="Arial"/>
          <w:b/>
          <w:noProof/>
          <w:color w:val="auto"/>
          <w:u w:val="none"/>
          <w:lang w:val="es-MX"/>
        </w:rPr>
        <w:t>FORMULARIO N° 18</w:t>
      </w:r>
    </w:p>
    <w:p w:rsidR="00000000" w:rsidRDefault="007548DA">
      <w:pPr>
        <w:pStyle w:val="Ttulo2"/>
        <w:spacing w:before="0" w:line="276" w:lineRule="auto"/>
        <w:ind w:left="709"/>
        <w:rPr>
          <w:rStyle w:val="Hipervnculo"/>
          <w:rFonts w:ascii="Arial" w:eastAsia="Times New Roman" w:hAnsi="Arial" w:cs="Arial"/>
          <w:b w:val="0"/>
          <w:bCs w:val="0"/>
          <w:noProof/>
          <w:color w:val="auto"/>
          <w:sz w:val="24"/>
          <w:szCs w:val="20"/>
          <w:u w:val="none"/>
        </w:rPr>
        <w:pPrChange w:id="41" w:author="Johanna Ramirez" w:date="2018-02-15T12:33:00Z">
          <w:pPr>
            <w:pStyle w:val="Ttulo2"/>
            <w:spacing w:before="0"/>
            <w:ind w:left="709"/>
          </w:pPr>
        </w:pPrChange>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0074659A"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0074659A" w:rsidRPr="00B51FFD">
        <w:rPr>
          <w:rStyle w:val="Hipervnculo"/>
          <w:rFonts w:ascii="Arial" w:eastAsia="Times New Roman" w:hAnsi="Arial" w:cs="Arial"/>
          <w:b w:val="0"/>
          <w:bCs w:val="0"/>
          <w:noProof/>
          <w:color w:val="auto"/>
          <w:sz w:val="24"/>
          <w:szCs w:val="20"/>
          <w:u w:val="none"/>
        </w:rPr>
        <w:fldChar w:fldCharType="end"/>
      </w:r>
    </w:p>
    <w:p w:rsidR="00DE09EA" w:rsidRDefault="00DE09EA"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0074659A"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0074659A" w:rsidRPr="00422B9D">
        <w:rPr>
          <w:rFonts w:ascii="Arial" w:hAnsi="Arial" w:cs="Arial"/>
          <w:color w:val="auto"/>
          <w:sz w:val="28"/>
          <w:szCs w:val="28"/>
          <w:lang w:val="es-MX"/>
        </w:rPr>
        <w:fldChar w:fldCharType="end"/>
      </w:r>
    </w:p>
    <w:p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i/>
                <w:iCs/>
                <w:spacing w:val="-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spacing w:val="-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rsidR="000B7B12" w:rsidRPr="008667D1" w:rsidRDefault="000B7B12" w:rsidP="00E8057C">
            <w:pPr>
              <w:suppressAutoHyphens/>
              <w:spacing w:after="200"/>
              <w:ind w:left="360" w:hanging="18"/>
              <w:rPr>
                <w:rFonts w:ascii="Arial" w:hAnsi="Arial" w:cs="Arial"/>
                <w:i/>
                <w:iCs/>
                <w:color w:val="FF0000"/>
                <w:spacing w:val="-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0B7B12" w:rsidRPr="008667D1" w:rsidRDefault="000B7B12" w:rsidP="00E8057C">
            <w:pPr>
              <w:suppressAutoHyphens/>
              <w:spacing w:after="200"/>
              <w:ind w:left="360" w:hanging="18"/>
              <w:rPr>
                <w:rFonts w:ascii="Arial" w:hAnsi="Arial" w:cs="Arial"/>
                <w:i/>
                <w:iCs/>
                <w:spacing w:val="-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rsidTr="00E8057C">
        <w:trPr>
          <w:trHeight w:val="440"/>
        </w:trPr>
        <w:tc>
          <w:tcPr>
            <w:tcW w:w="9270" w:type="dxa"/>
            <w:tcBorders>
              <w:bottom w:val="single" w:sz="4" w:space="0" w:color="auto"/>
            </w:tcBorders>
          </w:tcPr>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0B7B12" w:rsidRPr="008667D1" w:rsidRDefault="000B7B12" w:rsidP="00E8057C">
            <w:pPr>
              <w:suppressAutoHyphens/>
              <w:spacing w:after="200"/>
              <w:ind w:left="72"/>
              <w:rPr>
                <w:rFonts w:ascii="Arial" w:hAnsi="Arial" w:cs="Arial"/>
                <w:i/>
                <w:spacing w:val="-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Default="00387A29"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Pr="00B51FFD" w:rsidRDefault="000B7B12" w:rsidP="00387A29">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0074659A"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0074659A" w:rsidRPr="00D253D1">
        <w:rPr>
          <w:rFonts w:ascii="Arial" w:hAnsi="Arial" w:cs="Arial"/>
          <w:color w:val="auto"/>
          <w:sz w:val="28"/>
          <w:szCs w:val="28"/>
          <w:lang w:val="es-MX"/>
        </w:rPr>
        <w:fldChar w:fldCharType="end"/>
      </w:r>
    </w:p>
    <w:p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rsidR="00387A29" w:rsidRPr="00B51FFD" w:rsidRDefault="00387A29" w:rsidP="00387A29">
      <w:pPr>
        <w:pStyle w:val="Outline"/>
        <w:spacing w:before="0"/>
        <w:jc w:val="right"/>
        <w:rPr>
          <w:rFonts w:ascii="Arial" w:hAnsi="Arial" w:cs="Arial"/>
          <w:i/>
          <w:iCs/>
          <w:kern w:val="0"/>
          <w:szCs w:val="24"/>
          <w:lang w:val="es-MX"/>
        </w:rPr>
      </w:pPr>
    </w:p>
    <w:p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1. Nombre del Consorcio: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3. Año de constitución del Consorcio: </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4. Domicilio del Consorcio: </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5. Información de Contacto del Consorcio:</w:t>
            </w:r>
          </w:p>
          <w:p w:rsidR="000B7B12" w:rsidRPr="008667D1" w:rsidRDefault="000B7B12" w:rsidP="00E8057C">
            <w:pPr>
              <w:suppressAutoHyphens/>
              <w:spacing w:before="60" w:after="14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ab/>
              <w:t>Dirección de correo electrónico: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387A29" w:rsidRDefault="00387A29"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Pr="00422B9D" w:rsidRDefault="000B7B12" w:rsidP="00DE09EA">
      <w:pPr>
        <w:rPr>
          <w:rFonts w:ascii="Arial" w:hAnsi="Arial" w:cs="Arial"/>
        </w:rPr>
      </w:pPr>
    </w:p>
    <w:p w:rsidR="00E72928" w:rsidRPr="00422B9D" w:rsidRDefault="00E72928" w:rsidP="00DE09EA">
      <w:pPr>
        <w:rPr>
          <w:rFonts w:ascii="Arial" w:hAnsi="Arial" w:cs="Arial"/>
        </w:rPr>
      </w:pPr>
    </w:p>
    <w:p w:rsidR="00E72928" w:rsidRPr="00422B9D" w:rsidRDefault="00E72928" w:rsidP="00DE09EA">
      <w:pPr>
        <w:rPr>
          <w:rFonts w:ascii="Arial" w:hAnsi="Arial" w:cs="Arial"/>
        </w:rPr>
      </w:pPr>
    </w:p>
    <w:p w:rsidR="00E72928" w:rsidRPr="00B51FFD" w:rsidRDefault="00E72928" w:rsidP="00DE09EA">
      <w:pPr>
        <w:rPr>
          <w:rFonts w:ascii="Arial" w:hAnsi="Arial" w:cs="Arial"/>
        </w:rPr>
      </w:pPr>
    </w:p>
    <w:p w:rsidR="00E72928" w:rsidRDefault="00E72928"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DE09EA">
      <w:pPr>
        <w:rPr>
          <w:rFonts w:ascii="Arial" w:hAnsi="Arial" w:cs="Arial"/>
        </w:rPr>
      </w:pPr>
    </w:p>
    <w:p w:rsidR="00DE09EA" w:rsidRPr="00B51FFD" w:rsidRDefault="0074659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42" w:name="_Toc286311384"/>
      <w:bookmarkStart w:id="43" w:name="_Toc286312089"/>
      <w:bookmarkStart w:id="44" w:name="_Toc286313309"/>
      <w:r w:rsidR="00DE09EA" w:rsidRPr="00B51FFD">
        <w:rPr>
          <w:rFonts w:ascii="Arial" w:hAnsi="Arial" w:cs="Arial"/>
          <w:color w:val="auto"/>
          <w:lang w:val="es-MX"/>
        </w:rPr>
        <w:t xml:space="preserve">FORMULARIO N° </w:t>
      </w:r>
      <w:r w:rsidR="00387A29">
        <w:rPr>
          <w:rFonts w:ascii="Arial" w:hAnsi="Arial" w:cs="Arial"/>
          <w:color w:val="auto"/>
          <w:lang w:val="es-MX"/>
        </w:rPr>
        <w:t>3</w:t>
      </w:r>
      <w:bookmarkEnd w:id="42"/>
      <w:bookmarkEnd w:id="43"/>
      <w:bookmarkEnd w:id="44"/>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45" w:name="_Toc286311385"/>
      <w:bookmarkStart w:id="46" w:name="_Toc286312090"/>
      <w:bookmarkStart w:id="47" w:name="_Toc286313310"/>
      <w:r w:rsidRPr="00B51FFD">
        <w:rPr>
          <w:rFonts w:ascii="Arial" w:hAnsi="Arial" w:cs="Arial"/>
          <w:color w:val="auto"/>
          <w:sz w:val="28"/>
          <w:lang w:val="es-MX"/>
        </w:rPr>
        <w:t>Formulario de Oferta</w:t>
      </w:r>
      <w:bookmarkEnd w:id="45"/>
      <w:bookmarkEnd w:id="46"/>
      <w:bookmarkEnd w:id="47"/>
      <w:r w:rsidR="0074659A"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74659A" w:rsidRPr="00B51FFD">
        <w:rPr>
          <w:rFonts w:ascii="Arial" w:hAnsi="Arial" w:cs="Arial"/>
          <w:color w:val="auto"/>
          <w:sz w:val="28"/>
          <w:lang w:val="es-MX"/>
        </w:rPr>
        <w:fldChar w:fldCharType="end"/>
      </w:r>
    </w:p>
    <w:p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rsidR="00DE09EA" w:rsidRPr="004561CE" w:rsidRDefault="00422B9D" w:rsidP="00DE09EA">
      <w:pPr>
        <w:rPr>
          <w:rFonts w:ascii="Arial" w:hAnsi="Arial" w:cs="Arial"/>
          <w:color w:val="FF0000"/>
          <w:szCs w:val="24"/>
          <w:lang w:val="pt-BR"/>
        </w:rPr>
      </w:pPr>
      <w:bookmarkStart w:id="48" w:name="_Toc286249546"/>
      <w:bookmarkStart w:id="49" w:name="_Toc286311386"/>
      <w:bookmarkStart w:id="5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48"/>
      <w:bookmarkEnd w:id="49"/>
      <w:bookmarkEnd w:id="50"/>
      <w:r w:rsidR="00DE09EA" w:rsidRPr="004561CE">
        <w:rPr>
          <w:rFonts w:ascii="Arial" w:hAnsi="Arial" w:cs="Arial"/>
          <w:color w:val="FF0000"/>
          <w:szCs w:val="24"/>
          <w:lang w:val="pt-BR"/>
        </w:rPr>
        <w:t xml:space="preserve"> </w:t>
      </w:r>
    </w:p>
    <w:p w:rsidR="00DE09EA" w:rsidRPr="00B51FFD" w:rsidRDefault="00DE09EA" w:rsidP="00DE09EA">
      <w:pPr>
        <w:rPr>
          <w:rFonts w:ascii="Arial" w:hAnsi="Arial" w:cs="Arial"/>
          <w:szCs w:val="24"/>
          <w:lang w:val="pt-BR"/>
        </w:rPr>
      </w:pP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51" w:name="_Toc286311387"/>
      <w:bookmarkStart w:id="52" w:name="_Toc286312092"/>
      <w:bookmarkStart w:id="53" w:name="_Toc286313311"/>
      <w:r w:rsidR="0007764D" w:rsidRPr="000B7B12">
        <w:rPr>
          <w:rFonts w:ascii="Arial" w:hAnsi="Arial" w:cs="Arial"/>
          <w:color w:val="000000" w:themeColor="text1"/>
        </w:rPr>
        <w:tab/>
      </w:r>
      <w:bookmarkEnd w:id="51"/>
      <w:bookmarkEnd w:id="52"/>
      <w:bookmarkEnd w:id="53"/>
    </w:p>
    <w:p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rsidR="0007764D" w:rsidRPr="00E700F0" w:rsidRDefault="0007764D" w:rsidP="00DE09EA">
      <w:pPr>
        <w:tabs>
          <w:tab w:val="left" w:pos="5238"/>
          <w:tab w:val="left" w:pos="5474"/>
          <w:tab w:val="left" w:pos="9468"/>
        </w:tabs>
        <w:spacing w:line="240" w:lineRule="auto"/>
        <w:rPr>
          <w:rFonts w:ascii="Arial" w:hAnsi="Arial" w:cs="Arial"/>
          <w:szCs w:val="24"/>
          <w:lang w:val="es-MX"/>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591D63" w:rsidRDefault="00591D63"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Pr="00422B9D" w:rsidRDefault="00E700F0" w:rsidP="00DE09EA">
      <w:pPr>
        <w:tabs>
          <w:tab w:val="left" w:pos="5238"/>
          <w:tab w:val="left" w:pos="5474"/>
          <w:tab w:val="left" w:pos="9468"/>
        </w:tabs>
        <w:spacing w:line="240" w:lineRule="auto"/>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7D7F99">
        <w:rPr>
          <w:rFonts w:ascii="Arial" w:hAnsi="Arial" w:cs="Arial"/>
          <w:i/>
          <w:iCs/>
          <w:color w:val="FF0000"/>
          <w:kern w:val="0"/>
          <w:sz w:val="22"/>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tblPr>
      <w:tblGrid>
        <w:gridCol w:w="1943"/>
        <w:gridCol w:w="2253"/>
        <w:gridCol w:w="1969"/>
        <w:gridCol w:w="1538"/>
        <w:gridCol w:w="2010"/>
      </w:tblGrid>
      <w:tr w:rsidR="00DE09EA" w:rsidRPr="00B51FFD" w:rsidTr="00B473D8">
        <w:trPr>
          <w:trHeight w:val="225"/>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Fecha</w:t>
            </w:r>
          </w:p>
        </w:tc>
        <w:tc>
          <w:tcPr>
            <w:tcW w:w="0" w:type="auto"/>
            <w:gridSpan w:val="4"/>
          </w:tcPr>
          <w:p w:rsidR="00DE09EA" w:rsidRPr="00B51FFD" w:rsidRDefault="0007764D"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Ítem</w:t>
            </w:r>
            <w:r w:rsidR="00DE09EA" w:rsidRPr="00B51FFD">
              <w:rPr>
                <w:rFonts w:ascii="Arial" w:hAnsi="Arial" w:cs="Arial"/>
                <w:b/>
                <w:szCs w:val="22"/>
              </w:rPr>
              <w:t xml:space="preserve"> N°</w:t>
            </w:r>
          </w:p>
        </w:tc>
      </w:tr>
      <w:tr w:rsidR="00DE09EA" w:rsidRPr="00B51FFD" w:rsidTr="00B473D8">
        <w:trPr>
          <w:trHeight w:val="211"/>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 xml:space="preserve">Obra </w:t>
            </w: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Unidad :</w:t>
            </w:r>
          </w:p>
        </w:tc>
      </w:tr>
      <w:tr w:rsidR="00DE09EA" w:rsidRPr="00B51FFD" w:rsidTr="00B473D8">
        <w:trPr>
          <w:trHeight w:val="688"/>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Modelo de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16"/>
        </w:trPr>
        <w:tc>
          <w:tcPr>
            <w:tcW w:w="0" w:type="auto"/>
            <w:gridSpan w:val="4"/>
            <w:vAlign w:val="center"/>
          </w:tcPr>
          <w:p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Cantidad de Trabajadores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Trabajador</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89"/>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2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Unidad</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Consumo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3"/>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74"/>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DMT  KM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Consumo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65"/>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Costo Directo Total [D+E+F]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Gastos Generales [% s/ (CDT)] (GG)</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Beneficio e Impuestos [% s/ (CDT)] (Bel)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Costo Unitario [CDT + G.G. + BEL] (CU)</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5"/>
            <w:shd w:val="clear" w:color="auto" w:fill="FFFFFF" w:themeFill="background1"/>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 xml:space="preserve">IMPUESTO AL VALOR AGREGADO (I.V.A.) </w:t>
            </w:r>
          </w:p>
        </w:tc>
      </w:tr>
      <w:tr w:rsidR="00DE09EA" w:rsidRPr="00B51FFD" w:rsidTr="00B473D8">
        <w:trPr>
          <w:trHeight w:val="249"/>
        </w:trPr>
        <w:tc>
          <w:tcPr>
            <w:tcW w:w="0" w:type="auto"/>
            <w:gridSpan w:val="5"/>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COSTO UNITARIO ADOPTADO [CU + IVA]</w:t>
            </w:r>
          </w:p>
        </w:tc>
      </w:tr>
    </w:tbl>
    <w:p w:rsidR="00DE09EA" w:rsidRDefault="00DE09EA"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DE443B" w:rsidRDefault="00DE443B" w:rsidP="00DE09EA">
      <w:pPr>
        <w:tabs>
          <w:tab w:val="left" w:pos="5238"/>
          <w:tab w:val="left" w:pos="5474"/>
          <w:tab w:val="left" w:pos="9468"/>
        </w:tabs>
        <w:rPr>
          <w:rFonts w:ascii="Arial" w:hAnsi="Arial" w:cs="Arial"/>
          <w:szCs w:val="24"/>
        </w:rPr>
      </w:pPr>
    </w:p>
    <w:p w:rsidR="00DE443B" w:rsidRDefault="00DE443B" w:rsidP="00DE09EA">
      <w:pPr>
        <w:tabs>
          <w:tab w:val="left" w:pos="5238"/>
          <w:tab w:val="left" w:pos="5474"/>
          <w:tab w:val="left" w:pos="9468"/>
        </w:tabs>
        <w:rPr>
          <w:rFonts w:ascii="Arial" w:hAnsi="Arial" w:cs="Arial"/>
          <w:szCs w:val="24"/>
        </w:rPr>
      </w:pPr>
    </w:p>
    <w:p w:rsidR="00DE443B" w:rsidRDefault="00DE443B" w:rsidP="00DE09EA">
      <w:pPr>
        <w:tabs>
          <w:tab w:val="left" w:pos="5238"/>
          <w:tab w:val="left" w:pos="5474"/>
          <w:tab w:val="left" w:pos="9468"/>
        </w:tabs>
        <w:rPr>
          <w:rFonts w:ascii="Arial" w:hAnsi="Arial" w:cs="Arial"/>
          <w:szCs w:val="24"/>
        </w:rPr>
      </w:pPr>
    </w:p>
    <w:p w:rsidR="00DE443B" w:rsidDel="005D27E8" w:rsidRDefault="00DE443B" w:rsidP="00DE09EA">
      <w:pPr>
        <w:tabs>
          <w:tab w:val="left" w:pos="5238"/>
          <w:tab w:val="left" w:pos="5474"/>
          <w:tab w:val="left" w:pos="9468"/>
        </w:tabs>
        <w:rPr>
          <w:del w:id="54" w:author="Johanna Ramirez" w:date="2018-02-15T12:23:00Z"/>
          <w:rFonts w:ascii="Arial" w:hAnsi="Arial" w:cs="Arial"/>
          <w:szCs w:val="24"/>
        </w:rPr>
      </w:pPr>
    </w:p>
    <w:p w:rsidR="00B45783" w:rsidRPr="00B51FFD" w:rsidRDefault="00B45783" w:rsidP="00B45783">
      <w:pPr>
        <w:pStyle w:val="Ttulo1"/>
        <w:shd w:val="clear" w:color="auto" w:fill="000000" w:themeFill="text1"/>
        <w:jc w:val="center"/>
        <w:rPr>
          <w:rFonts w:ascii="Arial" w:hAnsi="Arial" w:cs="Arial"/>
          <w:color w:val="auto"/>
          <w:lang w:val="es-MX"/>
        </w:rPr>
      </w:pPr>
      <w:del w:id="55" w:author="Johanna Ramirez" w:date="2018-02-15T12:23:00Z">
        <w:r w:rsidRPr="00B51FFD" w:rsidDel="005D27E8">
          <w:rPr>
            <w:rFonts w:ascii="Arial" w:hAnsi="Arial" w:cs="Arial"/>
            <w:color w:val="auto"/>
            <w:lang w:val="es-MX"/>
          </w:rPr>
          <w:delText>F</w:delText>
        </w:r>
      </w:del>
      <w:r w:rsidRPr="00B51FFD">
        <w:rPr>
          <w:rFonts w:ascii="Arial" w:hAnsi="Arial" w:cs="Arial"/>
          <w:color w:val="auto"/>
          <w:lang w:val="es-MX"/>
        </w:rPr>
        <w:t xml:space="preserve">ORMULARIO Nº </w:t>
      </w:r>
      <w:r>
        <w:rPr>
          <w:rFonts w:ascii="Arial" w:hAnsi="Arial" w:cs="Arial"/>
          <w:color w:val="auto"/>
          <w:lang w:val="es-MX"/>
        </w:rPr>
        <w:t>5</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0074659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0074659A" w:rsidRPr="00D253D1">
        <w:rPr>
          <w:rFonts w:ascii="Arial" w:hAnsi="Arial" w:cs="Arial"/>
          <w:color w:val="auto"/>
          <w:sz w:val="28"/>
          <w:szCs w:val="28"/>
        </w:rPr>
        <w:fldChar w:fldCharType="end"/>
      </w:r>
    </w:p>
    <w:p w:rsidR="00B45783" w:rsidRPr="00B51FFD" w:rsidRDefault="00B45783" w:rsidP="00B45783">
      <w:pPr>
        <w:jc w:val="center"/>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2"/>
        <w:gridCol w:w="18"/>
        <w:gridCol w:w="1080"/>
        <w:gridCol w:w="900"/>
        <w:gridCol w:w="5087"/>
        <w:gridCol w:w="1418"/>
      </w:tblGrid>
      <w:tr w:rsidR="00B45783" w:rsidRPr="00B51FFD" w:rsidTr="00C1673B">
        <w:trPr>
          <w:cantSplit/>
          <w:trHeight w:val="440"/>
          <w:tblHeader/>
        </w:trPr>
        <w:tc>
          <w:tcPr>
            <w:tcW w:w="1152"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 Años</w:t>
            </w:r>
          </w:p>
        </w:tc>
        <w:tc>
          <w:tcPr>
            <w:tcW w:w="5087"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Identificación del contrato </w:t>
            </w:r>
          </w:p>
        </w:tc>
        <w:tc>
          <w:tcPr>
            <w:tcW w:w="1418"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Función del Oferente</w:t>
            </w: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8A67DE">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8A67DE">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tabs>
                <w:tab w:val="left" w:pos="1503"/>
              </w:tabs>
              <w:suppressAutoHyphens/>
              <w:rPr>
                <w:rFonts w:ascii="Arial" w:hAnsi="Arial" w:cs="Arial"/>
                <w:spacing w:val="-2"/>
                <w:szCs w:val="22"/>
              </w:rPr>
            </w:pPr>
            <w:r w:rsidRPr="00D253D1">
              <w:rPr>
                <w:rFonts w:ascii="Arial" w:hAnsi="Arial" w:cs="Arial"/>
                <w:spacing w:val="-2"/>
                <w:sz w:val="22"/>
                <w:szCs w:val="22"/>
              </w:rPr>
              <w:tab/>
            </w: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tc>
      </w:tr>
    </w:tbl>
    <w:p w:rsidR="00B45783" w:rsidRDefault="00B45783" w:rsidP="00DE09EA">
      <w:pPr>
        <w:tabs>
          <w:tab w:val="left" w:pos="5238"/>
          <w:tab w:val="left" w:pos="5474"/>
          <w:tab w:val="left" w:pos="9468"/>
        </w:tabs>
        <w:rPr>
          <w:rFonts w:ascii="Arial" w:hAnsi="Arial" w:cs="Arial"/>
          <w:szCs w:val="24"/>
        </w:rPr>
      </w:pPr>
    </w:p>
    <w:p w:rsidR="00BC47D7" w:rsidDel="005D27E8" w:rsidRDefault="00BC47D7" w:rsidP="00DE09EA">
      <w:pPr>
        <w:tabs>
          <w:tab w:val="left" w:pos="5238"/>
          <w:tab w:val="left" w:pos="5474"/>
          <w:tab w:val="left" w:pos="9468"/>
        </w:tabs>
        <w:rPr>
          <w:del w:id="56" w:author="Johanna Ramirez" w:date="2018-02-15T12:24:00Z"/>
          <w:rFonts w:ascii="Arial" w:hAnsi="Arial" w:cs="Arial"/>
          <w:szCs w:val="24"/>
        </w:rPr>
      </w:pPr>
    </w:p>
    <w:p w:rsidR="00BC47D7" w:rsidDel="005D27E8" w:rsidRDefault="00BC47D7" w:rsidP="00DE09EA">
      <w:pPr>
        <w:tabs>
          <w:tab w:val="left" w:pos="5238"/>
          <w:tab w:val="left" w:pos="5474"/>
          <w:tab w:val="left" w:pos="9468"/>
        </w:tabs>
        <w:rPr>
          <w:del w:id="57" w:author="Johanna Ramirez" w:date="2018-02-15T12:24:00Z"/>
          <w:rFonts w:ascii="Arial" w:hAnsi="Arial" w:cs="Arial"/>
          <w:szCs w:val="24"/>
        </w:rPr>
      </w:pPr>
    </w:p>
    <w:p w:rsidR="00BC47D7" w:rsidDel="005D27E8" w:rsidRDefault="00BC47D7" w:rsidP="00DE09EA">
      <w:pPr>
        <w:tabs>
          <w:tab w:val="left" w:pos="5238"/>
          <w:tab w:val="left" w:pos="5474"/>
          <w:tab w:val="left" w:pos="9468"/>
        </w:tabs>
        <w:rPr>
          <w:del w:id="58" w:author="Johanna Ramirez" w:date="2018-02-15T12:23:00Z"/>
          <w:rFonts w:ascii="Arial" w:hAnsi="Arial" w:cs="Arial"/>
          <w:szCs w:val="24"/>
        </w:rPr>
      </w:pPr>
    </w:p>
    <w:p w:rsidR="00BC47D7" w:rsidDel="005D27E8" w:rsidRDefault="00BC47D7" w:rsidP="00DE09EA">
      <w:pPr>
        <w:tabs>
          <w:tab w:val="left" w:pos="5238"/>
          <w:tab w:val="left" w:pos="5474"/>
          <w:tab w:val="left" w:pos="9468"/>
        </w:tabs>
        <w:rPr>
          <w:del w:id="59" w:author="Johanna Ramirez" w:date="2018-02-15T12:23:00Z"/>
          <w:rFonts w:ascii="Arial" w:hAnsi="Arial" w:cs="Arial"/>
          <w:szCs w:val="24"/>
        </w:rPr>
      </w:pPr>
    </w:p>
    <w:p w:rsidR="00BC47D7" w:rsidDel="005D27E8" w:rsidRDefault="00BC47D7" w:rsidP="00DE09EA">
      <w:pPr>
        <w:tabs>
          <w:tab w:val="left" w:pos="5238"/>
          <w:tab w:val="left" w:pos="5474"/>
          <w:tab w:val="left" w:pos="9468"/>
        </w:tabs>
        <w:rPr>
          <w:del w:id="60" w:author="Johanna Ramirez" w:date="2018-02-15T12:23:00Z"/>
          <w:rFonts w:ascii="Arial" w:hAnsi="Arial" w:cs="Arial"/>
          <w:szCs w:val="24"/>
        </w:rPr>
      </w:pPr>
    </w:p>
    <w:p w:rsidR="00BC47D7" w:rsidDel="005D27E8" w:rsidRDefault="00BC47D7" w:rsidP="00DE09EA">
      <w:pPr>
        <w:tabs>
          <w:tab w:val="left" w:pos="5238"/>
          <w:tab w:val="left" w:pos="5474"/>
          <w:tab w:val="left" w:pos="9468"/>
        </w:tabs>
        <w:rPr>
          <w:del w:id="61" w:author="Johanna Ramirez" w:date="2018-02-15T12:24:00Z"/>
          <w:rFonts w:ascii="Arial" w:hAnsi="Arial" w:cs="Arial"/>
          <w:szCs w:val="24"/>
        </w:rPr>
      </w:pPr>
    </w:p>
    <w:p w:rsidR="00BC47D7" w:rsidDel="005D27E8" w:rsidRDefault="00BC47D7" w:rsidP="00DE09EA">
      <w:pPr>
        <w:tabs>
          <w:tab w:val="left" w:pos="5238"/>
          <w:tab w:val="left" w:pos="5474"/>
          <w:tab w:val="left" w:pos="9468"/>
        </w:tabs>
        <w:rPr>
          <w:del w:id="62" w:author="Johanna Ramirez" w:date="2018-02-15T12:24:00Z"/>
          <w:rFonts w:ascii="Arial" w:hAnsi="Arial" w:cs="Arial"/>
          <w:szCs w:val="24"/>
        </w:rPr>
      </w:pPr>
    </w:p>
    <w:p w:rsidR="00BC47D7" w:rsidDel="005D27E8" w:rsidRDefault="00BC47D7" w:rsidP="00DE09EA">
      <w:pPr>
        <w:tabs>
          <w:tab w:val="left" w:pos="5238"/>
          <w:tab w:val="left" w:pos="5474"/>
          <w:tab w:val="left" w:pos="9468"/>
        </w:tabs>
        <w:rPr>
          <w:del w:id="63" w:author="Johanna Ramirez" w:date="2018-02-15T12:24:00Z"/>
          <w:rFonts w:ascii="Arial" w:hAnsi="Arial" w:cs="Arial"/>
          <w:szCs w:val="24"/>
        </w:rPr>
      </w:pPr>
    </w:p>
    <w:p w:rsidR="007548DA" w:rsidRPr="00B51FFD" w:rsidDel="005D27E8" w:rsidRDefault="007548DA" w:rsidP="007548DA">
      <w:pPr>
        <w:rPr>
          <w:del w:id="64" w:author="Johanna Ramirez" w:date="2018-02-15T12:24:00Z"/>
          <w:rFonts w:ascii="Arial" w:hAnsi="Arial" w:cs="Arial"/>
        </w:rPr>
      </w:pPr>
    </w:p>
    <w:p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0074659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0074659A"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rsidR="007548DA" w:rsidRPr="00B51FFD" w:rsidRDefault="007548DA" w:rsidP="007548DA">
      <w:pPr>
        <w:suppressAutoHyphens/>
        <w:jc w:val="center"/>
        <w:rPr>
          <w:rFonts w:ascii="Arial" w:hAnsi="Arial" w:cs="Arial"/>
          <w:spacing w:val="-2"/>
          <w:szCs w:val="24"/>
        </w:rPr>
      </w:pPr>
    </w:p>
    <w:p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tblPr>
      <w:tblGrid>
        <w:gridCol w:w="1494"/>
        <w:gridCol w:w="5166"/>
        <w:gridCol w:w="2880"/>
      </w:tblGrid>
      <w:tr w:rsidR="007548DA" w:rsidRPr="00B51FFD" w:rsidTr="008A67DE">
        <w:trPr>
          <w:cantSplit/>
          <w:jc w:val="center"/>
        </w:trPr>
        <w:tc>
          <w:tcPr>
            <w:tcW w:w="9540" w:type="dxa"/>
            <w:gridSpan w:val="3"/>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bottom w:val="single" w:sz="6" w:space="0" w:color="auto"/>
            </w:tcBorders>
            <w:vAlign w:val="center"/>
          </w:tcPr>
          <w:p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bl>
    <w:p w:rsidR="007548DA" w:rsidRPr="00B51FFD" w:rsidRDefault="007548DA" w:rsidP="007548DA">
      <w:pPr>
        <w:ind w:right="-288"/>
        <w:rPr>
          <w:rFonts w:ascii="Arial" w:hAnsi="Arial" w:cs="Arial"/>
          <w:szCs w:val="24"/>
        </w:rPr>
      </w:pPr>
    </w:p>
    <w:p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Pr="00B51FFD" w:rsidRDefault="007548DA" w:rsidP="007548DA">
      <w:pPr>
        <w:spacing w:line="240" w:lineRule="auto"/>
        <w:ind w:right="21"/>
        <w:rPr>
          <w:rFonts w:ascii="Arial" w:hAnsi="Arial" w:cs="Arial"/>
          <w:szCs w:val="24"/>
        </w:rPr>
      </w:pPr>
    </w:p>
    <w:p w:rsidR="007548DA" w:rsidRDefault="007548DA" w:rsidP="007548DA">
      <w:pPr>
        <w:rPr>
          <w:ins w:id="65" w:author="Seretaria" w:date="2018-06-19T11:41:00Z"/>
          <w:rFonts w:ascii="Arial" w:hAnsi="Arial" w:cs="Arial"/>
        </w:rPr>
      </w:pPr>
    </w:p>
    <w:p w:rsidR="00F64228" w:rsidRDefault="00F64228" w:rsidP="007548DA">
      <w:pPr>
        <w:rPr>
          <w:ins w:id="66" w:author="Seretaria" w:date="2018-06-19T11:41:00Z"/>
          <w:rFonts w:ascii="Arial" w:hAnsi="Arial" w:cs="Arial"/>
        </w:rPr>
      </w:pPr>
    </w:p>
    <w:p w:rsidR="00F64228" w:rsidRDefault="00F64228" w:rsidP="007548DA">
      <w:pPr>
        <w:rPr>
          <w:ins w:id="67" w:author="Seretaria" w:date="2018-06-19T11:41:00Z"/>
          <w:rFonts w:ascii="Arial" w:hAnsi="Arial" w:cs="Arial"/>
        </w:rPr>
      </w:pPr>
    </w:p>
    <w:p w:rsidR="00F64228" w:rsidRDefault="00F64228" w:rsidP="007548DA">
      <w:pPr>
        <w:rPr>
          <w:ins w:id="68" w:author="Seretaria" w:date="2018-06-19T11:41:00Z"/>
          <w:rFonts w:ascii="Arial" w:hAnsi="Arial" w:cs="Arial"/>
        </w:rPr>
      </w:pPr>
    </w:p>
    <w:p w:rsidR="00F64228" w:rsidRDefault="00F64228" w:rsidP="007548DA">
      <w:pPr>
        <w:rPr>
          <w:ins w:id="69" w:author="Seretaria" w:date="2018-06-19T11:41:00Z"/>
          <w:rFonts w:ascii="Arial" w:hAnsi="Arial" w:cs="Arial"/>
        </w:rPr>
      </w:pPr>
    </w:p>
    <w:p w:rsidR="00F64228" w:rsidRDefault="00F64228" w:rsidP="007548DA">
      <w:pPr>
        <w:rPr>
          <w:ins w:id="70" w:author="Seretaria" w:date="2018-06-19T11:41:00Z"/>
          <w:rFonts w:ascii="Arial" w:hAnsi="Arial" w:cs="Arial"/>
        </w:rPr>
      </w:pPr>
    </w:p>
    <w:p w:rsidR="00F64228" w:rsidRDefault="00F64228" w:rsidP="007548DA">
      <w:pPr>
        <w:rPr>
          <w:ins w:id="71" w:author="Seretaria" w:date="2018-06-19T11:41:00Z"/>
          <w:rFonts w:ascii="Arial" w:hAnsi="Arial" w:cs="Arial"/>
        </w:rPr>
      </w:pPr>
    </w:p>
    <w:p w:rsidR="00F64228" w:rsidRDefault="00F64228" w:rsidP="007548DA">
      <w:pPr>
        <w:rPr>
          <w:ins w:id="72" w:author="Seretaria" w:date="2018-06-19T11:41:00Z"/>
          <w:rFonts w:ascii="Arial" w:hAnsi="Arial" w:cs="Arial"/>
        </w:rPr>
      </w:pPr>
    </w:p>
    <w:p w:rsidR="00F64228" w:rsidRDefault="00F64228" w:rsidP="007548DA">
      <w:pPr>
        <w:rPr>
          <w:ins w:id="73" w:author="Seretaria" w:date="2018-06-19T11:41:00Z"/>
          <w:rFonts w:ascii="Arial" w:hAnsi="Arial" w:cs="Arial"/>
        </w:rPr>
      </w:pPr>
    </w:p>
    <w:p w:rsidR="00F64228" w:rsidRDefault="00F64228" w:rsidP="007548DA">
      <w:pPr>
        <w:rPr>
          <w:ins w:id="74" w:author="Seretaria" w:date="2018-06-19T11:41:00Z"/>
          <w:rFonts w:ascii="Arial" w:hAnsi="Arial" w:cs="Arial"/>
        </w:rPr>
      </w:pPr>
    </w:p>
    <w:p w:rsidR="00F64228" w:rsidRDefault="00F64228" w:rsidP="007548DA">
      <w:pPr>
        <w:rPr>
          <w:ins w:id="75" w:author="Seretaria" w:date="2018-06-19T11:41:00Z"/>
          <w:rFonts w:ascii="Arial" w:hAnsi="Arial" w:cs="Arial"/>
        </w:rPr>
      </w:pPr>
    </w:p>
    <w:p w:rsidR="00F64228" w:rsidRDefault="00F64228" w:rsidP="007548DA">
      <w:pPr>
        <w:rPr>
          <w:ins w:id="76" w:author="Seretaria" w:date="2018-06-19T11:41:00Z"/>
          <w:rFonts w:ascii="Arial" w:hAnsi="Arial" w:cs="Arial"/>
        </w:rPr>
      </w:pPr>
    </w:p>
    <w:p w:rsidR="00F64228" w:rsidRDefault="00F64228" w:rsidP="007548DA">
      <w:pPr>
        <w:rPr>
          <w:ins w:id="77" w:author="Seretaria" w:date="2018-06-19T11:41:00Z"/>
          <w:rFonts w:ascii="Arial" w:hAnsi="Arial" w:cs="Arial"/>
        </w:rPr>
      </w:pPr>
    </w:p>
    <w:p w:rsidR="00F64228" w:rsidRDefault="00F64228" w:rsidP="007548DA">
      <w:pPr>
        <w:rPr>
          <w:ins w:id="78" w:author="Seretaria" w:date="2018-06-19T11:41:00Z"/>
          <w:rFonts w:ascii="Arial" w:hAnsi="Arial" w:cs="Arial"/>
        </w:rPr>
      </w:pPr>
    </w:p>
    <w:p w:rsidR="00F64228" w:rsidRDefault="00F64228" w:rsidP="007548DA">
      <w:pPr>
        <w:rPr>
          <w:ins w:id="79" w:author="Seretaria" w:date="2018-06-19T11:41:00Z"/>
          <w:rFonts w:ascii="Arial" w:hAnsi="Arial" w:cs="Arial"/>
        </w:rPr>
      </w:pPr>
    </w:p>
    <w:p w:rsidR="00F64228" w:rsidRDefault="00F64228" w:rsidP="007548DA">
      <w:pPr>
        <w:rPr>
          <w:ins w:id="80" w:author="Seretaria" w:date="2018-06-19T11:41:00Z"/>
          <w:rFonts w:ascii="Arial" w:hAnsi="Arial" w:cs="Arial"/>
        </w:rPr>
      </w:pPr>
    </w:p>
    <w:p w:rsidR="00F64228" w:rsidRDefault="00F64228" w:rsidP="007548DA">
      <w:pPr>
        <w:rPr>
          <w:ins w:id="81" w:author="Seretaria" w:date="2018-06-19T11:41:00Z"/>
          <w:rFonts w:ascii="Arial" w:hAnsi="Arial" w:cs="Arial"/>
        </w:rPr>
      </w:pPr>
    </w:p>
    <w:p w:rsidR="00F64228" w:rsidRDefault="00F64228" w:rsidP="007548DA">
      <w:pPr>
        <w:rPr>
          <w:ins w:id="82" w:author="Seretaria" w:date="2018-06-19T11:41:00Z"/>
          <w:rFonts w:ascii="Arial" w:hAnsi="Arial" w:cs="Arial"/>
        </w:rPr>
      </w:pPr>
    </w:p>
    <w:p w:rsidR="00F64228" w:rsidRDefault="00F64228" w:rsidP="007548DA">
      <w:pPr>
        <w:rPr>
          <w:ins w:id="83" w:author="Seretaria" w:date="2018-06-19T11:41:00Z"/>
          <w:rFonts w:ascii="Arial" w:hAnsi="Arial" w:cs="Arial"/>
        </w:rPr>
      </w:pPr>
    </w:p>
    <w:p w:rsidR="00F64228" w:rsidRDefault="00F64228" w:rsidP="007548DA">
      <w:pPr>
        <w:rPr>
          <w:ins w:id="84" w:author="Seretaria" w:date="2018-06-19T11:41:00Z"/>
          <w:rFonts w:ascii="Arial" w:hAnsi="Arial" w:cs="Arial"/>
        </w:rPr>
      </w:pPr>
    </w:p>
    <w:p w:rsidR="00F64228" w:rsidRDefault="00F64228" w:rsidP="007548DA">
      <w:pPr>
        <w:rPr>
          <w:ins w:id="85" w:author="Seretaria" w:date="2018-06-19T11:41:00Z"/>
          <w:rFonts w:ascii="Arial" w:hAnsi="Arial" w:cs="Arial"/>
        </w:rPr>
      </w:pPr>
    </w:p>
    <w:p w:rsidR="00F64228" w:rsidRPr="00B51FFD" w:rsidRDefault="00F64228" w:rsidP="007548DA">
      <w:pPr>
        <w:rPr>
          <w:rFonts w:ascii="Arial" w:hAnsi="Arial" w:cs="Arial"/>
        </w:rPr>
      </w:pPr>
    </w:p>
    <w:p w:rsidR="007548DA" w:rsidRDefault="007548DA" w:rsidP="00DE09EA">
      <w:pPr>
        <w:tabs>
          <w:tab w:val="left" w:pos="5238"/>
          <w:tab w:val="left" w:pos="5474"/>
          <w:tab w:val="left" w:pos="9468"/>
        </w:tabs>
        <w:rPr>
          <w:rFonts w:ascii="Arial" w:hAnsi="Arial" w:cs="Arial"/>
          <w:szCs w:val="24"/>
        </w:rPr>
      </w:pPr>
    </w:p>
    <w:p w:rsidR="007548DA" w:rsidRDefault="007548DA" w:rsidP="00DE09EA">
      <w:pPr>
        <w:tabs>
          <w:tab w:val="left" w:pos="5238"/>
          <w:tab w:val="left" w:pos="5474"/>
          <w:tab w:val="left" w:pos="9468"/>
        </w:tabs>
        <w:rPr>
          <w:rFonts w:ascii="Arial" w:hAnsi="Arial" w:cs="Arial"/>
          <w:szCs w:val="24"/>
        </w:rPr>
      </w:pPr>
    </w:p>
    <w:p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74659A"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0074659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0074659A" w:rsidRPr="00D253D1">
        <w:rPr>
          <w:rFonts w:ascii="Arial" w:hAnsi="Arial" w:cs="Arial"/>
          <w:color w:val="auto"/>
          <w:sz w:val="28"/>
          <w:szCs w:val="28"/>
        </w:rPr>
        <w:fldChar w:fldCharType="end"/>
      </w:r>
    </w:p>
    <w:p w:rsidR="00B45783" w:rsidRPr="00B51FFD" w:rsidRDefault="00B45783" w:rsidP="00B45783">
      <w:pPr>
        <w:tabs>
          <w:tab w:val="right" w:pos="9630"/>
        </w:tabs>
        <w:ind w:right="162"/>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tblPr>
      <w:tblGrid>
        <w:gridCol w:w="4320"/>
        <w:gridCol w:w="1737"/>
        <w:gridCol w:w="45"/>
        <w:gridCol w:w="1800"/>
        <w:gridCol w:w="1516"/>
      </w:tblGrid>
      <w:tr w:rsidR="00B45783" w:rsidRPr="00B51FFD"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120" w:after="120"/>
              <w:rPr>
                <w:rFonts w:ascii="Arial" w:hAnsi="Arial" w:cs="Arial"/>
                <w:b/>
                <w:spacing w:val="-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240"/>
              <w:jc w:val="center"/>
              <w:rPr>
                <w:rFonts w:ascii="Arial" w:hAnsi="Arial" w:cs="Arial"/>
                <w:b/>
                <w:spacing w:val="-2"/>
                <w:szCs w:val="22"/>
              </w:rPr>
            </w:pPr>
            <w:r w:rsidRPr="00D253D1">
              <w:rPr>
                <w:rFonts w:ascii="Arial" w:hAnsi="Arial" w:cs="Arial"/>
                <w:b/>
                <w:spacing w:val="-2"/>
                <w:sz w:val="22"/>
                <w:szCs w:val="22"/>
              </w:rPr>
              <w:t>Información</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 xml:space="preserve">Fecha de suscripción </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120"/>
              <w:rPr>
                <w:rFonts w:ascii="Arial" w:hAnsi="Arial" w:cs="Arial"/>
                <w:spacing w:val="-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rsidR="00B45783" w:rsidRPr="00D253D1" w:rsidRDefault="00B45783" w:rsidP="008A67DE">
            <w:pPr>
              <w:spacing w:before="120"/>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B45783" w:rsidRPr="00D253D1" w:rsidRDefault="00B45783" w:rsidP="008A67DE">
            <w:pPr>
              <w:spacing w:before="120"/>
              <w:jc w:val="center"/>
              <w:rPr>
                <w:rFonts w:ascii="Arial" w:hAnsi="Arial" w:cs="Arial"/>
                <w:spacing w:val="-2"/>
                <w:szCs w:val="22"/>
              </w:rPr>
            </w:pPr>
          </w:p>
        </w:tc>
        <w:tc>
          <w:tcPr>
            <w:tcW w:w="1516" w:type="dxa"/>
            <w:tcBorders>
              <w:top w:val="single" w:sz="6" w:space="0" w:color="auto"/>
              <w:left w:val="single" w:sz="6" w:space="0" w:color="auto"/>
              <w:bottom w:val="single" w:sz="6" w:space="0" w:color="auto"/>
              <w:right w:val="single" w:sz="6" w:space="0" w:color="auto"/>
            </w:tcBorders>
          </w:tcPr>
          <w:p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rsidR="00B45783" w:rsidRPr="00D253D1" w:rsidRDefault="00B45783" w:rsidP="008A67DE">
            <w:pPr>
              <w:jc w:val="center"/>
              <w:rPr>
                <w:rFonts w:ascii="Arial" w:hAnsi="Arial" w:cs="Arial"/>
                <w:spacing w:val="-2"/>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Dirección:</w:t>
            </w:r>
          </w:p>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Números de teléfono/fax:</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bl>
    <w:p w:rsidR="00B45783" w:rsidRPr="00B51FFD" w:rsidRDefault="00B45783" w:rsidP="00B45783">
      <w:pPr>
        <w:pStyle w:val="Subtitle2"/>
        <w:spacing w:line="240" w:lineRule="auto"/>
        <w:rPr>
          <w:rFonts w:ascii="Arial" w:hAnsi="Arial" w:cs="Arial"/>
          <w:b w:val="0"/>
          <w:sz w:val="24"/>
          <w:szCs w:val="24"/>
        </w:rPr>
      </w:pPr>
    </w:p>
    <w:p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86" w:name="_Toc286313317"/>
      <w:bookmarkStart w:id="87" w:name="_Toc498850089"/>
      <w:bookmarkStart w:id="88" w:name="_Toc498851694"/>
      <w:bookmarkStart w:id="89" w:name="_Toc499021795"/>
      <w:bookmarkStart w:id="90" w:name="_Toc499023478"/>
      <w:bookmarkStart w:id="91" w:name="_Toc501529960"/>
      <w:bookmarkStart w:id="92" w:name="_Toc526332726"/>
      <w:bookmarkStart w:id="93" w:name="_Toc21255753"/>
      <w:r w:rsidR="00DE09EA" w:rsidRPr="00B51FFD">
        <w:rPr>
          <w:rFonts w:ascii="Arial" w:hAnsi="Arial" w:cs="Arial"/>
          <w:color w:val="auto"/>
          <w:lang w:val="es-MX"/>
        </w:rPr>
        <w:t xml:space="preserve">FORMULARIO Nº </w:t>
      </w:r>
      <w:bookmarkEnd w:id="86"/>
      <w:r w:rsidR="007548DA">
        <w:rPr>
          <w:rFonts w:ascii="Arial" w:hAnsi="Arial" w:cs="Arial"/>
          <w:color w:val="auto"/>
          <w:lang w:val="es-MX"/>
        </w:rPr>
        <w:t>8</w:t>
      </w:r>
      <w:r w:rsidR="0074659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74659A" w:rsidRPr="00B51FFD">
        <w:rPr>
          <w:rFonts w:ascii="Arial" w:hAnsi="Arial" w:cs="Arial"/>
          <w:color w:val="auto"/>
          <w:lang w:val="es-MX"/>
        </w:rPr>
        <w:fldChar w:fldCharType="end"/>
      </w:r>
      <w:r>
        <w:rPr>
          <w:rFonts w:ascii="Arial" w:hAnsi="Arial" w:cs="Arial"/>
          <w:color w:val="auto"/>
          <w:lang w:val="es-MX"/>
        </w:rPr>
        <w:tab/>
      </w:r>
    </w:p>
    <w:p w:rsidR="00DE09EA" w:rsidRPr="00D253D1" w:rsidRDefault="00DE09EA" w:rsidP="00DE09EA">
      <w:pPr>
        <w:pStyle w:val="Ttulo2"/>
        <w:jc w:val="center"/>
        <w:rPr>
          <w:rFonts w:ascii="Arial" w:hAnsi="Arial" w:cs="Arial"/>
          <w:color w:val="auto"/>
          <w:sz w:val="28"/>
          <w:szCs w:val="28"/>
        </w:rPr>
      </w:pPr>
      <w:bookmarkStart w:id="94" w:name="_Toc286313318"/>
      <w:r w:rsidRPr="00D253D1">
        <w:rPr>
          <w:rFonts w:ascii="Arial" w:hAnsi="Arial" w:cs="Arial"/>
          <w:color w:val="auto"/>
          <w:sz w:val="28"/>
          <w:szCs w:val="28"/>
        </w:rPr>
        <w:t>Situación Financiera</w:t>
      </w:r>
      <w:bookmarkEnd w:id="87"/>
      <w:bookmarkEnd w:id="88"/>
      <w:bookmarkEnd w:id="89"/>
      <w:bookmarkEnd w:id="90"/>
      <w:bookmarkEnd w:id="91"/>
      <w:bookmarkEnd w:id="92"/>
      <w:bookmarkEnd w:id="93"/>
      <w:bookmarkEnd w:id="94"/>
      <w:r w:rsidR="0074659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0074659A" w:rsidRPr="00D253D1">
        <w:rPr>
          <w:rFonts w:ascii="Arial" w:hAnsi="Arial" w:cs="Arial"/>
          <w:color w:val="auto"/>
          <w:sz w:val="28"/>
          <w:szCs w:val="28"/>
        </w:rPr>
        <w:fldChar w:fldCharType="end"/>
      </w: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spacing w:line="240" w:lineRule="auto"/>
        <w:jc w:val="center"/>
        <w:rPr>
          <w:rFonts w:ascii="Arial" w:hAnsi="Arial" w:cs="Arial"/>
          <w:sz w:val="23"/>
          <w:lang w:val="es-ES_tradnl"/>
        </w:rPr>
      </w:pPr>
    </w:p>
    <w:p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rsidR="00DE09EA" w:rsidRPr="00D253D1" w:rsidRDefault="00DE09EA" w:rsidP="00DE09EA">
      <w:pPr>
        <w:rPr>
          <w:rFonts w:ascii="Arial" w:hAnsi="Arial" w:cs="Arial"/>
          <w:szCs w:val="24"/>
          <w:lang w:val="es-ES_tradnl"/>
        </w:rPr>
      </w:pP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Change w:id="95" w:author="Johanna Ramirez" w:date="2018-02-15T14:59:00Z">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PrChange>
      </w:tblPr>
      <w:tblGrid>
        <w:gridCol w:w="3224"/>
        <w:gridCol w:w="851"/>
        <w:gridCol w:w="850"/>
        <w:gridCol w:w="851"/>
        <w:gridCol w:w="850"/>
        <w:gridCol w:w="851"/>
        <w:gridCol w:w="1134"/>
        <w:gridCol w:w="1134"/>
        <w:tblGridChange w:id="96">
          <w:tblGrid>
            <w:gridCol w:w="3224"/>
            <w:gridCol w:w="851"/>
            <w:gridCol w:w="850"/>
            <w:gridCol w:w="851"/>
            <w:gridCol w:w="850"/>
            <w:gridCol w:w="851"/>
            <w:gridCol w:w="1134"/>
            <w:gridCol w:w="992"/>
          </w:tblGrid>
        </w:tblGridChange>
      </w:tblGrid>
      <w:tr w:rsidR="00DE09EA" w:rsidRPr="00D253D1" w:rsidTr="00193222">
        <w:trPr>
          <w:cantSplit/>
          <w:trHeight w:val="196"/>
          <w:trPrChange w:id="97" w:author="Johanna Ramirez" w:date="2018-02-15T14:59:00Z">
            <w:trPr>
              <w:cantSplit/>
              <w:trHeight w:val="196"/>
            </w:trPr>
          </w:trPrChange>
        </w:trPr>
        <w:tc>
          <w:tcPr>
            <w:tcW w:w="3224" w:type="dxa"/>
            <w:tcPrChange w:id="98" w:author="Johanna Ramirez" w:date="2018-02-15T14:59:00Z">
              <w:tcPr>
                <w:tcW w:w="3224" w:type="dxa"/>
              </w:tcPr>
            </w:tcPrChange>
          </w:tcPr>
          <w:p w:rsidR="00DE09EA" w:rsidRPr="00D253D1" w:rsidRDefault="00D253D1" w:rsidP="00D253D1">
            <w:pPr>
              <w:jc w:val="left"/>
              <w:rPr>
                <w:rFonts w:ascii="Arial" w:hAnsi="Arial" w:cs="Arial"/>
                <w:b/>
                <w:spacing w:val="-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521" w:type="dxa"/>
            <w:gridSpan w:val="7"/>
            <w:tcPrChange w:id="99" w:author="Johanna Ramirez" w:date="2018-02-15T14:59:00Z">
              <w:tcPr>
                <w:tcW w:w="6379" w:type="dxa"/>
                <w:gridSpan w:val="7"/>
              </w:tcPr>
            </w:tcPrChange>
          </w:tcPr>
          <w:p w:rsidR="00DE09EA" w:rsidRPr="00D253D1" w:rsidRDefault="00DE09EA" w:rsidP="00422B9D">
            <w:pPr>
              <w:rPr>
                <w:rFonts w:ascii="Arial" w:hAnsi="Arial" w:cs="Arial"/>
                <w:spacing w:val="-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rsidTr="00193222">
        <w:trPr>
          <w:cantSplit/>
          <w:trHeight w:val="1047"/>
          <w:trPrChange w:id="100" w:author="Johanna Ramirez" w:date="2018-02-15T14:59:00Z">
            <w:trPr>
              <w:cantSplit/>
              <w:trHeight w:val="1047"/>
            </w:trPr>
          </w:trPrChange>
        </w:trPr>
        <w:tc>
          <w:tcPr>
            <w:tcW w:w="3224" w:type="dxa"/>
            <w:tcBorders>
              <w:left w:val="nil"/>
            </w:tcBorders>
            <w:tcPrChange w:id="101" w:author="Johanna Ramirez" w:date="2018-02-15T14:59:00Z">
              <w:tcPr>
                <w:tcW w:w="3224" w:type="dxa"/>
                <w:tcBorders>
                  <w:left w:val="nil"/>
                </w:tcBorders>
              </w:tcPr>
            </w:tcPrChange>
          </w:tcPr>
          <w:p w:rsidR="00DE09EA" w:rsidRPr="00D253D1" w:rsidRDefault="00DE09EA" w:rsidP="00422B9D">
            <w:pPr>
              <w:rPr>
                <w:rFonts w:ascii="Arial" w:hAnsi="Arial" w:cs="Arial"/>
                <w:b/>
                <w:szCs w:val="22"/>
              </w:rPr>
            </w:pPr>
          </w:p>
        </w:tc>
        <w:tc>
          <w:tcPr>
            <w:tcW w:w="851" w:type="dxa"/>
            <w:tcPrChange w:id="102" w:author="Johanna Ramirez" w:date="2018-02-15T14:59:00Z">
              <w:tcPr>
                <w:tcW w:w="851" w:type="dxa"/>
              </w:tcPr>
            </w:tcPrChange>
          </w:tcPr>
          <w:p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Change w:id="103" w:author="Johanna Ramirez" w:date="2018-02-15T14:59:00Z">
              <w:tcPr>
                <w:tcW w:w="850" w:type="dxa"/>
              </w:tcPr>
            </w:tcPrChange>
          </w:tcPr>
          <w:p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Change w:id="104" w:author="Johanna Ramirez" w:date="2018-02-15T14:59:00Z">
              <w:tcPr>
                <w:tcW w:w="851" w:type="dxa"/>
              </w:tcPr>
            </w:tcPrChange>
          </w:tcPr>
          <w:p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Change w:id="105" w:author="Johanna Ramirez" w:date="2018-02-15T14:59:00Z">
              <w:tcPr>
                <w:tcW w:w="850" w:type="dxa"/>
              </w:tcPr>
            </w:tcPrChange>
          </w:tcPr>
          <w:p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Change w:id="106" w:author="Johanna Ramirez" w:date="2018-02-15T14:59:00Z">
              <w:tcPr>
                <w:tcW w:w="851" w:type="dxa"/>
              </w:tcPr>
            </w:tcPrChange>
          </w:tcPr>
          <w:p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Change w:id="107" w:author="Johanna Ramirez" w:date="2018-02-15T14:59:00Z">
              <w:tcPr>
                <w:tcW w:w="1134" w:type="dxa"/>
              </w:tcPr>
            </w:tcPrChange>
          </w:tcPr>
          <w:p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134" w:type="dxa"/>
            <w:tcPrChange w:id="108" w:author="Johanna Ramirez" w:date="2018-02-15T14:59:00Z">
              <w:tcPr>
                <w:tcW w:w="992" w:type="dxa"/>
              </w:tcPr>
            </w:tcPrChange>
          </w:tcPr>
          <w:p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rsidTr="00193222">
        <w:trPr>
          <w:cantSplit/>
          <w:trHeight w:val="354"/>
          <w:trPrChange w:id="109" w:author="Johanna Ramirez" w:date="2018-02-15T14:59:00Z">
            <w:trPr>
              <w:cantSplit/>
              <w:trHeight w:val="354"/>
            </w:trPr>
          </w:trPrChange>
        </w:trPr>
        <w:tc>
          <w:tcPr>
            <w:tcW w:w="9745" w:type="dxa"/>
            <w:gridSpan w:val="8"/>
            <w:tcPrChange w:id="110" w:author="Johanna Ramirez" w:date="2018-02-15T14:59:00Z">
              <w:tcPr>
                <w:tcW w:w="9603" w:type="dxa"/>
                <w:gridSpan w:val="8"/>
              </w:tcPr>
            </w:tcPrChange>
          </w:tcPr>
          <w:p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rsidTr="00193222">
        <w:trPr>
          <w:cantSplit/>
          <w:trHeight w:val="590"/>
          <w:trPrChange w:id="111" w:author="Johanna Ramirez" w:date="2018-02-15T14:59:00Z">
            <w:trPr>
              <w:cantSplit/>
              <w:trHeight w:val="590"/>
            </w:trPr>
          </w:trPrChange>
        </w:trPr>
        <w:tc>
          <w:tcPr>
            <w:tcW w:w="3224" w:type="dxa"/>
            <w:tcPrChange w:id="112" w:author="Johanna Ramirez" w:date="2018-02-15T14:59:00Z">
              <w:tcPr>
                <w:tcW w:w="3224" w:type="dxa"/>
              </w:tcPr>
            </w:tcPrChange>
          </w:tcPr>
          <w:p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Change w:id="113" w:author="Johanna Ramirez" w:date="2018-02-15T14:59:00Z">
              <w:tcPr>
                <w:tcW w:w="851" w:type="dxa"/>
              </w:tcPr>
            </w:tcPrChange>
          </w:tcPr>
          <w:p w:rsidR="00DE09EA" w:rsidRPr="00D253D1" w:rsidRDefault="00DE09EA" w:rsidP="00422B9D">
            <w:pPr>
              <w:rPr>
                <w:rFonts w:ascii="Arial" w:hAnsi="Arial" w:cs="Arial"/>
                <w:b/>
                <w:sz w:val="20"/>
              </w:rPr>
            </w:pPr>
          </w:p>
        </w:tc>
        <w:tc>
          <w:tcPr>
            <w:tcW w:w="850" w:type="dxa"/>
            <w:tcPrChange w:id="114" w:author="Johanna Ramirez" w:date="2018-02-15T14:59:00Z">
              <w:tcPr>
                <w:tcW w:w="850" w:type="dxa"/>
              </w:tcPr>
            </w:tcPrChange>
          </w:tcPr>
          <w:p w:rsidR="00DE09EA" w:rsidRPr="00D253D1" w:rsidRDefault="00DE09EA" w:rsidP="00422B9D">
            <w:pPr>
              <w:rPr>
                <w:rFonts w:ascii="Arial" w:hAnsi="Arial" w:cs="Arial"/>
                <w:b/>
                <w:szCs w:val="22"/>
              </w:rPr>
            </w:pPr>
          </w:p>
        </w:tc>
        <w:tc>
          <w:tcPr>
            <w:tcW w:w="851" w:type="dxa"/>
            <w:tcPrChange w:id="115" w:author="Johanna Ramirez" w:date="2018-02-15T14:59:00Z">
              <w:tcPr>
                <w:tcW w:w="851" w:type="dxa"/>
              </w:tcPr>
            </w:tcPrChange>
          </w:tcPr>
          <w:p w:rsidR="00DE09EA" w:rsidRPr="00D253D1" w:rsidRDefault="00DE09EA" w:rsidP="00422B9D">
            <w:pPr>
              <w:rPr>
                <w:rFonts w:ascii="Arial" w:hAnsi="Arial" w:cs="Arial"/>
                <w:b/>
                <w:szCs w:val="22"/>
              </w:rPr>
            </w:pPr>
          </w:p>
        </w:tc>
        <w:tc>
          <w:tcPr>
            <w:tcW w:w="850" w:type="dxa"/>
            <w:tcPrChange w:id="116" w:author="Johanna Ramirez" w:date="2018-02-15T14:59:00Z">
              <w:tcPr>
                <w:tcW w:w="850" w:type="dxa"/>
              </w:tcPr>
            </w:tcPrChange>
          </w:tcPr>
          <w:p w:rsidR="00DE09EA" w:rsidRPr="00D253D1" w:rsidRDefault="00DE09EA" w:rsidP="00422B9D">
            <w:pPr>
              <w:rPr>
                <w:rFonts w:ascii="Arial" w:hAnsi="Arial" w:cs="Arial"/>
                <w:b/>
                <w:szCs w:val="22"/>
              </w:rPr>
            </w:pPr>
          </w:p>
        </w:tc>
        <w:tc>
          <w:tcPr>
            <w:tcW w:w="851" w:type="dxa"/>
            <w:tcPrChange w:id="117" w:author="Johanna Ramirez" w:date="2018-02-15T14:59:00Z">
              <w:tcPr>
                <w:tcW w:w="851" w:type="dxa"/>
              </w:tcPr>
            </w:tcPrChange>
          </w:tcPr>
          <w:p w:rsidR="00DE09EA" w:rsidRPr="00D253D1" w:rsidRDefault="00DE09EA" w:rsidP="00422B9D">
            <w:pPr>
              <w:rPr>
                <w:rFonts w:ascii="Arial" w:hAnsi="Arial" w:cs="Arial"/>
                <w:b/>
                <w:szCs w:val="22"/>
              </w:rPr>
            </w:pPr>
          </w:p>
        </w:tc>
        <w:tc>
          <w:tcPr>
            <w:tcW w:w="1134" w:type="dxa"/>
            <w:tcPrChange w:id="118" w:author="Johanna Ramirez" w:date="2018-02-15T14:59:00Z">
              <w:tcPr>
                <w:tcW w:w="1134" w:type="dxa"/>
              </w:tcPr>
            </w:tcPrChange>
          </w:tcPr>
          <w:p w:rsidR="00DE09EA" w:rsidRPr="00D253D1" w:rsidRDefault="00DE09EA" w:rsidP="00422B9D">
            <w:pPr>
              <w:rPr>
                <w:rFonts w:ascii="Arial" w:hAnsi="Arial" w:cs="Arial"/>
                <w:b/>
                <w:szCs w:val="22"/>
              </w:rPr>
            </w:pPr>
          </w:p>
        </w:tc>
        <w:tc>
          <w:tcPr>
            <w:tcW w:w="1134" w:type="dxa"/>
            <w:vMerge w:val="restart"/>
            <w:tcPrChange w:id="119" w:author="Johanna Ramirez" w:date="2018-02-15T14:59:00Z">
              <w:tcPr>
                <w:tcW w:w="992" w:type="dxa"/>
                <w:vMerge w:val="restart"/>
              </w:tcPr>
            </w:tcPrChange>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193222">
        <w:trPr>
          <w:cantSplit/>
          <w:trHeight w:val="590"/>
          <w:trPrChange w:id="120" w:author="Johanna Ramirez" w:date="2018-02-15T14:59:00Z">
            <w:trPr>
              <w:cantSplit/>
              <w:trHeight w:val="590"/>
            </w:trPr>
          </w:trPrChange>
        </w:trPr>
        <w:tc>
          <w:tcPr>
            <w:tcW w:w="3224" w:type="dxa"/>
            <w:tcPrChange w:id="121" w:author="Johanna Ramirez" w:date="2018-02-15T14:59:00Z">
              <w:tcPr>
                <w:tcW w:w="3224" w:type="dxa"/>
              </w:tcPr>
            </w:tcPrChange>
          </w:tcPr>
          <w:p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Change w:id="122" w:author="Johanna Ramirez" w:date="2018-02-15T14:59:00Z">
              <w:tcPr>
                <w:tcW w:w="851" w:type="dxa"/>
              </w:tcPr>
            </w:tcPrChange>
          </w:tcPr>
          <w:p w:rsidR="00DE09EA" w:rsidRPr="00D253D1" w:rsidRDefault="00DE09EA" w:rsidP="00422B9D">
            <w:pPr>
              <w:rPr>
                <w:rFonts w:ascii="Arial" w:hAnsi="Arial" w:cs="Arial"/>
                <w:b/>
                <w:sz w:val="20"/>
              </w:rPr>
            </w:pPr>
          </w:p>
        </w:tc>
        <w:tc>
          <w:tcPr>
            <w:tcW w:w="850" w:type="dxa"/>
            <w:tcPrChange w:id="123" w:author="Johanna Ramirez" w:date="2018-02-15T14:59:00Z">
              <w:tcPr>
                <w:tcW w:w="850" w:type="dxa"/>
              </w:tcPr>
            </w:tcPrChange>
          </w:tcPr>
          <w:p w:rsidR="00DE09EA" w:rsidRPr="00D253D1" w:rsidRDefault="00DE09EA" w:rsidP="00422B9D">
            <w:pPr>
              <w:rPr>
                <w:rFonts w:ascii="Arial" w:hAnsi="Arial" w:cs="Arial"/>
                <w:b/>
                <w:szCs w:val="22"/>
              </w:rPr>
            </w:pPr>
          </w:p>
        </w:tc>
        <w:tc>
          <w:tcPr>
            <w:tcW w:w="851" w:type="dxa"/>
            <w:tcPrChange w:id="124" w:author="Johanna Ramirez" w:date="2018-02-15T14:59:00Z">
              <w:tcPr>
                <w:tcW w:w="851" w:type="dxa"/>
              </w:tcPr>
            </w:tcPrChange>
          </w:tcPr>
          <w:p w:rsidR="00DE09EA" w:rsidRPr="00D253D1" w:rsidRDefault="00DE09EA" w:rsidP="00422B9D">
            <w:pPr>
              <w:rPr>
                <w:rFonts w:ascii="Arial" w:hAnsi="Arial" w:cs="Arial"/>
                <w:b/>
                <w:szCs w:val="22"/>
              </w:rPr>
            </w:pPr>
          </w:p>
        </w:tc>
        <w:tc>
          <w:tcPr>
            <w:tcW w:w="850" w:type="dxa"/>
            <w:tcPrChange w:id="125" w:author="Johanna Ramirez" w:date="2018-02-15T14:59:00Z">
              <w:tcPr>
                <w:tcW w:w="850" w:type="dxa"/>
              </w:tcPr>
            </w:tcPrChange>
          </w:tcPr>
          <w:p w:rsidR="00DE09EA" w:rsidRPr="00D253D1" w:rsidRDefault="00DE09EA" w:rsidP="00422B9D">
            <w:pPr>
              <w:rPr>
                <w:rFonts w:ascii="Arial" w:hAnsi="Arial" w:cs="Arial"/>
                <w:b/>
                <w:szCs w:val="22"/>
              </w:rPr>
            </w:pPr>
          </w:p>
        </w:tc>
        <w:tc>
          <w:tcPr>
            <w:tcW w:w="851" w:type="dxa"/>
            <w:tcPrChange w:id="126" w:author="Johanna Ramirez" w:date="2018-02-15T14:59:00Z">
              <w:tcPr>
                <w:tcW w:w="851" w:type="dxa"/>
              </w:tcPr>
            </w:tcPrChange>
          </w:tcPr>
          <w:p w:rsidR="00DE09EA" w:rsidRPr="00D253D1" w:rsidRDefault="00DE09EA" w:rsidP="00422B9D">
            <w:pPr>
              <w:rPr>
                <w:rFonts w:ascii="Arial" w:hAnsi="Arial" w:cs="Arial"/>
                <w:b/>
                <w:szCs w:val="22"/>
              </w:rPr>
            </w:pPr>
          </w:p>
        </w:tc>
        <w:tc>
          <w:tcPr>
            <w:tcW w:w="1134" w:type="dxa"/>
            <w:tcPrChange w:id="127" w:author="Johanna Ramirez" w:date="2018-02-15T14:59:00Z">
              <w:tcPr>
                <w:tcW w:w="1134" w:type="dxa"/>
              </w:tcPr>
            </w:tcPrChange>
          </w:tcPr>
          <w:p w:rsidR="00DE09EA" w:rsidRPr="00D253D1" w:rsidRDefault="00DE09EA" w:rsidP="00422B9D">
            <w:pPr>
              <w:rPr>
                <w:rFonts w:ascii="Arial" w:hAnsi="Arial" w:cs="Arial"/>
                <w:b/>
                <w:szCs w:val="22"/>
              </w:rPr>
            </w:pPr>
          </w:p>
        </w:tc>
        <w:tc>
          <w:tcPr>
            <w:tcW w:w="1134" w:type="dxa"/>
            <w:vMerge/>
            <w:tcPrChange w:id="128" w:author="Johanna Ramirez" w:date="2018-02-15T14:59:00Z">
              <w:tcPr>
                <w:tcW w:w="992" w:type="dxa"/>
                <w:vMerge/>
              </w:tcPr>
            </w:tcPrChange>
          </w:tcPr>
          <w:p w:rsidR="00DE09EA" w:rsidRPr="00D253D1" w:rsidRDefault="00DE09EA" w:rsidP="00422B9D">
            <w:pPr>
              <w:rPr>
                <w:rFonts w:ascii="Arial" w:hAnsi="Arial" w:cs="Arial"/>
                <w:b/>
                <w:szCs w:val="22"/>
              </w:rPr>
            </w:pPr>
          </w:p>
        </w:tc>
      </w:tr>
      <w:tr w:rsidR="00DE09EA" w:rsidRPr="00D253D1" w:rsidTr="00193222">
        <w:trPr>
          <w:cantSplit/>
          <w:trHeight w:val="590"/>
          <w:trPrChange w:id="129" w:author="Johanna Ramirez" w:date="2018-02-15T14:59:00Z">
            <w:trPr>
              <w:cantSplit/>
              <w:trHeight w:val="590"/>
            </w:trPr>
          </w:trPrChange>
        </w:trPr>
        <w:tc>
          <w:tcPr>
            <w:tcW w:w="3224" w:type="dxa"/>
            <w:tcPrChange w:id="130" w:author="Johanna Ramirez" w:date="2018-02-15T14:59:00Z">
              <w:tcPr>
                <w:tcW w:w="3224" w:type="dxa"/>
              </w:tcPr>
            </w:tcPrChange>
          </w:tcPr>
          <w:p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Change w:id="131" w:author="Johanna Ramirez" w:date="2018-02-15T14:59:00Z">
              <w:tcPr>
                <w:tcW w:w="851" w:type="dxa"/>
              </w:tcPr>
            </w:tcPrChange>
          </w:tcPr>
          <w:p w:rsidR="00DE09EA" w:rsidRPr="00D253D1" w:rsidRDefault="00DE09EA" w:rsidP="00422B9D">
            <w:pPr>
              <w:rPr>
                <w:rFonts w:ascii="Arial" w:hAnsi="Arial" w:cs="Arial"/>
                <w:b/>
                <w:sz w:val="20"/>
              </w:rPr>
            </w:pPr>
          </w:p>
        </w:tc>
        <w:tc>
          <w:tcPr>
            <w:tcW w:w="850" w:type="dxa"/>
            <w:tcPrChange w:id="132" w:author="Johanna Ramirez" w:date="2018-02-15T14:59:00Z">
              <w:tcPr>
                <w:tcW w:w="850" w:type="dxa"/>
              </w:tcPr>
            </w:tcPrChange>
          </w:tcPr>
          <w:p w:rsidR="00DE09EA" w:rsidRPr="00D253D1" w:rsidRDefault="00DE09EA" w:rsidP="00422B9D">
            <w:pPr>
              <w:rPr>
                <w:rFonts w:ascii="Arial" w:hAnsi="Arial" w:cs="Arial"/>
                <w:b/>
                <w:szCs w:val="22"/>
              </w:rPr>
            </w:pPr>
          </w:p>
        </w:tc>
        <w:tc>
          <w:tcPr>
            <w:tcW w:w="851" w:type="dxa"/>
            <w:tcPrChange w:id="133" w:author="Johanna Ramirez" w:date="2018-02-15T14:59:00Z">
              <w:tcPr>
                <w:tcW w:w="851" w:type="dxa"/>
              </w:tcPr>
            </w:tcPrChange>
          </w:tcPr>
          <w:p w:rsidR="00DE09EA" w:rsidRPr="00D253D1" w:rsidRDefault="00DE09EA" w:rsidP="00422B9D">
            <w:pPr>
              <w:rPr>
                <w:rFonts w:ascii="Arial" w:hAnsi="Arial" w:cs="Arial"/>
                <w:b/>
                <w:szCs w:val="22"/>
              </w:rPr>
            </w:pPr>
          </w:p>
        </w:tc>
        <w:tc>
          <w:tcPr>
            <w:tcW w:w="850" w:type="dxa"/>
            <w:tcPrChange w:id="134" w:author="Johanna Ramirez" w:date="2018-02-15T14:59:00Z">
              <w:tcPr>
                <w:tcW w:w="850" w:type="dxa"/>
              </w:tcPr>
            </w:tcPrChange>
          </w:tcPr>
          <w:p w:rsidR="00DE09EA" w:rsidRPr="00D253D1" w:rsidRDefault="00DE09EA" w:rsidP="00422B9D">
            <w:pPr>
              <w:rPr>
                <w:rFonts w:ascii="Arial" w:hAnsi="Arial" w:cs="Arial"/>
                <w:b/>
                <w:szCs w:val="22"/>
              </w:rPr>
            </w:pPr>
          </w:p>
        </w:tc>
        <w:tc>
          <w:tcPr>
            <w:tcW w:w="851" w:type="dxa"/>
            <w:tcPrChange w:id="135" w:author="Johanna Ramirez" w:date="2018-02-15T14:59:00Z">
              <w:tcPr>
                <w:tcW w:w="851" w:type="dxa"/>
              </w:tcPr>
            </w:tcPrChange>
          </w:tcPr>
          <w:p w:rsidR="00DE09EA" w:rsidRPr="00D253D1" w:rsidRDefault="00DE09EA" w:rsidP="00422B9D">
            <w:pPr>
              <w:rPr>
                <w:rFonts w:ascii="Arial" w:hAnsi="Arial" w:cs="Arial"/>
                <w:b/>
                <w:szCs w:val="22"/>
              </w:rPr>
            </w:pPr>
          </w:p>
        </w:tc>
        <w:tc>
          <w:tcPr>
            <w:tcW w:w="1134" w:type="dxa"/>
            <w:tcPrChange w:id="136" w:author="Johanna Ramirez" w:date="2018-02-15T14:59:00Z">
              <w:tcPr>
                <w:tcW w:w="1134" w:type="dxa"/>
              </w:tcPr>
            </w:tcPrChange>
          </w:tcPr>
          <w:p w:rsidR="00DE09EA" w:rsidRPr="00D253D1" w:rsidRDefault="00DE09EA" w:rsidP="00422B9D">
            <w:pPr>
              <w:rPr>
                <w:rFonts w:ascii="Arial" w:hAnsi="Arial" w:cs="Arial"/>
                <w:b/>
                <w:szCs w:val="22"/>
              </w:rPr>
            </w:pPr>
          </w:p>
        </w:tc>
        <w:tc>
          <w:tcPr>
            <w:tcW w:w="1134" w:type="dxa"/>
            <w:tcPrChange w:id="137" w:author="Johanna Ramirez" w:date="2018-02-15T14:59:00Z">
              <w:tcPr>
                <w:tcW w:w="992" w:type="dxa"/>
              </w:tcPr>
            </w:tcPrChange>
          </w:tcPr>
          <w:p w:rsidR="00DE09EA" w:rsidRPr="00D253D1" w:rsidRDefault="00DE09EA" w:rsidP="00422B9D">
            <w:pPr>
              <w:rPr>
                <w:rFonts w:ascii="Arial" w:hAnsi="Arial" w:cs="Arial"/>
                <w:b/>
                <w:szCs w:val="22"/>
              </w:rPr>
            </w:pPr>
          </w:p>
        </w:tc>
      </w:tr>
      <w:tr w:rsidR="00DE09EA" w:rsidRPr="00D253D1" w:rsidTr="00193222">
        <w:trPr>
          <w:cantSplit/>
          <w:trHeight w:val="590"/>
          <w:trPrChange w:id="138" w:author="Johanna Ramirez" w:date="2018-02-15T14:59:00Z">
            <w:trPr>
              <w:cantSplit/>
              <w:trHeight w:val="590"/>
            </w:trPr>
          </w:trPrChange>
        </w:trPr>
        <w:tc>
          <w:tcPr>
            <w:tcW w:w="3224" w:type="dxa"/>
            <w:tcPrChange w:id="139" w:author="Johanna Ramirez" w:date="2018-02-15T14:59:00Z">
              <w:tcPr>
                <w:tcW w:w="3224" w:type="dxa"/>
              </w:tcPr>
            </w:tcPrChange>
          </w:tcPr>
          <w:p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Change w:id="140" w:author="Johanna Ramirez" w:date="2018-02-15T14:59:00Z">
              <w:tcPr>
                <w:tcW w:w="851" w:type="dxa"/>
              </w:tcPr>
            </w:tcPrChange>
          </w:tcPr>
          <w:p w:rsidR="00DE09EA" w:rsidRPr="00D253D1" w:rsidRDefault="00DE09EA" w:rsidP="00422B9D">
            <w:pPr>
              <w:rPr>
                <w:rFonts w:ascii="Arial" w:hAnsi="Arial" w:cs="Arial"/>
                <w:b/>
                <w:sz w:val="20"/>
              </w:rPr>
            </w:pPr>
          </w:p>
        </w:tc>
        <w:tc>
          <w:tcPr>
            <w:tcW w:w="850" w:type="dxa"/>
            <w:tcPrChange w:id="141" w:author="Johanna Ramirez" w:date="2018-02-15T14:59:00Z">
              <w:tcPr>
                <w:tcW w:w="850" w:type="dxa"/>
              </w:tcPr>
            </w:tcPrChange>
          </w:tcPr>
          <w:p w:rsidR="00DE09EA" w:rsidRPr="00D253D1" w:rsidRDefault="00DE09EA" w:rsidP="00422B9D">
            <w:pPr>
              <w:rPr>
                <w:rFonts w:ascii="Arial" w:hAnsi="Arial" w:cs="Arial"/>
                <w:b/>
                <w:szCs w:val="22"/>
              </w:rPr>
            </w:pPr>
          </w:p>
        </w:tc>
        <w:tc>
          <w:tcPr>
            <w:tcW w:w="851" w:type="dxa"/>
            <w:tcPrChange w:id="142" w:author="Johanna Ramirez" w:date="2018-02-15T14:59:00Z">
              <w:tcPr>
                <w:tcW w:w="851" w:type="dxa"/>
              </w:tcPr>
            </w:tcPrChange>
          </w:tcPr>
          <w:p w:rsidR="00DE09EA" w:rsidRPr="00D253D1" w:rsidRDefault="00DE09EA" w:rsidP="00422B9D">
            <w:pPr>
              <w:rPr>
                <w:rFonts w:ascii="Arial" w:hAnsi="Arial" w:cs="Arial"/>
                <w:b/>
                <w:szCs w:val="22"/>
              </w:rPr>
            </w:pPr>
          </w:p>
        </w:tc>
        <w:tc>
          <w:tcPr>
            <w:tcW w:w="850" w:type="dxa"/>
            <w:tcPrChange w:id="143" w:author="Johanna Ramirez" w:date="2018-02-15T14:59:00Z">
              <w:tcPr>
                <w:tcW w:w="850" w:type="dxa"/>
              </w:tcPr>
            </w:tcPrChange>
          </w:tcPr>
          <w:p w:rsidR="00DE09EA" w:rsidRPr="00D253D1" w:rsidRDefault="00DE09EA" w:rsidP="00422B9D">
            <w:pPr>
              <w:rPr>
                <w:rFonts w:ascii="Arial" w:hAnsi="Arial" w:cs="Arial"/>
                <w:b/>
                <w:szCs w:val="22"/>
              </w:rPr>
            </w:pPr>
          </w:p>
        </w:tc>
        <w:tc>
          <w:tcPr>
            <w:tcW w:w="851" w:type="dxa"/>
            <w:tcPrChange w:id="144" w:author="Johanna Ramirez" w:date="2018-02-15T14:59:00Z">
              <w:tcPr>
                <w:tcW w:w="851" w:type="dxa"/>
              </w:tcPr>
            </w:tcPrChange>
          </w:tcPr>
          <w:p w:rsidR="00DE09EA" w:rsidRPr="00D253D1" w:rsidRDefault="00DE09EA" w:rsidP="00422B9D">
            <w:pPr>
              <w:rPr>
                <w:rFonts w:ascii="Arial" w:hAnsi="Arial" w:cs="Arial"/>
                <w:b/>
                <w:szCs w:val="22"/>
              </w:rPr>
            </w:pPr>
          </w:p>
        </w:tc>
        <w:tc>
          <w:tcPr>
            <w:tcW w:w="1134" w:type="dxa"/>
            <w:tcPrChange w:id="145" w:author="Johanna Ramirez" w:date="2018-02-15T14:59:00Z">
              <w:tcPr>
                <w:tcW w:w="1134" w:type="dxa"/>
              </w:tcPr>
            </w:tcPrChange>
          </w:tcPr>
          <w:p w:rsidR="00DE09EA" w:rsidRPr="00D253D1" w:rsidRDefault="00DE09EA" w:rsidP="00422B9D">
            <w:pPr>
              <w:rPr>
                <w:rFonts w:ascii="Arial" w:hAnsi="Arial" w:cs="Arial"/>
                <w:b/>
                <w:szCs w:val="22"/>
              </w:rPr>
            </w:pPr>
          </w:p>
        </w:tc>
        <w:tc>
          <w:tcPr>
            <w:tcW w:w="1134" w:type="dxa"/>
            <w:vMerge w:val="restart"/>
            <w:tcPrChange w:id="146" w:author="Johanna Ramirez" w:date="2018-02-15T14:59:00Z">
              <w:tcPr>
                <w:tcW w:w="992" w:type="dxa"/>
                <w:vMerge w:val="restart"/>
              </w:tcPr>
            </w:tcPrChange>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193222">
        <w:trPr>
          <w:cantSplit/>
          <w:trHeight w:val="590"/>
          <w:trPrChange w:id="147" w:author="Johanna Ramirez" w:date="2018-02-15T14:59:00Z">
            <w:trPr>
              <w:cantSplit/>
              <w:trHeight w:val="590"/>
            </w:trPr>
          </w:trPrChange>
        </w:trPr>
        <w:tc>
          <w:tcPr>
            <w:tcW w:w="3224" w:type="dxa"/>
            <w:tcPrChange w:id="148" w:author="Johanna Ramirez" w:date="2018-02-15T14:59:00Z">
              <w:tcPr>
                <w:tcW w:w="3224" w:type="dxa"/>
              </w:tcPr>
            </w:tcPrChange>
          </w:tcPr>
          <w:p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Change w:id="149" w:author="Johanna Ramirez" w:date="2018-02-15T14:59:00Z">
              <w:tcPr>
                <w:tcW w:w="851" w:type="dxa"/>
              </w:tcPr>
            </w:tcPrChange>
          </w:tcPr>
          <w:p w:rsidR="00DE09EA" w:rsidRPr="00D253D1" w:rsidRDefault="00DE09EA" w:rsidP="00422B9D">
            <w:pPr>
              <w:rPr>
                <w:rFonts w:ascii="Arial" w:hAnsi="Arial" w:cs="Arial"/>
                <w:b/>
                <w:sz w:val="20"/>
              </w:rPr>
            </w:pPr>
          </w:p>
        </w:tc>
        <w:tc>
          <w:tcPr>
            <w:tcW w:w="850" w:type="dxa"/>
            <w:tcPrChange w:id="150" w:author="Johanna Ramirez" w:date="2018-02-15T14:59:00Z">
              <w:tcPr>
                <w:tcW w:w="850" w:type="dxa"/>
              </w:tcPr>
            </w:tcPrChange>
          </w:tcPr>
          <w:p w:rsidR="00DE09EA" w:rsidRPr="00D253D1" w:rsidRDefault="00DE09EA" w:rsidP="00422B9D">
            <w:pPr>
              <w:rPr>
                <w:rFonts w:ascii="Arial" w:hAnsi="Arial" w:cs="Arial"/>
                <w:b/>
                <w:szCs w:val="22"/>
              </w:rPr>
            </w:pPr>
          </w:p>
        </w:tc>
        <w:tc>
          <w:tcPr>
            <w:tcW w:w="851" w:type="dxa"/>
            <w:tcPrChange w:id="151" w:author="Johanna Ramirez" w:date="2018-02-15T14:59:00Z">
              <w:tcPr>
                <w:tcW w:w="851" w:type="dxa"/>
              </w:tcPr>
            </w:tcPrChange>
          </w:tcPr>
          <w:p w:rsidR="00DE09EA" w:rsidRPr="00D253D1" w:rsidRDefault="00DE09EA" w:rsidP="00422B9D">
            <w:pPr>
              <w:rPr>
                <w:rFonts w:ascii="Arial" w:hAnsi="Arial" w:cs="Arial"/>
                <w:b/>
                <w:szCs w:val="22"/>
              </w:rPr>
            </w:pPr>
          </w:p>
        </w:tc>
        <w:tc>
          <w:tcPr>
            <w:tcW w:w="850" w:type="dxa"/>
            <w:tcPrChange w:id="152" w:author="Johanna Ramirez" w:date="2018-02-15T14:59:00Z">
              <w:tcPr>
                <w:tcW w:w="850" w:type="dxa"/>
              </w:tcPr>
            </w:tcPrChange>
          </w:tcPr>
          <w:p w:rsidR="00DE09EA" w:rsidRPr="00D253D1" w:rsidRDefault="00DE09EA" w:rsidP="00422B9D">
            <w:pPr>
              <w:rPr>
                <w:rFonts w:ascii="Arial" w:hAnsi="Arial" w:cs="Arial"/>
                <w:b/>
                <w:szCs w:val="22"/>
              </w:rPr>
            </w:pPr>
          </w:p>
        </w:tc>
        <w:tc>
          <w:tcPr>
            <w:tcW w:w="851" w:type="dxa"/>
            <w:tcPrChange w:id="153" w:author="Johanna Ramirez" w:date="2018-02-15T14:59:00Z">
              <w:tcPr>
                <w:tcW w:w="851" w:type="dxa"/>
              </w:tcPr>
            </w:tcPrChange>
          </w:tcPr>
          <w:p w:rsidR="00DE09EA" w:rsidRPr="00D253D1" w:rsidRDefault="00DE09EA" w:rsidP="00422B9D">
            <w:pPr>
              <w:rPr>
                <w:rFonts w:ascii="Arial" w:hAnsi="Arial" w:cs="Arial"/>
                <w:b/>
                <w:szCs w:val="22"/>
              </w:rPr>
            </w:pPr>
          </w:p>
        </w:tc>
        <w:tc>
          <w:tcPr>
            <w:tcW w:w="1134" w:type="dxa"/>
            <w:tcPrChange w:id="154" w:author="Johanna Ramirez" w:date="2018-02-15T14:59:00Z">
              <w:tcPr>
                <w:tcW w:w="1134" w:type="dxa"/>
              </w:tcPr>
            </w:tcPrChange>
          </w:tcPr>
          <w:p w:rsidR="00DE09EA" w:rsidRPr="00D253D1" w:rsidRDefault="00DE09EA" w:rsidP="00422B9D">
            <w:pPr>
              <w:rPr>
                <w:rFonts w:ascii="Arial" w:hAnsi="Arial" w:cs="Arial"/>
                <w:b/>
                <w:szCs w:val="22"/>
              </w:rPr>
            </w:pPr>
          </w:p>
        </w:tc>
        <w:tc>
          <w:tcPr>
            <w:tcW w:w="1134" w:type="dxa"/>
            <w:vMerge/>
            <w:tcPrChange w:id="155" w:author="Johanna Ramirez" w:date="2018-02-15T14:59:00Z">
              <w:tcPr>
                <w:tcW w:w="992" w:type="dxa"/>
                <w:vMerge/>
              </w:tcPr>
            </w:tcPrChange>
          </w:tcPr>
          <w:p w:rsidR="00DE09EA" w:rsidRPr="00D253D1" w:rsidRDefault="00DE09EA" w:rsidP="00422B9D">
            <w:pPr>
              <w:rPr>
                <w:rFonts w:ascii="Arial" w:hAnsi="Arial" w:cs="Arial"/>
                <w:b/>
                <w:szCs w:val="22"/>
              </w:rPr>
            </w:pPr>
          </w:p>
        </w:tc>
      </w:tr>
      <w:tr w:rsidR="00DE09EA" w:rsidRPr="00D253D1" w:rsidTr="00193222">
        <w:trPr>
          <w:cantSplit/>
          <w:trHeight w:val="415"/>
          <w:trPrChange w:id="156" w:author="Johanna Ramirez" w:date="2018-02-15T14:59:00Z">
            <w:trPr>
              <w:cantSplit/>
              <w:trHeight w:val="415"/>
            </w:trPr>
          </w:trPrChange>
        </w:trPr>
        <w:tc>
          <w:tcPr>
            <w:tcW w:w="9745" w:type="dxa"/>
            <w:gridSpan w:val="8"/>
            <w:tcPrChange w:id="157" w:author="Johanna Ramirez" w:date="2018-02-15T14:59:00Z">
              <w:tcPr>
                <w:tcW w:w="9603" w:type="dxa"/>
                <w:gridSpan w:val="8"/>
              </w:tcPr>
            </w:tcPrChange>
          </w:tcPr>
          <w:p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rsidTr="00193222">
        <w:trPr>
          <w:cantSplit/>
          <w:trHeight w:val="590"/>
          <w:trPrChange w:id="158" w:author="Johanna Ramirez" w:date="2018-02-15T14:59:00Z">
            <w:trPr>
              <w:cantSplit/>
              <w:trHeight w:val="590"/>
            </w:trPr>
          </w:trPrChange>
        </w:trPr>
        <w:tc>
          <w:tcPr>
            <w:tcW w:w="3224" w:type="dxa"/>
            <w:tcPrChange w:id="159" w:author="Johanna Ramirez" w:date="2018-02-15T14:59:00Z">
              <w:tcPr>
                <w:tcW w:w="3224" w:type="dxa"/>
              </w:tcPr>
            </w:tcPrChange>
          </w:tcPr>
          <w:p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Change w:id="160" w:author="Johanna Ramirez" w:date="2018-02-15T14:59:00Z">
              <w:tcPr>
                <w:tcW w:w="851" w:type="dxa"/>
              </w:tcPr>
            </w:tcPrChange>
          </w:tcPr>
          <w:p w:rsidR="00DE09EA" w:rsidRPr="00D253D1" w:rsidRDefault="00DE09EA" w:rsidP="00422B9D">
            <w:pPr>
              <w:rPr>
                <w:rFonts w:ascii="Arial" w:hAnsi="Arial" w:cs="Arial"/>
                <w:b/>
                <w:sz w:val="20"/>
                <w:lang w:val="pt-BR"/>
              </w:rPr>
            </w:pPr>
          </w:p>
        </w:tc>
        <w:tc>
          <w:tcPr>
            <w:tcW w:w="850" w:type="dxa"/>
            <w:tcPrChange w:id="161" w:author="Johanna Ramirez" w:date="2018-02-15T14:59:00Z">
              <w:tcPr>
                <w:tcW w:w="850" w:type="dxa"/>
              </w:tcPr>
            </w:tcPrChange>
          </w:tcPr>
          <w:p w:rsidR="00DE09EA" w:rsidRPr="00D253D1" w:rsidRDefault="00DE09EA" w:rsidP="00422B9D">
            <w:pPr>
              <w:rPr>
                <w:rFonts w:ascii="Arial" w:hAnsi="Arial" w:cs="Arial"/>
                <w:b/>
                <w:szCs w:val="22"/>
                <w:lang w:val="pt-BR"/>
              </w:rPr>
            </w:pPr>
          </w:p>
        </w:tc>
        <w:tc>
          <w:tcPr>
            <w:tcW w:w="851" w:type="dxa"/>
            <w:tcPrChange w:id="162" w:author="Johanna Ramirez" w:date="2018-02-15T14:59:00Z">
              <w:tcPr>
                <w:tcW w:w="851" w:type="dxa"/>
              </w:tcPr>
            </w:tcPrChange>
          </w:tcPr>
          <w:p w:rsidR="00DE09EA" w:rsidRPr="00D253D1" w:rsidRDefault="00DE09EA" w:rsidP="00422B9D">
            <w:pPr>
              <w:rPr>
                <w:rFonts w:ascii="Arial" w:hAnsi="Arial" w:cs="Arial"/>
                <w:b/>
                <w:szCs w:val="22"/>
                <w:lang w:val="pt-BR"/>
              </w:rPr>
            </w:pPr>
          </w:p>
        </w:tc>
        <w:tc>
          <w:tcPr>
            <w:tcW w:w="850" w:type="dxa"/>
            <w:tcPrChange w:id="163" w:author="Johanna Ramirez" w:date="2018-02-15T14:59:00Z">
              <w:tcPr>
                <w:tcW w:w="850" w:type="dxa"/>
              </w:tcPr>
            </w:tcPrChange>
          </w:tcPr>
          <w:p w:rsidR="00DE09EA" w:rsidRPr="00D253D1" w:rsidRDefault="00DE09EA" w:rsidP="00422B9D">
            <w:pPr>
              <w:rPr>
                <w:rFonts w:ascii="Arial" w:hAnsi="Arial" w:cs="Arial"/>
                <w:b/>
                <w:szCs w:val="22"/>
                <w:lang w:val="pt-BR"/>
              </w:rPr>
            </w:pPr>
          </w:p>
        </w:tc>
        <w:tc>
          <w:tcPr>
            <w:tcW w:w="851" w:type="dxa"/>
            <w:tcPrChange w:id="164" w:author="Johanna Ramirez" w:date="2018-02-15T14:59:00Z">
              <w:tcPr>
                <w:tcW w:w="851" w:type="dxa"/>
              </w:tcPr>
            </w:tcPrChange>
          </w:tcPr>
          <w:p w:rsidR="00DE09EA" w:rsidRPr="00D253D1" w:rsidRDefault="00DE09EA" w:rsidP="00422B9D">
            <w:pPr>
              <w:rPr>
                <w:rFonts w:ascii="Arial" w:hAnsi="Arial" w:cs="Arial"/>
                <w:b/>
                <w:szCs w:val="22"/>
                <w:lang w:val="pt-BR"/>
              </w:rPr>
            </w:pPr>
          </w:p>
        </w:tc>
        <w:tc>
          <w:tcPr>
            <w:tcW w:w="1134" w:type="dxa"/>
            <w:tcPrChange w:id="165" w:author="Johanna Ramirez" w:date="2018-02-15T14:59:00Z">
              <w:tcPr>
                <w:tcW w:w="1134" w:type="dxa"/>
              </w:tcPr>
            </w:tcPrChange>
          </w:tcPr>
          <w:p w:rsidR="00DE09EA" w:rsidRPr="00D253D1" w:rsidRDefault="00DE09EA" w:rsidP="00422B9D">
            <w:pPr>
              <w:rPr>
                <w:rFonts w:ascii="Arial" w:hAnsi="Arial" w:cs="Arial"/>
                <w:b/>
                <w:szCs w:val="22"/>
                <w:lang w:val="pt-BR"/>
              </w:rPr>
            </w:pPr>
          </w:p>
        </w:tc>
        <w:tc>
          <w:tcPr>
            <w:tcW w:w="1134" w:type="dxa"/>
            <w:vMerge w:val="restart"/>
            <w:tcPrChange w:id="166" w:author="Johanna Ramirez" w:date="2018-02-15T14:59:00Z">
              <w:tcPr>
                <w:tcW w:w="992" w:type="dxa"/>
                <w:vMerge w:val="restart"/>
              </w:tcPr>
            </w:tcPrChange>
          </w:tcPr>
          <w:p w:rsidR="00DE09EA" w:rsidRPr="00D253D1" w:rsidRDefault="00DE09EA" w:rsidP="00422B9D">
            <w:pPr>
              <w:rPr>
                <w:rFonts w:ascii="Arial" w:hAnsi="Arial" w:cs="Arial"/>
                <w:b/>
                <w:szCs w:val="22"/>
                <w:lang w:val="pt-BR"/>
              </w:rPr>
            </w:pPr>
          </w:p>
          <w:p w:rsidR="00DE09EA" w:rsidRPr="00D253D1" w:rsidRDefault="00DE09EA" w:rsidP="00422B9D">
            <w:pPr>
              <w:rPr>
                <w:rFonts w:ascii="Arial" w:hAnsi="Arial" w:cs="Arial"/>
                <w:b/>
                <w:szCs w:val="22"/>
                <w:lang w:val="pt-BR"/>
              </w:rPr>
            </w:pPr>
          </w:p>
        </w:tc>
      </w:tr>
      <w:tr w:rsidR="00DE09EA" w:rsidRPr="00D253D1" w:rsidTr="00193222">
        <w:trPr>
          <w:cantSplit/>
          <w:trHeight w:val="590"/>
          <w:trPrChange w:id="167" w:author="Johanna Ramirez" w:date="2018-02-15T14:59:00Z">
            <w:trPr>
              <w:cantSplit/>
              <w:trHeight w:val="590"/>
            </w:trPr>
          </w:trPrChange>
        </w:trPr>
        <w:tc>
          <w:tcPr>
            <w:tcW w:w="3224" w:type="dxa"/>
            <w:tcPrChange w:id="168" w:author="Johanna Ramirez" w:date="2018-02-15T14:59:00Z">
              <w:tcPr>
                <w:tcW w:w="3224" w:type="dxa"/>
              </w:tcPr>
            </w:tcPrChange>
          </w:tcPr>
          <w:p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Change w:id="169" w:author="Johanna Ramirez" w:date="2018-02-15T14:59:00Z">
              <w:tcPr>
                <w:tcW w:w="851" w:type="dxa"/>
              </w:tcPr>
            </w:tcPrChange>
          </w:tcPr>
          <w:p w:rsidR="00DE09EA" w:rsidRPr="00D253D1" w:rsidRDefault="00DE09EA" w:rsidP="00422B9D">
            <w:pPr>
              <w:rPr>
                <w:rFonts w:ascii="Arial" w:hAnsi="Arial" w:cs="Arial"/>
                <w:b/>
                <w:sz w:val="20"/>
              </w:rPr>
            </w:pPr>
          </w:p>
        </w:tc>
        <w:tc>
          <w:tcPr>
            <w:tcW w:w="850" w:type="dxa"/>
            <w:tcPrChange w:id="170" w:author="Johanna Ramirez" w:date="2018-02-15T14:59:00Z">
              <w:tcPr>
                <w:tcW w:w="850" w:type="dxa"/>
              </w:tcPr>
            </w:tcPrChange>
          </w:tcPr>
          <w:p w:rsidR="00DE09EA" w:rsidRPr="00D253D1" w:rsidRDefault="00DE09EA" w:rsidP="00422B9D">
            <w:pPr>
              <w:rPr>
                <w:rFonts w:ascii="Arial" w:hAnsi="Arial" w:cs="Arial"/>
                <w:b/>
                <w:szCs w:val="22"/>
              </w:rPr>
            </w:pPr>
          </w:p>
        </w:tc>
        <w:tc>
          <w:tcPr>
            <w:tcW w:w="851" w:type="dxa"/>
            <w:tcPrChange w:id="171" w:author="Johanna Ramirez" w:date="2018-02-15T14:59:00Z">
              <w:tcPr>
                <w:tcW w:w="851" w:type="dxa"/>
              </w:tcPr>
            </w:tcPrChange>
          </w:tcPr>
          <w:p w:rsidR="00DE09EA" w:rsidRPr="00D253D1" w:rsidRDefault="00DE09EA" w:rsidP="00422B9D">
            <w:pPr>
              <w:rPr>
                <w:rFonts w:ascii="Arial" w:hAnsi="Arial" w:cs="Arial"/>
                <w:b/>
                <w:szCs w:val="22"/>
              </w:rPr>
            </w:pPr>
          </w:p>
        </w:tc>
        <w:tc>
          <w:tcPr>
            <w:tcW w:w="850" w:type="dxa"/>
            <w:tcPrChange w:id="172" w:author="Johanna Ramirez" w:date="2018-02-15T14:59:00Z">
              <w:tcPr>
                <w:tcW w:w="850" w:type="dxa"/>
              </w:tcPr>
            </w:tcPrChange>
          </w:tcPr>
          <w:p w:rsidR="00DE09EA" w:rsidRPr="00D253D1" w:rsidRDefault="00DE09EA" w:rsidP="00422B9D">
            <w:pPr>
              <w:rPr>
                <w:rFonts w:ascii="Arial" w:hAnsi="Arial" w:cs="Arial"/>
                <w:b/>
                <w:szCs w:val="22"/>
              </w:rPr>
            </w:pPr>
          </w:p>
        </w:tc>
        <w:tc>
          <w:tcPr>
            <w:tcW w:w="851" w:type="dxa"/>
            <w:tcPrChange w:id="173" w:author="Johanna Ramirez" w:date="2018-02-15T14:59:00Z">
              <w:tcPr>
                <w:tcW w:w="851" w:type="dxa"/>
              </w:tcPr>
            </w:tcPrChange>
          </w:tcPr>
          <w:p w:rsidR="00DE09EA" w:rsidRPr="00D253D1" w:rsidRDefault="00DE09EA" w:rsidP="00422B9D">
            <w:pPr>
              <w:rPr>
                <w:rFonts w:ascii="Arial" w:hAnsi="Arial" w:cs="Arial"/>
                <w:b/>
                <w:szCs w:val="22"/>
              </w:rPr>
            </w:pPr>
          </w:p>
        </w:tc>
        <w:tc>
          <w:tcPr>
            <w:tcW w:w="1134" w:type="dxa"/>
            <w:tcPrChange w:id="174" w:author="Johanna Ramirez" w:date="2018-02-15T14:59:00Z">
              <w:tcPr>
                <w:tcW w:w="1134" w:type="dxa"/>
              </w:tcPr>
            </w:tcPrChange>
          </w:tcPr>
          <w:p w:rsidR="00DE09EA" w:rsidRPr="00D253D1" w:rsidRDefault="00DE09EA" w:rsidP="00422B9D">
            <w:pPr>
              <w:rPr>
                <w:rFonts w:ascii="Arial" w:hAnsi="Arial" w:cs="Arial"/>
                <w:b/>
                <w:szCs w:val="22"/>
              </w:rPr>
            </w:pPr>
          </w:p>
        </w:tc>
        <w:tc>
          <w:tcPr>
            <w:tcW w:w="1134" w:type="dxa"/>
            <w:vMerge/>
            <w:tcPrChange w:id="175" w:author="Johanna Ramirez" w:date="2018-02-15T14:59:00Z">
              <w:tcPr>
                <w:tcW w:w="992" w:type="dxa"/>
                <w:vMerge/>
              </w:tcPr>
            </w:tcPrChange>
          </w:tcPr>
          <w:p w:rsidR="00DE09EA" w:rsidRPr="00D253D1" w:rsidRDefault="00DE09EA" w:rsidP="00422B9D">
            <w:pPr>
              <w:rPr>
                <w:rFonts w:ascii="Arial" w:hAnsi="Arial" w:cs="Arial"/>
                <w:b/>
                <w:szCs w:val="22"/>
              </w:rPr>
            </w:pPr>
          </w:p>
        </w:tc>
      </w:tr>
    </w:tbl>
    <w:p w:rsidR="00DE09EA" w:rsidRPr="00D253D1" w:rsidRDefault="00DE09EA" w:rsidP="000B7B12">
      <w:pPr>
        <w:rPr>
          <w:rFonts w:ascii="Arial" w:hAnsi="Arial" w:cs="Arial"/>
          <w:szCs w:val="24"/>
        </w:rPr>
      </w:pPr>
      <w:bookmarkStart w:id="176" w:name="_Toc498849276"/>
      <w:bookmarkStart w:id="177" w:name="_Toc498850115"/>
      <w:bookmarkStart w:id="178" w:name="_Toc498851720"/>
      <w:del w:id="179" w:author="Johanna Ramirez" w:date="2018-02-15T14:56:00Z">
        <w:r w:rsidRPr="00D253D1" w:rsidDel="00394820">
          <w:rPr>
            <w:rFonts w:ascii="Arial" w:hAnsi="Arial" w:cs="Arial"/>
            <w:b/>
            <w:spacing w:val="-2"/>
            <w:szCs w:val="24"/>
          </w:rPr>
          <w:sym w:font="Symbol" w:char="F0F0"/>
        </w:r>
        <w:r w:rsidR="00D253D1" w:rsidDel="00394820">
          <w:rPr>
            <w:rFonts w:ascii="Arial" w:hAnsi="Arial" w:cs="Arial"/>
            <w:b/>
            <w:spacing w:val="-2"/>
            <w:szCs w:val="24"/>
          </w:rPr>
          <w:delText xml:space="preserve">  </w:delText>
        </w:r>
      </w:del>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176"/>
      <w:bookmarkEnd w:id="177"/>
      <w:bookmarkEnd w:id="178"/>
    </w:p>
    <w:p w:rsidR="00DE09EA" w:rsidRPr="00D253D1" w:rsidRDefault="00DE09EA" w:rsidP="000B7B12">
      <w:pPr>
        <w:rPr>
          <w:rFonts w:ascii="Arial" w:hAnsi="Arial" w:cs="Arial"/>
          <w:szCs w:val="24"/>
        </w:rPr>
      </w:pPr>
      <w:bookmarkStart w:id="180" w:name="_Toc498849277"/>
      <w:bookmarkStart w:id="181" w:name="_Toc498850116"/>
      <w:bookmarkStart w:id="182"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180"/>
      <w:bookmarkEnd w:id="181"/>
      <w:bookmarkEnd w:id="182"/>
      <w:r w:rsidRPr="00D253D1">
        <w:rPr>
          <w:rFonts w:ascii="Arial" w:hAnsi="Arial" w:cs="Arial"/>
          <w:szCs w:val="24"/>
        </w:rPr>
        <w:t>;</w:t>
      </w:r>
    </w:p>
    <w:p w:rsidR="00DE09EA" w:rsidRPr="00D253D1" w:rsidRDefault="00DE09EA" w:rsidP="000B7B12">
      <w:pPr>
        <w:rPr>
          <w:rFonts w:ascii="Arial" w:hAnsi="Arial" w:cs="Arial"/>
          <w:szCs w:val="24"/>
        </w:rPr>
      </w:pPr>
      <w:bookmarkStart w:id="183" w:name="_Toc498849278"/>
      <w:bookmarkStart w:id="184" w:name="_Toc498850117"/>
      <w:bookmarkStart w:id="185" w:name="_Toc498851722"/>
      <w:r w:rsidRPr="00D253D1">
        <w:rPr>
          <w:rFonts w:ascii="Arial" w:hAnsi="Arial" w:cs="Arial"/>
          <w:szCs w:val="24"/>
        </w:rPr>
        <w:t xml:space="preserve">Los balances generales deben estar  firmados por un contador </w:t>
      </w:r>
      <w:bookmarkEnd w:id="183"/>
      <w:bookmarkEnd w:id="184"/>
      <w:bookmarkEnd w:id="185"/>
      <w:r w:rsidRPr="00D253D1">
        <w:rPr>
          <w:rFonts w:ascii="Arial" w:hAnsi="Arial" w:cs="Arial"/>
          <w:szCs w:val="24"/>
        </w:rPr>
        <w:t>público matriculado;</w:t>
      </w:r>
    </w:p>
    <w:p w:rsidR="00DE09EA" w:rsidRPr="00D253D1" w:rsidRDefault="00DE09EA" w:rsidP="000B7B12">
      <w:pPr>
        <w:rPr>
          <w:rFonts w:ascii="Arial" w:hAnsi="Arial" w:cs="Arial"/>
          <w:szCs w:val="24"/>
        </w:rPr>
      </w:pPr>
      <w:bookmarkStart w:id="186" w:name="_Toc498849279"/>
      <w:bookmarkStart w:id="187" w:name="_Toc498850118"/>
      <w:bookmarkStart w:id="188" w:name="_Toc498851723"/>
      <w:r w:rsidRPr="00D253D1">
        <w:rPr>
          <w:rFonts w:ascii="Arial" w:hAnsi="Arial" w:cs="Arial"/>
          <w:szCs w:val="24"/>
        </w:rPr>
        <w:t>Los balances generales  deben estar completos, incluidas todas las notas a los estados financieros</w:t>
      </w:r>
      <w:bookmarkStart w:id="189" w:name="_Toc498849280"/>
      <w:bookmarkStart w:id="190" w:name="_Toc498850119"/>
      <w:bookmarkStart w:id="191" w:name="_Toc498851724"/>
      <w:bookmarkEnd w:id="186"/>
      <w:bookmarkEnd w:id="187"/>
      <w:bookmarkEnd w:id="188"/>
      <w:r w:rsidRPr="00D253D1">
        <w:rPr>
          <w:rFonts w:ascii="Arial" w:hAnsi="Arial" w:cs="Arial"/>
          <w:szCs w:val="24"/>
        </w:rPr>
        <w:t>;</w:t>
      </w:r>
    </w:p>
    <w:p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189"/>
      <w:bookmarkEnd w:id="190"/>
      <w:bookmarkEnd w:id="191"/>
      <w:r w:rsidRPr="00D253D1">
        <w:rPr>
          <w:rFonts w:ascii="Arial" w:hAnsi="Arial" w:cs="Arial"/>
          <w:szCs w:val="24"/>
        </w:rPr>
        <w:t>.</w:t>
      </w:r>
    </w:p>
    <w:p w:rsidR="00DE09EA" w:rsidRDefault="00DE09EA" w:rsidP="000B7B12">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tblPr>
      <w:tblGrid>
        <w:gridCol w:w="534"/>
        <w:gridCol w:w="2693"/>
        <w:gridCol w:w="1588"/>
        <w:gridCol w:w="1672"/>
        <w:gridCol w:w="2864"/>
      </w:tblGrid>
      <w:tr w:rsidR="00DE09EA" w:rsidRPr="00B51FFD" w:rsidTr="00F43615">
        <w:tc>
          <w:tcPr>
            <w:tcW w:w="534"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Pr="00B51FFD" w:rsidRDefault="009B6364"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8906" w:type="dxa"/>
        <w:tblLayout w:type="fixed"/>
        <w:tblLook w:val="04A0"/>
      </w:tblPr>
      <w:tblGrid>
        <w:gridCol w:w="562"/>
        <w:gridCol w:w="1438"/>
        <w:gridCol w:w="810"/>
        <w:gridCol w:w="968"/>
        <w:gridCol w:w="1222"/>
        <w:gridCol w:w="1374"/>
        <w:gridCol w:w="1264"/>
        <w:gridCol w:w="1268"/>
      </w:tblGrid>
      <w:tr w:rsidR="00DE09EA" w:rsidRPr="00B51FFD" w:rsidTr="00306990">
        <w:trPr>
          <w:trHeight w:val="506"/>
        </w:trPr>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rsidR="00DE09EA" w:rsidRPr="00306990" w:rsidRDefault="00DE09EA" w:rsidP="00422B9D">
            <w:pPr>
              <w:spacing w:line="240" w:lineRule="auto"/>
              <w:jc w:val="center"/>
              <w:rPr>
                <w:rFonts w:ascii="Arial" w:hAnsi="Arial" w:cs="Arial"/>
                <w:sz w:val="20"/>
              </w:rPr>
            </w:pPr>
          </w:p>
        </w:tc>
        <w:tc>
          <w:tcPr>
            <w:tcW w:w="1264" w:type="dxa"/>
            <w:vMerge/>
            <w:vAlign w:val="center"/>
          </w:tcPr>
          <w:p w:rsidR="00DE09EA" w:rsidRPr="00306990" w:rsidRDefault="00DE09EA" w:rsidP="00422B9D">
            <w:pPr>
              <w:spacing w:line="240" w:lineRule="auto"/>
              <w:jc w:val="center"/>
              <w:rPr>
                <w:rFonts w:ascii="Arial" w:hAnsi="Arial" w:cs="Arial"/>
                <w:sz w:val="20"/>
              </w:rPr>
            </w:pPr>
          </w:p>
        </w:tc>
        <w:tc>
          <w:tcPr>
            <w:tcW w:w="1268" w:type="dxa"/>
            <w:vMerge/>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bl>
    <w:p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rsidR="00000000" w:rsidRDefault="00DE09EA">
      <w:pPr>
        <w:pStyle w:val="Prrafodelista"/>
        <w:numPr>
          <w:ilvl w:val="0"/>
          <w:numId w:val="36"/>
        </w:numPr>
        <w:spacing w:before="120" w:after="120" w:line="276" w:lineRule="auto"/>
        <w:ind w:left="426"/>
        <w:jc w:val="both"/>
        <w:rPr>
          <w:rFonts w:ascii="Arial" w:hAnsi="Arial" w:cs="Arial"/>
          <w:sz w:val="24"/>
          <w:lang w:val="es-PY" w:eastAsia="es-ES"/>
        </w:rPr>
        <w:pPrChange w:id="192" w:author="Johanna Ramirez" w:date="2018-02-15T12:04:00Z">
          <w:pPr>
            <w:pStyle w:val="Prrafodelista"/>
            <w:numPr>
              <w:numId w:val="36"/>
            </w:numPr>
            <w:spacing w:before="120" w:after="120"/>
            <w:ind w:left="720" w:hanging="360"/>
            <w:jc w:val="both"/>
          </w:pPr>
        </w:pPrChange>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000000" w:rsidRDefault="00DE09EA">
      <w:pPr>
        <w:pStyle w:val="Prrafodelista"/>
        <w:numPr>
          <w:ilvl w:val="0"/>
          <w:numId w:val="36"/>
        </w:numPr>
        <w:spacing w:before="120" w:after="120" w:line="276" w:lineRule="auto"/>
        <w:ind w:left="426"/>
        <w:jc w:val="both"/>
        <w:rPr>
          <w:rFonts w:ascii="Arial" w:hAnsi="Arial" w:cs="Arial"/>
          <w:sz w:val="24"/>
          <w:lang w:val="es-PY" w:eastAsia="es-ES"/>
        </w:rPr>
        <w:pPrChange w:id="193" w:author="Johanna Ramirez" w:date="2018-02-15T12:04:00Z">
          <w:pPr>
            <w:pStyle w:val="Prrafodelista"/>
            <w:numPr>
              <w:numId w:val="36"/>
            </w:numPr>
            <w:spacing w:before="120" w:after="120"/>
            <w:ind w:left="720" w:hanging="360"/>
            <w:jc w:val="both"/>
          </w:pPr>
        </w:pPrChange>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rsidR="00000000" w:rsidRDefault="00DE09EA">
      <w:pPr>
        <w:pStyle w:val="Prrafodelista"/>
        <w:numPr>
          <w:ilvl w:val="0"/>
          <w:numId w:val="36"/>
        </w:numPr>
        <w:spacing w:before="120" w:after="120" w:line="276" w:lineRule="auto"/>
        <w:ind w:left="426"/>
        <w:jc w:val="both"/>
        <w:rPr>
          <w:rFonts w:ascii="Arial" w:hAnsi="Arial" w:cs="Arial"/>
          <w:sz w:val="24"/>
          <w:lang w:val="es-PY" w:eastAsia="es-ES"/>
        </w:rPr>
        <w:pPrChange w:id="194" w:author="Johanna Ramirez" w:date="2018-02-15T12:04:00Z">
          <w:pPr>
            <w:pStyle w:val="Prrafodelista"/>
            <w:numPr>
              <w:numId w:val="36"/>
            </w:numPr>
            <w:spacing w:before="120" w:after="120"/>
            <w:ind w:left="720" w:hanging="360"/>
            <w:jc w:val="both"/>
          </w:pPr>
        </w:pPrChange>
      </w:pPr>
      <w:r w:rsidRPr="00B51FFD">
        <w:rPr>
          <w:rFonts w:ascii="Arial" w:hAnsi="Arial" w:cs="Arial"/>
          <w:sz w:val="24"/>
          <w:lang w:val="es-PY" w:eastAsia="es-ES"/>
        </w:rPr>
        <w:t>Se encuentran en buen estado y en condiciones satisfactorias para realizar los trabajos a los cuales serán destinados;</w:t>
      </w:r>
    </w:p>
    <w:p w:rsidR="00000000" w:rsidRDefault="00DE09EA">
      <w:pPr>
        <w:spacing w:before="120" w:after="120" w:line="276" w:lineRule="auto"/>
        <w:rPr>
          <w:del w:id="195" w:author="Johanna Ramirez" w:date="2018-02-15T12:05:00Z"/>
          <w:rFonts w:ascii="Arial" w:hAnsi="Arial" w:cs="Arial"/>
        </w:rPr>
        <w:pPrChange w:id="196" w:author="Johanna Ramirez" w:date="2018-02-15T12:05:00Z">
          <w:pPr>
            <w:spacing w:before="120" w:after="120" w:line="240" w:lineRule="auto"/>
          </w:pPr>
        </w:pPrChange>
      </w:pPr>
      <w:r w:rsidRPr="00B51FFD">
        <w:rPr>
          <w:rFonts w:ascii="Arial" w:hAnsi="Arial" w:cs="Arial"/>
        </w:rPr>
        <w:t>Igualmente, autorizo/amos al Ministerio de Obras Públicas y Comunicaciones a realizar los trabajos de verificación de la información aquí proporcionada.</w:t>
      </w:r>
    </w:p>
    <w:p w:rsidR="00000000" w:rsidRDefault="002A776A">
      <w:pPr>
        <w:spacing w:before="120" w:after="120" w:line="276" w:lineRule="auto"/>
        <w:rPr>
          <w:rFonts w:ascii="Arial" w:hAnsi="Arial" w:cs="Arial"/>
          <w:i/>
        </w:rPr>
        <w:pPrChange w:id="197" w:author="Johanna Ramirez" w:date="2018-02-15T12:05:00Z">
          <w:pPr/>
        </w:pPrChange>
      </w:pPr>
    </w:p>
    <w:p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11</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rsidR="00DE09EA" w:rsidRPr="00BC48A8" w:rsidRDefault="00DE09EA" w:rsidP="00DE09EA">
      <w:pPr>
        <w:jc w:val="center"/>
        <w:rPr>
          <w:rFonts w:ascii="Arial" w:hAnsi="Arial" w:cs="Arial"/>
          <w:i/>
          <w:color w:val="FF0000"/>
        </w:rPr>
      </w:pPr>
    </w:p>
    <w:p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0" w:type="auto"/>
        <w:tblLook w:val="04A0"/>
      </w:tblPr>
      <w:tblGrid>
        <w:gridCol w:w="2444"/>
        <w:gridCol w:w="1342"/>
        <w:gridCol w:w="1029"/>
        <w:gridCol w:w="992"/>
        <w:gridCol w:w="992"/>
        <w:gridCol w:w="1134"/>
        <w:gridCol w:w="1128"/>
      </w:tblGrid>
      <w:tr w:rsidR="00DE09EA" w:rsidRPr="00306990" w:rsidTr="00306990">
        <w:trPr>
          <w:trHeight w:val="327"/>
        </w:trPr>
        <w:tc>
          <w:tcPr>
            <w:tcW w:w="2444"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Descripción del ítem</w:t>
            </w:r>
          </w:p>
        </w:tc>
        <w:tc>
          <w:tcPr>
            <w:tcW w:w="1342"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Equipo a utilizar</w:t>
            </w:r>
          </w:p>
        </w:tc>
        <w:tc>
          <w:tcPr>
            <w:tcW w:w="5275" w:type="dxa"/>
            <w:gridSpan w:val="5"/>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Afectación mensual</w:t>
            </w:r>
          </w:p>
        </w:tc>
      </w:tr>
      <w:tr w:rsidR="00DE09EA" w:rsidRPr="00306990" w:rsidTr="00306990">
        <w:trPr>
          <w:trHeight w:val="373"/>
        </w:trPr>
        <w:tc>
          <w:tcPr>
            <w:tcW w:w="2444" w:type="dxa"/>
            <w:vMerge/>
            <w:vAlign w:val="center"/>
          </w:tcPr>
          <w:p w:rsidR="00DE09EA" w:rsidRPr="00306990" w:rsidRDefault="00DE09EA" w:rsidP="00422B9D">
            <w:pPr>
              <w:spacing w:line="240" w:lineRule="auto"/>
              <w:jc w:val="center"/>
              <w:rPr>
                <w:rFonts w:ascii="Arial" w:hAnsi="Arial" w:cs="Arial"/>
                <w:b/>
                <w:szCs w:val="22"/>
              </w:rPr>
            </w:pPr>
          </w:p>
        </w:tc>
        <w:tc>
          <w:tcPr>
            <w:tcW w:w="1342" w:type="dxa"/>
            <w:vMerge/>
            <w:vAlign w:val="center"/>
          </w:tcPr>
          <w:p w:rsidR="00DE09EA" w:rsidRPr="00306990" w:rsidRDefault="00DE09EA" w:rsidP="00422B9D">
            <w:pPr>
              <w:spacing w:line="240" w:lineRule="auto"/>
              <w:jc w:val="center"/>
              <w:rPr>
                <w:rFonts w:ascii="Arial" w:hAnsi="Arial" w:cs="Arial"/>
                <w:b/>
                <w:szCs w:val="22"/>
              </w:rPr>
            </w:pPr>
          </w:p>
        </w:tc>
        <w:tc>
          <w:tcPr>
            <w:tcW w:w="1029"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Mes1</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2</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3</w:t>
            </w:r>
          </w:p>
        </w:tc>
        <w:tc>
          <w:tcPr>
            <w:tcW w:w="1134"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4</w:t>
            </w:r>
          </w:p>
        </w:tc>
        <w:tc>
          <w:tcPr>
            <w:tcW w:w="1128"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w:t>
            </w:r>
          </w:p>
        </w:tc>
      </w:tr>
      <w:tr w:rsidR="00DE09EA" w:rsidRPr="00306990" w:rsidTr="00306990">
        <w:tc>
          <w:tcPr>
            <w:tcW w:w="2444" w:type="dxa"/>
            <w:vMerge w:val="restart"/>
          </w:tcPr>
          <w:p w:rsidR="00DE09EA" w:rsidRPr="00306990" w:rsidRDefault="00971F2A" w:rsidP="00422B9D">
            <w:pPr>
              <w:rPr>
                <w:rFonts w:ascii="Arial" w:hAnsi="Arial" w:cs="Arial"/>
                <w:szCs w:val="22"/>
              </w:rPr>
            </w:pPr>
            <w:r w:rsidRPr="00306990">
              <w:rPr>
                <w:rFonts w:ascii="Arial" w:hAnsi="Arial" w:cs="Arial"/>
                <w:szCs w:val="22"/>
              </w:rPr>
              <w:t>Ítem</w:t>
            </w:r>
            <w:r w:rsidR="00DE09EA" w:rsidRPr="00306990">
              <w:rPr>
                <w:rFonts w:ascii="Arial" w:hAnsi="Arial" w:cs="Arial"/>
                <w:szCs w:val="22"/>
              </w:rPr>
              <w:t xml:space="preserve"> N°</w:t>
            </w: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1</w:t>
            </w:r>
          </w:p>
        </w:tc>
        <w:tc>
          <w:tcPr>
            <w:tcW w:w="1029"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1134" w:type="dxa"/>
            <w:vMerge w:val="restart"/>
          </w:tcPr>
          <w:p w:rsidR="00DE09EA" w:rsidRPr="00306990" w:rsidRDefault="00DE09EA" w:rsidP="00422B9D">
            <w:pPr>
              <w:rPr>
                <w:rFonts w:ascii="Arial" w:hAnsi="Arial" w:cs="Arial"/>
                <w:szCs w:val="22"/>
              </w:rPr>
            </w:pPr>
          </w:p>
        </w:tc>
        <w:tc>
          <w:tcPr>
            <w:tcW w:w="1128" w:type="dxa"/>
            <w:vMerge w:val="restart"/>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2</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3</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bl>
    <w:p w:rsidR="00DE09EA" w:rsidRPr="00306990" w:rsidRDefault="00DE09EA" w:rsidP="00DE09EA">
      <w:pPr>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Pr="00B51FFD" w:rsidRDefault="00306990"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98" w:name="_Toc286313325"/>
      <w:r w:rsidRPr="00B51FFD">
        <w:rPr>
          <w:rFonts w:ascii="Arial" w:hAnsi="Arial" w:cs="Arial"/>
          <w:color w:val="auto"/>
          <w:lang w:val="es-MX"/>
        </w:rPr>
        <w:t>FORMULARIO Nº 12</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del w:id="199" w:author="Johanna Ramirez" w:date="2018-02-15T12:05:00Z">
        <w:r w:rsidRPr="00306990" w:rsidDel="002B49A9">
          <w:rPr>
            <w:rFonts w:ascii="Arial" w:hAnsi="Arial" w:cs="Arial"/>
            <w:b/>
            <w:sz w:val="22"/>
            <w:szCs w:val="22"/>
            <w:lang w:val="es-MX"/>
          </w:rPr>
          <w:delText>:_</w:delText>
        </w:r>
      </w:del>
      <w:ins w:id="200" w:author="Johanna Ramirez" w:date="2018-02-15T12:05:00Z">
        <w:r w:rsidR="002B49A9" w:rsidRPr="00306990">
          <w:rPr>
            <w:rFonts w:ascii="Arial" w:hAnsi="Arial" w:cs="Arial"/>
            <w:b/>
            <w:sz w:val="22"/>
            <w:szCs w:val="22"/>
            <w:lang w:val="es-MX"/>
          </w:rPr>
          <w:t>: _</w:t>
        </w:r>
      </w:ins>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rsidR="00DE09EA" w:rsidRPr="00306990" w:rsidRDefault="00DE09EA" w:rsidP="00DE09EA">
      <w:pPr>
        <w:rPr>
          <w:rFonts w:ascii="Arial" w:hAnsi="Arial" w:cs="Arial"/>
          <w:sz w:val="22"/>
          <w:szCs w:val="22"/>
          <w:lang w:val="es-MX"/>
        </w:rPr>
      </w:pPr>
    </w:p>
    <w:tbl>
      <w:tblPr>
        <w:tblStyle w:val="Tablaconcuadrcula"/>
        <w:tblW w:w="10191" w:type="dxa"/>
        <w:tblInd w:w="-580" w:type="dxa"/>
        <w:tblBorders>
          <w:top w:val="single" w:sz="12" w:space="0" w:color="auto"/>
          <w:left w:val="single" w:sz="12" w:space="0" w:color="auto"/>
          <w:bottom w:val="single" w:sz="12" w:space="0" w:color="auto"/>
          <w:right w:val="single" w:sz="12" w:space="0" w:color="auto"/>
        </w:tblBorders>
        <w:tblLayout w:type="fixed"/>
        <w:tblLook w:val="04A0"/>
        <w:tblPrChange w:id="201" w:author="Johanna Ramirez" w:date="2018-02-15T12:22:00Z">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tblPr>
        </w:tblPrChange>
      </w:tblPr>
      <w:tblGrid>
        <w:gridCol w:w="418"/>
        <w:gridCol w:w="1227"/>
        <w:gridCol w:w="1448"/>
        <w:gridCol w:w="1315"/>
        <w:gridCol w:w="1383"/>
        <w:gridCol w:w="1397"/>
        <w:gridCol w:w="962"/>
        <w:gridCol w:w="582"/>
        <w:gridCol w:w="644"/>
        <w:gridCol w:w="815"/>
        <w:tblGridChange w:id="202">
          <w:tblGrid>
            <w:gridCol w:w="426"/>
            <w:gridCol w:w="2043"/>
            <w:gridCol w:w="2039"/>
            <w:gridCol w:w="1119"/>
            <w:gridCol w:w="1125"/>
            <w:gridCol w:w="1146"/>
            <w:gridCol w:w="833"/>
            <w:gridCol w:w="672"/>
            <w:gridCol w:w="681"/>
            <w:gridCol w:w="832"/>
          </w:tblGrid>
        </w:tblGridChange>
      </w:tblGrid>
      <w:tr w:rsidR="00DE09EA" w:rsidRPr="00B51FFD" w:rsidTr="005D27E8">
        <w:trPr>
          <w:trHeight w:val="279"/>
          <w:trPrChange w:id="203" w:author="Johanna Ramirez" w:date="2018-02-15T12:22:00Z">
            <w:trPr>
              <w:trHeight w:val="279"/>
            </w:trPr>
          </w:trPrChange>
        </w:trPr>
        <w:tc>
          <w:tcPr>
            <w:tcW w:w="418" w:type="dxa"/>
            <w:vMerge w:val="restart"/>
            <w:tcPrChange w:id="204" w:author="Johanna Ramirez" w:date="2018-02-15T12:22:00Z">
              <w:tcPr>
                <w:tcW w:w="426" w:type="dxa"/>
                <w:vMerge w:val="restart"/>
              </w:tcPr>
            </w:tcPrChange>
          </w:tcPr>
          <w:p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1227" w:type="dxa"/>
            <w:vMerge w:val="restart"/>
            <w:vAlign w:val="center"/>
            <w:tcPrChange w:id="205" w:author="Johanna Ramirez" w:date="2018-02-15T12:22:00Z">
              <w:tcPr>
                <w:tcW w:w="2043" w:type="dxa"/>
                <w:vMerge w:val="restart"/>
                <w:vAlign w:val="center"/>
              </w:tcPr>
            </w:tcPrChange>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1448" w:type="dxa"/>
            <w:vMerge w:val="restart"/>
            <w:vAlign w:val="center"/>
            <w:tcPrChange w:id="206" w:author="Johanna Ramirez" w:date="2018-02-15T12:22:00Z">
              <w:tcPr>
                <w:tcW w:w="2039" w:type="dxa"/>
                <w:vMerge w:val="restart"/>
                <w:vAlign w:val="center"/>
              </w:tcPr>
            </w:tcPrChange>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315" w:type="dxa"/>
            <w:vMerge w:val="restart"/>
            <w:vAlign w:val="center"/>
            <w:tcPrChange w:id="207" w:author="Johanna Ramirez" w:date="2018-02-15T12:22:00Z">
              <w:tcPr>
                <w:tcW w:w="1119" w:type="dxa"/>
                <w:vMerge w:val="restart"/>
                <w:vAlign w:val="center"/>
              </w:tcPr>
            </w:tcPrChange>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383" w:type="dxa"/>
            <w:vMerge w:val="restart"/>
            <w:vAlign w:val="center"/>
            <w:tcPrChange w:id="208" w:author="Johanna Ramirez" w:date="2018-02-15T12:22:00Z">
              <w:tcPr>
                <w:tcW w:w="1125" w:type="dxa"/>
                <w:vMerge w:val="restart"/>
                <w:vAlign w:val="center"/>
              </w:tcPr>
            </w:tcPrChange>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397" w:type="dxa"/>
            <w:vMerge w:val="restart"/>
            <w:vAlign w:val="center"/>
            <w:tcPrChange w:id="209" w:author="Johanna Ramirez" w:date="2018-02-15T12:22:00Z">
              <w:tcPr>
                <w:tcW w:w="1146" w:type="dxa"/>
                <w:vMerge w:val="restart"/>
                <w:vAlign w:val="center"/>
              </w:tcPr>
            </w:tcPrChange>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962" w:type="dxa"/>
            <w:vMerge w:val="restart"/>
            <w:tcBorders>
              <w:right w:val="single" w:sz="12" w:space="0" w:color="auto"/>
            </w:tcBorders>
            <w:vAlign w:val="center"/>
            <w:tcPrChange w:id="210" w:author="Johanna Ramirez" w:date="2018-02-15T12:22:00Z">
              <w:tcPr>
                <w:tcW w:w="833" w:type="dxa"/>
                <w:vMerge w:val="restart"/>
                <w:tcBorders>
                  <w:right w:val="single" w:sz="12" w:space="0" w:color="auto"/>
                </w:tcBorders>
                <w:vAlign w:val="center"/>
              </w:tcPr>
            </w:tcPrChange>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041" w:type="dxa"/>
            <w:gridSpan w:val="3"/>
            <w:tcBorders>
              <w:left w:val="single" w:sz="12" w:space="0" w:color="auto"/>
              <w:bottom w:val="single" w:sz="12" w:space="0" w:color="auto"/>
            </w:tcBorders>
            <w:tcPrChange w:id="211" w:author="Johanna Ramirez" w:date="2018-02-15T12:22:00Z">
              <w:tcPr>
                <w:tcW w:w="2185" w:type="dxa"/>
                <w:gridSpan w:val="3"/>
                <w:tcBorders>
                  <w:left w:val="single" w:sz="12" w:space="0" w:color="auto"/>
                  <w:bottom w:val="single" w:sz="12" w:space="0" w:color="auto"/>
                </w:tcBorders>
              </w:tcPr>
            </w:tcPrChange>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5D27E8">
        <w:trPr>
          <w:trHeight w:val="559"/>
          <w:trPrChange w:id="212" w:author="Johanna Ramirez" w:date="2018-02-15T12:22:00Z">
            <w:trPr>
              <w:trHeight w:val="559"/>
            </w:trPr>
          </w:trPrChange>
        </w:trPr>
        <w:tc>
          <w:tcPr>
            <w:tcW w:w="418" w:type="dxa"/>
            <w:vMerge/>
            <w:tcPrChange w:id="213" w:author="Johanna Ramirez" w:date="2018-02-15T12:22:00Z">
              <w:tcPr>
                <w:tcW w:w="426" w:type="dxa"/>
                <w:vMerge/>
              </w:tcPr>
            </w:tcPrChange>
          </w:tcPr>
          <w:p w:rsidR="00DE09EA" w:rsidRPr="00B51FFD" w:rsidRDefault="00DE09EA" w:rsidP="00422B9D">
            <w:pPr>
              <w:spacing w:line="240" w:lineRule="auto"/>
              <w:rPr>
                <w:rFonts w:ascii="Arial" w:hAnsi="Arial" w:cs="Arial"/>
                <w:b/>
                <w:sz w:val="18"/>
                <w:szCs w:val="18"/>
                <w:lang w:val="es-MX"/>
              </w:rPr>
            </w:pPr>
          </w:p>
        </w:tc>
        <w:tc>
          <w:tcPr>
            <w:tcW w:w="1227" w:type="dxa"/>
            <w:vMerge/>
            <w:vAlign w:val="center"/>
            <w:tcPrChange w:id="214" w:author="Johanna Ramirez" w:date="2018-02-15T12:22:00Z">
              <w:tcPr>
                <w:tcW w:w="2043" w:type="dxa"/>
                <w:vMerge/>
                <w:vAlign w:val="center"/>
              </w:tcPr>
            </w:tcPrChange>
          </w:tcPr>
          <w:p w:rsidR="00DE09EA" w:rsidRPr="00B51FFD" w:rsidRDefault="00DE09EA" w:rsidP="00422B9D">
            <w:pPr>
              <w:spacing w:line="240" w:lineRule="auto"/>
              <w:jc w:val="center"/>
              <w:rPr>
                <w:rFonts w:ascii="Arial" w:hAnsi="Arial" w:cs="Arial"/>
                <w:b/>
                <w:sz w:val="18"/>
                <w:lang w:val="es-MX"/>
              </w:rPr>
            </w:pPr>
          </w:p>
        </w:tc>
        <w:tc>
          <w:tcPr>
            <w:tcW w:w="1448" w:type="dxa"/>
            <w:vMerge/>
            <w:vAlign w:val="center"/>
            <w:tcPrChange w:id="215" w:author="Johanna Ramirez" w:date="2018-02-15T12:22:00Z">
              <w:tcPr>
                <w:tcW w:w="2039" w:type="dxa"/>
                <w:vMerge/>
                <w:vAlign w:val="center"/>
              </w:tcPr>
            </w:tcPrChange>
          </w:tcPr>
          <w:p w:rsidR="00DE09EA" w:rsidRPr="00B51FFD" w:rsidRDefault="00DE09EA" w:rsidP="00422B9D">
            <w:pPr>
              <w:spacing w:line="240" w:lineRule="auto"/>
              <w:jc w:val="center"/>
              <w:rPr>
                <w:rFonts w:ascii="Arial" w:hAnsi="Arial" w:cs="Arial"/>
                <w:b/>
                <w:sz w:val="18"/>
                <w:lang w:val="es-MX"/>
              </w:rPr>
            </w:pPr>
          </w:p>
        </w:tc>
        <w:tc>
          <w:tcPr>
            <w:tcW w:w="1315" w:type="dxa"/>
            <w:vMerge/>
            <w:vAlign w:val="center"/>
            <w:tcPrChange w:id="216" w:author="Johanna Ramirez" w:date="2018-02-15T12:22:00Z">
              <w:tcPr>
                <w:tcW w:w="1119" w:type="dxa"/>
                <w:vMerge/>
                <w:vAlign w:val="center"/>
              </w:tcPr>
            </w:tcPrChange>
          </w:tcPr>
          <w:p w:rsidR="00DE09EA" w:rsidRPr="00B51FFD" w:rsidRDefault="00DE09EA" w:rsidP="00422B9D">
            <w:pPr>
              <w:spacing w:line="240" w:lineRule="auto"/>
              <w:jc w:val="center"/>
              <w:rPr>
                <w:rFonts w:ascii="Arial" w:hAnsi="Arial" w:cs="Arial"/>
                <w:b/>
                <w:sz w:val="18"/>
                <w:lang w:val="es-MX"/>
              </w:rPr>
            </w:pPr>
          </w:p>
        </w:tc>
        <w:tc>
          <w:tcPr>
            <w:tcW w:w="1383" w:type="dxa"/>
            <w:vMerge/>
            <w:vAlign w:val="center"/>
            <w:tcPrChange w:id="217" w:author="Johanna Ramirez" w:date="2018-02-15T12:22:00Z">
              <w:tcPr>
                <w:tcW w:w="1125" w:type="dxa"/>
                <w:vMerge/>
                <w:vAlign w:val="center"/>
              </w:tcPr>
            </w:tcPrChange>
          </w:tcPr>
          <w:p w:rsidR="00DE09EA" w:rsidRPr="00B51FFD" w:rsidRDefault="00DE09EA" w:rsidP="00422B9D">
            <w:pPr>
              <w:spacing w:line="240" w:lineRule="auto"/>
              <w:jc w:val="center"/>
              <w:rPr>
                <w:rFonts w:ascii="Arial" w:hAnsi="Arial" w:cs="Arial"/>
                <w:b/>
                <w:sz w:val="18"/>
                <w:lang w:val="es-MX"/>
              </w:rPr>
            </w:pPr>
          </w:p>
        </w:tc>
        <w:tc>
          <w:tcPr>
            <w:tcW w:w="1397" w:type="dxa"/>
            <w:vMerge/>
            <w:vAlign w:val="center"/>
            <w:tcPrChange w:id="218" w:author="Johanna Ramirez" w:date="2018-02-15T12:22:00Z">
              <w:tcPr>
                <w:tcW w:w="1146" w:type="dxa"/>
                <w:vMerge/>
                <w:vAlign w:val="center"/>
              </w:tcPr>
            </w:tcPrChange>
          </w:tcPr>
          <w:p w:rsidR="00DE09EA" w:rsidRPr="00B51FFD" w:rsidRDefault="00DE09EA" w:rsidP="00422B9D">
            <w:pPr>
              <w:spacing w:line="240" w:lineRule="auto"/>
              <w:jc w:val="center"/>
              <w:rPr>
                <w:rFonts w:ascii="Arial" w:hAnsi="Arial" w:cs="Arial"/>
                <w:b/>
                <w:sz w:val="18"/>
                <w:lang w:val="es-MX"/>
              </w:rPr>
            </w:pPr>
          </w:p>
        </w:tc>
        <w:tc>
          <w:tcPr>
            <w:tcW w:w="962" w:type="dxa"/>
            <w:vMerge/>
            <w:tcBorders>
              <w:right w:val="single" w:sz="12" w:space="0" w:color="auto"/>
            </w:tcBorders>
            <w:vAlign w:val="center"/>
            <w:tcPrChange w:id="219" w:author="Johanna Ramirez" w:date="2018-02-15T12:22:00Z">
              <w:tcPr>
                <w:tcW w:w="833" w:type="dxa"/>
                <w:vMerge/>
                <w:tcBorders>
                  <w:right w:val="single" w:sz="12" w:space="0" w:color="auto"/>
                </w:tcBorders>
                <w:vAlign w:val="center"/>
              </w:tcPr>
            </w:tcPrChange>
          </w:tcPr>
          <w:p w:rsidR="00DE09EA" w:rsidRPr="00B51FFD" w:rsidRDefault="00DE09EA" w:rsidP="00422B9D">
            <w:pPr>
              <w:spacing w:line="240" w:lineRule="auto"/>
              <w:jc w:val="center"/>
              <w:rPr>
                <w:rFonts w:ascii="Arial" w:hAnsi="Arial" w:cs="Arial"/>
                <w:b/>
                <w:sz w:val="18"/>
                <w:lang w:val="es-MX"/>
              </w:rPr>
            </w:pPr>
          </w:p>
        </w:tc>
        <w:tc>
          <w:tcPr>
            <w:tcW w:w="582" w:type="dxa"/>
            <w:tcBorders>
              <w:top w:val="single" w:sz="12" w:space="0" w:color="auto"/>
              <w:left w:val="single" w:sz="12" w:space="0" w:color="auto"/>
              <w:right w:val="single" w:sz="12" w:space="0" w:color="auto"/>
            </w:tcBorders>
            <w:vAlign w:val="center"/>
            <w:tcPrChange w:id="220" w:author="Johanna Ramirez" w:date="2018-02-15T12:22:00Z">
              <w:tcPr>
                <w:tcW w:w="672" w:type="dxa"/>
                <w:tcBorders>
                  <w:top w:val="single" w:sz="12" w:space="0" w:color="auto"/>
                  <w:left w:val="single" w:sz="12" w:space="0" w:color="auto"/>
                  <w:right w:val="single" w:sz="12" w:space="0" w:color="auto"/>
                </w:tcBorders>
                <w:vAlign w:val="center"/>
              </w:tcPr>
            </w:tcPrChange>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44" w:type="dxa"/>
            <w:tcBorders>
              <w:top w:val="single" w:sz="12" w:space="0" w:color="auto"/>
              <w:left w:val="single" w:sz="12" w:space="0" w:color="auto"/>
            </w:tcBorders>
            <w:vAlign w:val="center"/>
            <w:tcPrChange w:id="221" w:author="Johanna Ramirez" w:date="2018-02-15T12:22:00Z">
              <w:tcPr>
                <w:tcW w:w="681" w:type="dxa"/>
                <w:tcBorders>
                  <w:top w:val="single" w:sz="12" w:space="0" w:color="auto"/>
                  <w:left w:val="single" w:sz="12" w:space="0" w:color="auto"/>
                </w:tcBorders>
                <w:vAlign w:val="center"/>
              </w:tcPr>
            </w:tcPrChange>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15" w:type="dxa"/>
            <w:tcBorders>
              <w:top w:val="single" w:sz="12" w:space="0" w:color="auto"/>
              <w:left w:val="single" w:sz="12" w:space="0" w:color="auto"/>
            </w:tcBorders>
            <w:vAlign w:val="center"/>
            <w:tcPrChange w:id="222" w:author="Johanna Ramirez" w:date="2018-02-15T12:22:00Z">
              <w:tcPr>
                <w:tcW w:w="832" w:type="dxa"/>
                <w:tcBorders>
                  <w:top w:val="single" w:sz="12" w:space="0" w:color="auto"/>
                  <w:left w:val="single" w:sz="12" w:space="0" w:color="auto"/>
                </w:tcBorders>
                <w:vAlign w:val="center"/>
              </w:tcPr>
            </w:tcPrChange>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rsidTr="005D27E8">
        <w:tc>
          <w:tcPr>
            <w:tcW w:w="418" w:type="dxa"/>
            <w:tcPrChange w:id="223" w:author="Johanna Ramirez" w:date="2018-02-15T12:22:00Z">
              <w:tcPr>
                <w:tcW w:w="426" w:type="dxa"/>
              </w:tcPr>
            </w:tcPrChange>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1227" w:type="dxa"/>
            <w:tcPrChange w:id="224" w:author="Johanna Ramirez" w:date="2018-02-15T12:22:00Z">
              <w:tcPr>
                <w:tcW w:w="2043" w:type="dxa"/>
              </w:tcPr>
            </w:tcPrChange>
          </w:tcPr>
          <w:p w:rsidR="00DE09EA" w:rsidRPr="00B51FFD" w:rsidRDefault="00DE09EA" w:rsidP="00422B9D">
            <w:pPr>
              <w:rPr>
                <w:rFonts w:ascii="Arial" w:hAnsi="Arial" w:cs="Arial"/>
                <w:lang w:val="es-MX"/>
              </w:rPr>
            </w:pPr>
          </w:p>
        </w:tc>
        <w:tc>
          <w:tcPr>
            <w:tcW w:w="1448" w:type="dxa"/>
            <w:tcPrChange w:id="225" w:author="Johanna Ramirez" w:date="2018-02-15T12:22:00Z">
              <w:tcPr>
                <w:tcW w:w="2039" w:type="dxa"/>
              </w:tcPr>
            </w:tcPrChange>
          </w:tcPr>
          <w:p w:rsidR="00DE09EA" w:rsidRPr="00B51FFD" w:rsidRDefault="00DE09EA" w:rsidP="00422B9D">
            <w:pPr>
              <w:rPr>
                <w:rFonts w:ascii="Arial" w:hAnsi="Arial" w:cs="Arial"/>
                <w:lang w:val="es-MX"/>
              </w:rPr>
            </w:pPr>
          </w:p>
        </w:tc>
        <w:tc>
          <w:tcPr>
            <w:tcW w:w="1315" w:type="dxa"/>
            <w:tcPrChange w:id="226" w:author="Johanna Ramirez" w:date="2018-02-15T12:22:00Z">
              <w:tcPr>
                <w:tcW w:w="1119" w:type="dxa"/>
              </w:tcPr>
            </w:tcPrChange>
          </w:tcPr>
          <w:p w:rsidR="00DE09EA" w:rsidRPr="00B51FFD" w:rsidRDefault="00DE09EA" w:rsidP="00422B9D">
            <w:pPr>
              <w:rPr>
                <w:rFonts w:ascii="Arial" w:hAnsi="Arial" w:cs="Arial"/>
                <w:lang w:val="es-MX"/>
              </w:rPr>
            </w:pPr>
          </w:p>
        </w:tc>
        <w:tc>
          <w:tcPr>
            <w:tcW w:w="1383" w:type="dxa"/>
            <w:tcPrChange w:id="227" w:author="Johanna Ramirez" w:date="2018-02-15T12:22:00Z">
              <w:tcPr>
                <w:tcW w:w="1125" w:type="dxa"/>
              </w:tcPr>
            </w:tcPrChange>
          </w:tcPr>
          <w:p w:rsidR="00DE09EA" w:rsidRPr="00B51FFD" w:rsidRDefault="00DE09EA" w:rsidP="00422B9D">
            <w:pPr>
              <w:rPr>
                <w:rFonts w:ascii="Arial" w:hAnsi="Arial" w:cs="Arial"/>
                <w:lang w:val="es-MX"/>
              </w:rPr>
            </w:pPr>
          </w:p>
        </w:tc>
        <w:tc>
          <w:tcPr>
            <w:tcW w:w="1397" w:type="dxa"/>
            <w:tcPrChange w:id="228" w:author="Johanna Ramirez" w:date="2018-02-15T12:22:00Z">
              <w:tcPr>
                <w:tcW w:w="1146" w:type="dxa"/>
              </w:tcPr>
            </w:tcPrChange>
          </w:tcPr>
          <w:p w:rsidR="00DE09EA" w:rsidRPr="00B51FFD" w:rsidRDefault="00DE09EA" w:rsidP="00422B9D">
            <w:pPr>
              <w:rPr>
                <w:rFonts w:ascii="Arial" w:hAnsi="Arial" w:cs="Arial"/>
                <w:lang w:val="es-MX"/>
              </w:rPr>
            </w:pPr>
          </w:p>
        </w:tc>
        <w:tc>
          <w:tcPr>
            <w:tcW w:w="962" w:type="dxa"/>
            <w:tcPrChange w:id="229" w:author="Johanna Ramirez" w:date="2018-02-15T12:22:00Z">
              <w:tcPr>
                <w:tcW w:w="833" w:type="dxa"/>
              </w:tcPr>
            </w:tcPrChange>
          </w:tcPr>
          <w:p w:rsidR="00DE09EA" w:rsidRPr="00B51FFD" w:rsidRDefault="00DE09EA" w:rsidP="00422B9D">
            <w:pPr>
              <w:rPr>
                <w:rFonts w:ascii="Arial" w:hAnsi="Arial" w:cs="Arial"/>
                <w:lang w:val="es-MX"/>
              </w:rPr>
            </w:pPr>
          </w:p>
        </w:tc>
        <w:tc>
          <w:tcPr>
            <w:tcW w:w="582" w:type="dxa"/>
            <w:tcBorders>
              <w:right w:val="single" w:sz="12" w:space="0" w:color="auto"/>
            </w:tcBorders>
            <w:tcPrChange w:id="230" w:author="Johanna Ramirez" w:date="2018-02-15T12:22:00Z">
              <w:tcPr>
                <w:tcW w:w="672" w:type="dxa"/>
                <w:tcBorders>
                  <w:right w:val="single" w:sz="12" w:space="0" w:color="auto"/>
                </w:tcBorders>
              </w:tcPr>
            </w:tcPrChange>
          </w:tcPr>
          <w:p w:rsidR="00DE09EA" w:rsidRPr="00B51FFD" w:rsidRDefault="00DE09EA" w:rsidP="00422B9D">
            <w:pPr>
              <w:rPr>
                <w:rFonts w:ascii="Arial" w:hAnsi="Arial" w:cs="Arial"/>
                <w:lang w:val="es-MX"/>
              </w:rPr>
            </w:pPr>
          </w:p>
        </w:tc>
        <w:tc>
          <w:tcPr>
            <w:tcW w:w="644" w:type="dxa"/>
            <w:tcBorders>
              <w:right w:val="single" w:sz="12" w:space="0" w:color="auto"/>
            </w:tcBorders>
            <w:tcPrChange w:id="231" w:author="Johanna Ramirez" w:date="2018-02-15T12:22:00Z">
              <w:tcPr>
                <w:tcW w:w="681" w:type="dxa"/>
                <w:tcBorders>
                  <w:right w:val="single" w:sz="12" w:space="0" w:color="auto"/>
                </w:tcBorders>
              </w:tcPr>
            </w:tcPrChange>
          </w:tcPr>
          <w:p w:rsidR="00DE09EA" w:rsidRPr="00B51FFD" w:rsidRDefault="00DE09EA" w:rsidP="00422B9D">
            <w:pPr>
              <w:rPr>
                <w:rFonts w:ascii="Arial" w:hAnsi="Arial" w:cs="Arial"/>
                <w:lang w:val="es-MX"/>
              </w:rPr>
            </w:pPr>
          </w:p>
        </w:tc>
        <w:tc>
          <w:tcPr>
            <w:tcW w:w="815" w:type="dxa"/>
            <w:tcBorders>
              <w:left w:val="single" w:sz="12" w:space="0" w:color="auto"/>
            </w:tcBorders>
            <w:tcPrChange w:id="232" w:author="Johanna Ramirez" w:date="2018-02-15T12:22:00Z">
              <w:tcPr>
                <w:tcW w:w="832" w:type="dxa"/>
                <w:tcBorders>
                  <w:left w:val="single" w:sz="12" w:space="0" w:color="auto"/>
                </w:tcBorders>
              </w:tcPr>
            </w:tcPrChange>
          </w:tcPr>
          <w:p w:rsidR="00DE09EA" w:rsidRPr="00B51FFD" w:rsidRDefault="00DE09EA" w:rsidP="00422B9D">
            <w:pPr>
              <w:rPr>
                <w:rFonts w:ascii="Arial" w:hAnsi="Arial" w:cs="Arial"/>
                <w:lang w:val="es-MX"/>
              </w:rPr>
            </w:pPr>
          </w:p>
        </w:tc>
      </w:tr>
      <w:tr w:rsidR="00DE09EA" w:rsidRPr="00B51FFD" w:rsidTr="005D27E8">
        <w:tc>
          <w:tcPr>
            <w:tcW w:w="418" w:type="dxa"/>
            <w:tcPrChange w:id="233" w:author="Johanna Ramirez" w:date="2018-02-15T12:22:00Z">
              <w:tcPr>
                <w:tcW w:w="426" w:type="dxa"/>
              </w:tcPr>
            </w:tcPrChange>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1227" w:type="dxa"/>
            <w:tcPrChange w:id="234" w:author="Johanna Ramirez" w:date="2018-02-15T12:22:00Z">
              <w:tcPr>
                <w:tcW w:w="2043" w:type="dxa"/>
              </w:tcPr>
            </w:tcPrChange>
          </w:tcPr>
          <w:p w:rsidR="00DE09EA" w:rsidRPr="00B51FFD" w:rsidRDefault="00DE09EA" w:rsidP="00422B9D">
            <w:pPr>
              <w:rPr>
                <w:rFonts w:ascii="Arial" w:hAnsi="Arial" w:cs="Arial"/>
                <w:lang w:val="es-MX"/>
              </w:rPr>
            </w:pPr>
          </w:p>
        </w:tc>
        <w:tc>
          <w:tcPr>
            <w:tcW w:w="1448" w:type="dxa"/>
            <w:tcPrChange w:id="235" w:author="Johanna Ramirez" w:date="2018-02-15T12:22:00Z">
              <w:tcPr>
                <w:tcW w:w="2039" w:type="dxa"/>
              </w:tcPr>
            </w:tcPrChange>
          </w:tcPr>
          <w:p w:rsidR="00DE09EA" w:rsidRPr="00B51FFD" w:rsidRDefault="00DE09EA" w:rsidP="00422B9D">
            <w:pPr>
              <w:rPr>
                <w:rFonts w:ascii="Arial" w:hAnsi="Arial" w:cs="Arial"/>
                <w:lang w:val="es-MX"/>
              </w:rPr>
            </w:pPr>
          </w:p>
        </w:tc>
        <w:tc>
          <w:tcPr>
            <w:tcW w:w="1315" w:type="dxa"/>
            <w:tcPrChange w:id="236" w:author="Johanna Ramirez" w:date="2018-02-15T12:22:00Z">
              <w:tcPr>
                <w:tcW w:w="1119" w:type="dxa"/>
              </w:tcPr>
            </w:tcPrChange>
          </w:tcPr>
          <w:p w:rsidR="00DE09EA" w:rsidRPr="00B51FFD" w:rsidRDefault="00DE09EA" w:rsidP="00422B9D">
            <w:pPr>
              <w:rPr>
                <w:rFonts w:ascii="Arial" w:hAnsi="Arial" w:cs="Arial"/>
                <w:lang w:val="es-MX"/>
              </w:rPr>
            </w:pPr>
          </w:p>
        </w:tc>
        <w:tc>
          <w:tcPr>
            <w:tcW w:w="1383" w:type="dxa"/>
            <w:tcPrChange w:id="237" w:author="Johanna Ramirez" w:date="2018-02-15T12:22:00Z">
              <w:tcPr>
                <w:tcW w:w="1125" w:type="dxa"/>
              </w:tcPr>
            </w:tcPrChange>
          </w:tcPr>
          <w:p w:rsidR="00DE09EA" w:rsidRPr="00B51FFD" w:rsidRDefault="00DE09EA" w:rsidP="00422B9D">
            <w:pPr>
              <w:rPr>
                <w:rFonts w:ascii="Arial" w:hAnsi="Arial" w:cs="Arial"/>
                <w:lang w:val="es-MX"/>
              </w:rPr>
            </w:pPr>
          </w:p>
        </w:tc>
        <w:tc>
          <w:tcPr>
            <w:tcW w:w="1397" w:type="dxa"/>
            <w:tcPrChange w:id="238" w:author="Johanna Ramirez" w:date="2018-02-15T12:22:00Z">
              <w:tcPr>
                <w:tcW w:w="1146" w:type="dxa"/>
              </w:tcPr>
            </w:tcPrChange>
          </w:tcPr>
          <w:p w:rsidR="00DE09EA" w:rsidRPr="00B51FFD" w:rsidRDefault="00DE09EA" w:rsidP="00422B9D">
            <w:pPr>
              <w:rPr>
                <w:rFonts w:ascii="Arial" w:hAnsi="Arial" w:cs="Arial"/>
                <w:lang w:val="es-MX"/>
              </w:rPr>
            </w:pPr>
          </w:p>
        </w:tc>
        <w:tc>
          <w:tcPr>
            <w:tcW w:w="962" w:type="dxa"/>
            <w:tcPrChange w:id="239" w:author="Johanna Ramirez" w:date="2018-02-15T12:22:00Z">
              <w:tcPr>
                <w:tcW w:w="833" w:type="dxa"/>
              </w:tcPr>
            </w:tcPrChange>
          </w:tcPr>
          <w:p w:rsidR="00DE09EA" w:rsidRPr="00B51FFD" w:rsidRDefault="00DE09EA" w:rsidP="00422B9D">
            <w:pPr>
              <w:rPr>
                <w:rFonts w:ascii="Arial" w:hAnsi="Arial" w:cs="Arial"/>
                <w:lang w:val="es-MX"/>
              </w:rPr>
            </w:pPr>
          </w:p>
        </w:tc>
        <w:tc>
          <w:tcPr>
            <w:tcW w:w="582" w:type="dxa"/>
            <w:tcBorders>
              <w:right w:val="single" w:sz="12" w:space="0" w:color="auto"/>
            </w:tcBorders>
            <w:tcPrChange w:id="240" w:author="Johanna Ramirez" w:date="2018-02-15T12:22:00Z">
              <w:tcPr>
                <w:tcW w:w="672" w:type="dxa"/>
                <w:tcBorders>
                  <w:right w:val="single" w:sz="12" w:space="0" w:color="auto"/>
                </w:tcBorders>
              </w:tcPr>
            </w:tcPrChange>
          </w:tcPr>
          <w:p w:rsidR="00DE09EA" w:rsidRPr="00B51FFD" w:rsidRDefault="00DE09EA" w:rsidP="00422B9D">
            <w:pPr>
              <w:rPr>
                <w:rFonts w:ascii="Arial" w:hAnsi="Arial" w:cs="Arial"/>
                <w:lang w:val="es-MX"/>
              </w:rPr>
            </w:pPr>
          </w:p>
        </w:tc>
        <w:tc>
          <w:tcPr>
            <w:tcW w:w="644" w:type="dxa"/>
            <w:tcBorders>
              <w:right w:val="single" w:sz="12" w:space="0" w:color="auto"/>
            </w:tcBorders>
            <w:tcPrChange w:id="241" w:author="Johanna Ramirez" w:date="2018-02-15T12:22:00Z">
              <w:tcPr>
                <w:tcW w:w="681" w:type="dxa"/>
                <w:tcBorders>
                  <w:right w:val="single" w:sz="12" w:space="0" w:color="auto"/>
                </w:tcBorders>
              </w:tcPr>
            </w:tcPrChange>
          </w:tcPr>
          <w:p w:rsidR="00DE09EA" w:rsidRPr="00B51FFD" w:rsidRDefault="00DE09EA" w:rsidP="00422B9D">
            <w:pPr>
              <w:rPr>
                <w:rFonts w:ascii="Arial" w:hAnsi="Arial" w:cs="Arial"/>
                <w:lang w:val="es-MX"/>
              </w:rPr>
            </w:pPr>
          </w:p>
        </w:tc>
        <w:tc>
          <w:tcPr>
            <w:tcW w:w="815" w:type="dxa"/>
            <w:tcBorders>
              <w:left w:val="single" w:sz="12" w:space="0" w:color="auto"/>
            </w:tcBorders>
            <w:tcPrChange w:id="242" w:author="Johanna Ramirez" w:date="2018-02-15T12:22:00Z">
              <w:tcPr>
                <w:tcW w:w="832" w:type="dxa"/>
                <w:tcBorders>
                  <w:left w:val="single" w:sz="12" w:space="0" w:color="auto"/>
                </w:tcBorders>
              </w:tcPr>
            </w:tcPrChange>
          </w:tcPr>
          <w:p w:rsidR="00DE09EA" w:rsidRPr="00B51FFD" w:rsidRDefault="00DE09EA" w:rsidP="00422B9D">
            <w:pPr>
              <w:rPr>
                <w:rFonts w:ascii="Arial" w:hAnsi="Arial" w:cs="Arial"/>
                <w:lang w:val="es-MX"/>
              </w:rPr>
            </w:pPr>
          </w:p>
        </w:tc>
      </w:tr>
      <w:tr w:rsidR="00DE09EA" w:rsidRPr="00B51FFD" w:rsidTr="005D27E8">
        <w:tc>
          <w:tcPr>
            <w:tcW w:w="418" w:type="dxa"/>
            <w:tcPrChange w:id="243" w:author="Johanna Ramirez" w:date="2018-02-15T12:22:00Z">
              <w:tcPr>
                <w:tcW w:w="426" w:type="dxa"/>
              </w:tcPr>
            </w:tcPrChange>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1227" w:type="dxa"/>
            <w:tcPrChange w:id="244" w:author="Johanna Ramirez" w:date="2018-02-15T12:22:00Z">
              <w:tcPr>
                <w:tcW w:w="2043" w:type="dxa"/>
              </w:tcPr>
            </w:tcPrChange>
          </w:tcPr>
          <w:p w:rsidR="00DE09EA" w:rsidRPr="00B51FFD" w:rsidRDefault="00DE09EA" w:rsidP="00422B9D">
            <w:pPr>
              <w:rPr>
                <w:rFonts w:ascii="Arial" w:hAnsi="Arial" w:cs="Arial"/>
                <w:lang w:val="es-MX"/>
              </w:rPr>
            </w:pPr>
          </w:p>
        </w:tc>
        <w:tc>
          <w:tcPr>
            <w:tcW w:w="1448" w:type="dxa"/>
            <w:tcPrChange w:id="245" w:author="Johanna Ramirez" w:date="2018-02-15T12:22:00Z">
              <w:tcPr>
                <w:tcW w:w="2039" w:type="dxa"/>
              </w:tcPr>
            </w:tcPrChange>
          </w:tcPr>
          <w:p w:rsidR="00DE09EA" w:rsidRPr="00B51FFD" w:rsidRDefault="00DE09EA" w:rsidP="00422B9D">
            <w:pPr>
              <w:rPr>
                <w:rFonts w:ascii="Arial" w:hAnsi="Arial" w:cs="Arial"/>
                <w:lang w:val="es-MX"/>
              </w:rPr>
            </w:pPr>
          </w:p>
        </w:tc>
        <w:tc>
          <w:tcPr>
            <w:tcW w:w="1315" w:type="dxa"/>
            <w:tcPrChange w:id="246" w:author="Johanna Ramirez" w:date="2018-02-15T12:22:00Z">
              <w:tcPr>
                <w:tcW w:w="1119" w:type="dxa"/>
              </w:tcPr>
            </w:tcPrChange>
          </w:tcPr>
          <w:p w:rsidR="00DE09EA" w:rsidRPr="00B51FFD" w:rsidRDefault="00DE09EA" w:rsidP="00422B9D">
            <w:pPr>
              <w:rPr>
                <w:rFonts w:ascii="Arial" w:hAnsi="Arial" w:cs="Arial"/>
                <w:lang w:val="es-MX"/>
              </w:rPr>
            </w:pPr>
          </w:p>
        </w:tc>
        <w:tc>
          <w:tcPr>
            <w:tcW w:w="1383" w:type="dxa"/>
            <w:tcPrChange w:id="247" w:author="Johanna Ramirez" w:date="2018-02-15T12:22:00Z">
              <w:tcPr>
                <w:tcW w:w="1125" w:type="dxa"/>
              </w:tcPr>
            </w:tcPrChange>
          </w:tcPr>
          <w:p w:rsidR="00DE09EA" w:rsidRPr="00B51FFD" w:rsidRDefault="00DE09EA" w:rsidP="00422B9D">
            <w:pPr>
              <w:rPr>
                <w:rFonts w:ascii="Arial" w:hAnsi="Arial" w:cs="Arial"/>
                <w:lang w:val="es-MX"/>
              </w:rPr>
            </w:pPr>
          </w:p>
        </w:tc>
        <w:tc>
          <w:tcPr>
            <w:tcW w:w="1397" w:type="dxa"/>
            <w:tcPrChange w:id="248" w:author="Johanna Ramirez" w:date="2018-02-15T12:22:00Z">
              <w:tcPr>
                <w:tcW w:w="1146" w:type="dxa"/>
              </w:tcPr>
            </w:tcPrChange>
          </w:tcPr>
          <w:p w:rsidR="00DE09EA" w:rsidRPr="00B51FFD" w:rsidRDefault="00DE09EA" w:rsidP="00422B9D">
            <w:pPr>
              <w:rPr>
                <w:rFonts w:ascii="Arial" w:hAnsi="Arial" w:cs="Arial"/>
                <w:lang w:val="es-MX"/>
              </w:rPr>
            </w:pPr>
          </w:p>
        </w:tc>
        <w:tc>
          <w:tcPr>
            <w:tcW w:w="962" w:type="dxa"/>
            <w:tcPrChange w:id="249" w:author="Johanna Ramirez" w:date="2018-02-15T12:22:00Z">
              <w:tcPr>
                <w:tcW w:w="833" w:type="dxa"/>
              </w:tcPr>
            </w:tcPrChange>
          </w:tcPr>
          <w:p w:rsidR="00DE09EA" w:rsidRPr="00B51FFD" w:rsidRDefault="00DE09EA" w:rsidP="00422B9D">
            <w:pPr>
              <w:rPr>
                <w:rFonts w:ascii="Arial" w:hAnsi="Arial" w:cs="Arial"/>
                <w:lang w:val="es-MX"/>
              </w:rPr>
            </w:pPr>
          </w:p>
        </w:tc>
        <w:tc>
          <w:tcPr>
            <w:tcW w:w="582" w:type="dxa"/>
            <w:tcBorders>
              <w:right w:val="single" w:sz="12" w:space="0" w:color="auto"/>
            </w:tcBorders>
            <w:tcPrChange w:id="250" w:author="Johanna Ramirez" w:date="2018-02-15T12:22:00Z">
              <w:tcPr>
                <w:tcW w:w="672" w:type="dxa"/>
                <w:tcBorders>
                  <w:right w:val="single" w:sz="12" w:space="0" w:color="auto"/>
                </w:tcBorders>
              </w:tcPr>
            </w:tcPrChange>
          </w:tcPr>
          <w:p w:rsidR="00DE09EA" w:rsidRPr="00B51FFD" w:rsidRDefault="00DE09EA" w:rsidP="00422B9D">
            <w:pPr>
              <w:rPr>
                <w:rFonts w:ascii="Arial" w:hAnsi="Arial" w:cs="Arial"/>
                <w:lang w:val="es-MX"/>
              </w:rPr>
            </w:pPr>
          </w:p>
        </w:tc>
        <w:tc>
          <w:tcPr>
            <w:tcW w:w="644" w:type="dxa"/>
            <w:tcBorders>
              <w:right w:val="single" w:sz="12" w:space="0" w:color="auto"/>
            </w:tcBorders>
            <w:tcPrChange w:id="251" w:author="Johanna Ramirez" w:date="2018-02-15T12:22:00Z">
              <w:tcPr>
                <w:tcW w:w="681" w:type="dxa"/>
                <w:tcBorders>
                  <w:right w:val="single" w:sz="12" w:space="0" w:color="auto"/>
                </w:tcBorders>
              </w:tcPr>
            </w:tcPrChange>
          </w:tcPr>
          <w:p w:rsidR="00DE09EA" w:rsidRPr="00B51FFD" w:rsidRDefault="00DE09EA" w:rsidP="00422B9D">
            <w:pPr>
              <w:rPr>
                <w:rFonts w:ascii="Arial" w:hAnsi="Arial" w:cs="Arial"/>
                <w:lang w:val="es-MX"/>
              </w:rPr>
            </w:pPr>
          </w:p>
        </w:tc>
        <w:tc>
          <w:tcPr>
            <w:tcW w:w="815" w:type="dxa"/>
            <w:tcBorders>
              <w:left w:val="single" w:sz="12" w:space="0" w:color="auto"/>
            </w:tcBorders>
            <w:tcPrChange w:id="252" w:author="Johanna Ramirez" w:date="2018-02-15T12:22:00Z">
              <w:tcPr>
                <w:tcW w:w="832" w:type="dxa"/>
                <w:tcBorders>
                  <w:left w:val="single" w:sz="12" w:space="0" w:color="auto"/>
                </w:tcBorders>
              </w:tcPr>
            </w:tcPrChange>
          </w:tcPr>
          <w:p w:rsidR="00DE09EA" w:rsidRPr="00B51FFD" w:rsidRDefault="00DE09EA" w:rsidP="00422B9D">
            <w:pPr>
              <w:rPr>
                <w:rFonts w:ascii="Arial" w:hAnsi="Arial" w:cs="Arial"/>
                <w:lang w:val="es-MX"/>
              </w:rPr>
            </w:pPr>
          </w:p>
        </w:tc>
      </w:tr>
      <w:tr w:rsidR="00DE09EA" w:rsidRPr="00B51FFD" w:rsidTr="005D27E8">
        <w:tc>
          <w:tcPr>
            <w:tcW w:w="418" w:type="dxa"/>
            <w:tcPrChange w:id="253" w:author="Johanna Ramirez" w:date="2018-02-15T12:22:00Z">
              <w:tcPr>
                <w:tcW w:w="426" w:type="dxa"/>
              </w:tcPr>
            </w:tcPrChange>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1227" w:type="dxa"/>
            <w:tcPrChange w:id="254" w:author="Johanna Ramirez" w:date="2018-02-15T12:22:00Z">
              <w:tcPr>
                <w:tcW w:w="2043" w:type="dxa"/>
              </w:tcPr>
            </w:tcPrChange>
          </w:tcPr>
          <w:p w:rsidR="00DE09EA" w:rsidRPr="00B51FFD" w:rsidRDefault="00DE09EA" w:rsidP="00422B9D">
            <w:pPr>
              <w:rPr>
                <w:rFonts w:ascii="Arial" w:hAnsi="Arial" w:cs="Arial"/>
                <w:lang w:val="es-MX"/>
              </w:rPr>
            </w:pPr>
          </w:p>
        </w:tc>
        <w:tc>
          <w:tcPr>
            <w:tcW w:w="1448" w:type="dxa"/>
            <w:tcPrChange w:id="255" w:author="Johanna Ramirez" w:date="2018-02-15T12:22:00Z">
              <w:tcPr>
                <w:tcW w:w="2039" w:type="dxa"/>
              </w:tcPr>
            </w:tcPrChange>
          </w:tcPr>
          <w:p w:rsidR="00DE09EA" w:rsidRPr="00B51FFD" w:rsidRDefault="00DE09EA" w:rsidP="00422B9D">
            <w:pPr>
              <w:rPr>
                <w:rFonts w:ascii="Arial" w:hAnsi="Arial" w:cs="Arial"/>
                <w:lang w:val="es-MX"/>
              </w:rPr>
            </w:pPr>
          </w:p>
        </w:tc>
        <w:tc>
          <w:tcPr>
            <w:tcW w:w="1315" w:type="dxa"/>
            <w:tcPrChange w:id="256" w:author="Johanna Ramirez" w:date="2018-02-15T12:22:00Z">
              <w:tcPr>
                <w:tcW w:w="1119" w:type="dxa"/>
              </w:tcPr>
            </w:tcPrChange>
          </w:tcPr>
          <w:p w:rsidR="00DE09EA" w:rsidRPr="00B51FFD" w:rsidRDefault="00DE09EA" w:rsidP="00422B9D">
            <w:pPr>
              <w:rPr>
                <w:rFonts w:ascii="Arial" w:hAnsi="Arial" w:cs="Arial"/>
                <w:lang w:val="es-MX"/>
              </w:rPr>
            </w:pPr>
          </w:p>
        </w:tc>
        <w:tc>
          <w:tcPr>
            <w:tcW w:w="1383" w:type="dxa"/>
            <w:tcPrChange w:id="257" w:author="Johanna Ramirez" w:date="2018-02-15T12:22:00Z">
              <w:tcPr>
                <w:tcW w:w="1125" w:type="dxa"/>
              </w:tcPr>
            </w:tcPrChange>
          </w:tcPr>
          <w:p w:rsidR="00DE09EA" w:rsidRPr="00B51FFD" w:rsidRDefault="00DE09EA" w:rsidP="00422B9D">
            <w:pPr>
              <w:rPr>
                <w:rFonts w:ascii="Arial" w:hAnsi="Arial" w:cs="Arial"/>
                <w:lang w:val="es-MX"/>
              </w:rPr>
            </w:pPr>
          </w:p>
        </w:tc>
        <w:tc>
          <w:tcPr>
            <w:tcW w:w="1397" w:type="dxa"/>
            <w:tcPrChange w:id="258" w:author="Johanna Ramirez" w:date="2018-02-15T12:22:00Z">
              <w:tcPr>
                <w:tcW w:w="1146" w:type="dxa"/>
              </w:tcPr>
            </w:tcPrChange>
          </w:tcPr>
          <w:p w:rsidR="00DE09EA" w:rsidRPr="00B51FFD" w:rsidRDefault="00DE09EA" w:rsidP="00422B9D">
            <w:pPr>
              <w:rPr>
                <w:rFonts w:ascii="Arial" w:hAnsi="Arial" w:cs="Arial"/>
                <w:lang w:val="es-MX"/>
              </w:rPr>
            </w:pPr>
          </w:p>
        </w:tc>
        <w:tc>
          <w:tcPr>
            <w:tcW w:w="962" w:type="dxa"/>
            <w:tcPrChange w:id="259" w:author="Johanna Ramirez" w:date="2018-02-15T12:22:00Z">
              <w:tcPr>
                <w:tcW w:w="833" w:type="dxa"/>
              </w:tcPr>
            </w:tcPrChange>
          </w:tcPr>
          <w:p w:rsidR="00DE09EA" w:rsidRPr="00B51FFD" w:rsidRDefault="00DE09EA" w:rsidP="00422B9D">
            <w:pPr>
              <w:rPr>
                <w:rFonts w:ascii="Arial" w:hAnsi="Arial" w:cs="Arial"/>
                <w:lang w:val="es-MX"/>
              </w:rPr>
            </w:pPr>
          </w:p>
        </w:tc>
        <w:tc>
          <w:tcPr>
            <w:tcW w:w="582" w:type="dxa"/>
            <w:tcBorders>
              <w:right w:val="single" w:sz="12" w:space="0" w:color="auto"/>
            </w:tcBorders>
            <w:tcPrChange w:id="260" w:author="Johanna Ramirez" w:date="2018-02-15T12:22:00Z">
              <w:tcPr>
                <w:tcW w:w="672" w:type="dxa"/>
                <w:tcBorders>
                  <w:right w:val="single" w:sz="12" w:space="0" w:color="auto"/>
                </w:tcBorders>
              </w:tcPr>
            </w:tcPrChange>
          </w:tcPr>
          <w:p w:rsidR="00DE09EA" w:rsidRPr="00B51FFD" w:rsidRDefault="00DE09EA" w:rsidP="00422B9D">
            <w:pPr>
              <w:rPr>
                <w:rFonts w:ascii="Arial" w:hAnsi="Arial" w:cs="Arial"/>
                <w:lang w:val="es-MX"/>
              </w:rPr>
            </w:pPr>
          </w:p>
        </w:tc>
        <w:tc>
          <w:tcPr>
            <w:tcW w:w="644" w:type="dxa"/>
            <w:tcBorders>
              <w:right w:val="single" w:sz="12" w:space="0" w:color="auto"/>
            </w:tcBorders>
            <w:tcPrChange w:id="261" w:author="Johanna Ramirez" w:date="2018-02-15T12:22:00Z">
              <w:tcPr>
                <w:tcW w:w="681" w:type="dxa"/>
                <w:tcBorders>
                  <w:right w:val="single" w:sz="12" w:space="0" w:color="auto"/>
                </w:tcBorders>
              </w:tcPr>
            </w:tcPrChange>
          </w:tcPr>
          <w:p w:rsidR="00DE09EA" w:rsidRPr="00B51FFD" w:rsidRDefault="00DE09EA" w:rsidP="00422B9D">
            <w:pPr>
              <w:rPr>
                <w:rFonts w:ascii="Arial" w:hAnsi="Arial" w:cs="Arial"/>
                <w:lang w:val="es-MX"/>
              </w:rPr>
            </w:pPr>
          </w:p>
        </w:tc>
        <w:tc>
          <w:tcPr>
            <w:tcW w:w="815" w:type="dxa"/>
            <w:tcBorders>
              <w:left w:val="single" w:sz="12" w:space="0" w:color="auto"/>
            </w:tcBorders>
            <w:tcPrChange w:id="262" w:author="Johanna Ramirez" w:date="2018-02-15T12:22:00Z">
              <w:tcPr>
                <w:tcW w:w="832" w:type="dxa"/>
                <w:tcBorders>
                  <w:left w:val="single" w:sz="12" w:space="0" w:color="auto"/>
                </w:tcBorders>
              </w:tcPr>
            </w:tcPrChange>
          </w:tcPr>
          <w:p w:rsidR="00DE09EA" w:rsidRPr="00B51FFD" w:rsidRDefault="00DE09EA" w:rsidP="00422B9D">
            <w:pPr>
              <w:rPr>
                <w:rFonts w:ascii="Arial" w:hAnsi="Arial" w:cs="Arial"/>
                <w:lang w:val="es-MX"/>
              </w:rPr>
            </w:pPr>
          </w:p>
        </w:tc>
      </w:tr>
      <w:tr w:rsidR="00DE09EA" w:rsidRPr="00B51FFD" w:rsidTr="005D27E8">
        <w:tc>
          <w:tcPr>
            <w:tcW w:w="418" w:type="dxa"/>
            <w:tcPrChange w:id="263" w:author="Johanna Ramirez" w:date="2018-02-15T12:22:00Z">
              <w:tcPr>
                <w:tcW w:w="426" w:type="dxa"/>
              </w:tcPr>
            </w:tcPrChange>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1227" w:type="dxa"/>
            <w:tcPrChange w:id="264" w:author="Johanna Ramirez" w:date="2018-02-15T12:22:00Z">
              <w:tcPr>
                <w:tcW w:w="2043" w:type="dxa"/>
              </w:tcPr>
            </w:tcPrChange>
          </w:tcPr>
          <w:p w:rsidR="00DE09EA" w:rsidRPr="00B51FFD" w:rsidRDefault="00DE09EA" w:rsidP="00422B9D">
            <w:pPr>
              <w:rPr>
                <w:rFonts w:ascii="Arial" w:hAnsi="Arial" w:cs="Arial"/>
                <w:lang w:val="es-MX"/>
              </w:rPr>
            </w:pPr>
          </w:p>
        </w:tc>
        <w:tc>
          <w:tcPr>
            <w:tcW w:w="1448" w:type="dxa"/>
            <w:tcPrChange w:id="265" w:author="Johanna Ramirez" w:date="2018-02-15T12:22:00Z">
              <w:tcPr>
                <w:tcW w:w="2039" w:type="dxa"/>
              </w:tcPr>
            </w:tcPrChange>
          </w:tcPr>
          <w:p w:rsidR="00DE09EA" w:rsidRPr="00B51FFD" w:rsidRDefault="00DE09EA" w:rsidP="00422B9D">
            <w:pPr>
              <w:rPr>
                <w:rFonts w:ascii="Arial" w:hAnsi="Arial" w:cs="Arial"/>
                <w:lang w:val="es-MX"/>
              </w:rPr>
            </w:pPr>
          </w:p>
        </w:tc>
        <w:tc>
          <w:tcPr>
            <w:tcW w:w="1315" w:type="dxa"/>
            <w:tcPrChange w:id="266" w:author="Johanna Ramirez" w:date="2018-02-15T12:22:00Z">
              <w:tcPr>
                <w:tcW w:w="1119" w:type="dxa"/>
              </w:tcPr>
            </w:tcPrChange>
          </w:tcPr>
          <w:p w:rsidR="00DE09EA" w:rsidRPr="00B51FFD" w:rsidRDefault="00DE09EA" w:rsidP="00422B9D">
            <w:pPr>
              <w:rPr>
                <w:rFonts w:ascii="Arial" w:hAnsi="Arial" w:cs="Arial"/>
                <w:lang w:val="es-MX"/>
              </w:rPr>
            </w:pPr>
          </w:p>
        </w:tc>
        <w:tc>
          <w:tcPr>
            <w:tcW w:w="1383" w:type="dxa"/>
            <w:tcPrChange w:id="267" w:author="Johanna Ramirez" w:date="2018-02-15T12:22:00Z">
              <w:tcPr>
                <w:tcW w:w="1125" w:type="dxa"/>
              </w:tcPr>
            </w:tcPrChange>
          </w:tcPr>
          <w:p w:rsidR="00DE09EA" w:rsidRPr="00B51FFD" w:rsidRDefault="00DE09EA" w:rsidP="00422B9D">
            <w:pPr>
              <w:rPr>
                <w:rFonts w:ascii="Arial" w:hAnsi="Arial" w:cs="Arial"/>
                <w:lang w:val="es-MX"/>
              </w:rPr>
            </w:pPr>
          </w:p>
        </w:tc>
        <w:tc>
          <w:tcPr>
            <w:tcW w:w="1397" w:type="dxa"/>
            <w:tcPrChange w:id="268" w:author="Johanna Ramirez" w:date="2018-02-15T12:22:00Z">
              <w:tcPr>
                <w:tcW w:w="1146" w:type="dxa"/>
              </w:tcPr>
            </w:tcPrChange>
          </w:tcPr>
          <w:p w:rsidR="00DE09EA" w:rsidRPr="00B51FFD" w:rsidRDefault="00DE09EA" w:rsidP="00422B9D">
            <w:pPr>
              <w:rPr>
                <w:rFonts w:ascii="Arial" w:hAnsi="Arial" w:cs="Arial"/>
                <w:lang w:val="es-MX"/>
              </w:rPr>
            </w:pPr>
          </w:p>
        </w:tc>
        <w:tc>
          <w:tcPr>
            <w:tcW w:w="962" w:type="dxa"/>
            <w:tcPrChange w:id="269" w:author="Johanna Ramirez" w:date="2018-02-15T12:22:00Z">
              <w:tcPr>
                <w:tcW w:w="833" w:type="dxa"/>
              </w:tcPr>
            </w:tcPrChange>
          </w:tcPr>
          <w:p w:rsidR="00DE09EA" w:rsidRPr="00B51FFD" w:rsidRDefault="00DE09EA" w:rsidP="00422B9D">
            <w:pPr>
              <w:rPr>
                <w:rFonts w:ascii="Arial" w:hAnsi="Arial" w:cs="Arial"/>
                <w:lang w:val="es-MX"/>
              </w:rPr>
            </w:pPr>
          </w:p>
        </w:tc>
        <w:tc>
          <w:tcPr>
            <w:tcW w:w="582" w:type="dxa"/>
            <w:tcBorders>
              <w:right w:val="single" w:sz="12" w:space="0" w:color="auto"/>
            </w:tcBorders>
            <w:tcPrChange w:id="270" w:author="Johanna Ramirez" w:date="2018-02-15T12:22:00Z">
              <w:tcPr>
                <w:tcW w:w="672" w:type="dxa"/>
                <w:tcBorders>
                  <w:right w:val="single" w:sz="12" w:space="0" w:color="auto"/>
                </w:tcBorders>
              </w:tcPr>
            </w:tcPrChange>
          </w:tcPr>
          <w:p w:rsidR="00DE09EA" w:rsidRPr="00B51FFD" w:rsidRDefault="00DE09EA" w:rsidP="00422B9D">
            <w:pPr>
              <w:rPr>
                <w:rFonts w:ascii="Arial" w:hAnsi="Arial" w:cs="Arial"/>
                <w:lang w:val="es-MX"/>
              </w:rPr>
            </w:pPr>
          </w:p>
        </w:tc>
        <w:tc>
          <w:tcPr>
            <w:tcW w:w="644" w:type="dxa"/>
            <w:tcBorders>
              <w:right w:val="single" w:sz="12" w:space="0" w:color="auto"/>
            </w:tcBorders>
            <w:tcPrChange w:id="271" w:author="Johanna Ramirez" w:date="2018-02-15T12:22:00Z">
              <w:tcPr>
                <w:tcW w:w="681" w:type="dxa"/>
                <w:tcBorders>
                  <w:right w:val="single" w:sz="12" w:space="0" w:color="auto"/>
                </w:tcBorders>
              </w:tcPr>
            </w:tcPrChange>
          </w:tcPr>
          <w:p w:rsidR="00DE09EA" w:rsidRPr="00B51FFD" w:rsidRDefault="00DE09EA" w:rsidP="00422B9D">
            <w:pPr>
              <w:rPr>
                <w:rFonts w:ascii="Arial" w:hAnsi="Arial" w:cs="Arial"/>
                <w:lang w:val="es-MX"/>
              </w:rPr>
            </w:pPr>
          </w:p>
        </w:tc>
        <w:tc>
          <w:tcPr>
            <w:tcW w:w="815" w:type="dxa"/>
            <w:tcBorders>
              <w:left w:val="single" w:sz="12" w:space="0" w:color="auto"/>
            </w:tcBorders>
            <w:tcPrChange w:id="272" w:author="Johanna Ramirez" w:date="2018-02-15T12:22:00Z">
              <w:tcPr>
                <w:tcW w:w="832" w:type="dxa"/>
                <w:tcBorders>
                  <w:left w:val="single" w:sz="12" w:space="0" w:color="auto"/>
                </w:tcBorders>
              </w:tcPr>
            </w:tcPrChange>
          </w:tcPr>
          <w:p w:rsidR="00DE09EA" w:rsidRPr="00B51FFD" w:rsidRDefault="00DE09EA" w:rsidP="00422B9D">
            <w:pPr>
              <w:rPr>
                <w:rFonts w:ascii="Arial" w:hAnsi="Arial" w:cs="Arial"/>
                <w:lang w:val="es-MX"/>
              </w:rPr>
            </w:pPr>
          </w:p>
        </w:tc>
      </w:tr>
      <w:tr w:rsidR="00DE09EA" w:rsidRPr="00B51FFD" w:rsidTr="005D27E8">
        <w:tc>
          <w:tcPr>
            <w:tcW w:w="418" w:type="dxa"/>
            <w:tcPrChange w:id="273" w:author="Johanna Ramirez" w:date="2018-02-15T12:22:00Z">
              <w:tcPr>
                <w:tcW w:w="426" w:type="dxa"/>
              </w:tcPr>
            </w:tcPrChange>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1227" w:type="dxa"/>
            <w:tcPrChange w:id="274" w:author="Johanna Ramirez" w:date="2018-02-15T12:22:00Z">
              <w:tcPr>
                <w:tcW w:w="2043" w:type="dxa"/>
              </w:tcPr>
            </w:tcPrChange>
          </w:tcPr>
          <w:p w:rsidR="00DE09EA" w:rsidRPr="00B51FFD" w:rsidRDefault="00DE09EA" w:rsidP="00422B9D">
            <w:pPr>
              <w:rPr>
                <w:rFonts w:ascii="Arial" w:hAnsi="Arial" w:cs="Arial"/>
                <w:lang w:val="es-MX"/>
              </w:rPr>
            </w:pPr>
          </w:p>
        </w:tc>
        <w:tc>
          <w:tcPr>
            <w:tcW w:w="1448" w:type="dxa"/>
            <w:tcPrChange w:id="275" w:author="Johanna Ramirez" w:date="2018-02-15T12:22:00Z">
              <w:tcPr>
                <w:tcW w:w="2039" w:type="dxa"/>
              </w:tcPr>
            </w:tcPrChange>
          </w:tcPr>
          <w:p w:rsidR="00DE09EA" w:rsidRPr="00B51FFD" w:rsidRDefault="00DE09EA" w:rsidP="00422B9D">
            <w:pPr>
              <w:rPr>
                <w:rFonts w:ascii="Arial" w:hAnsi="Arial" w:cs="Arial"/>
                <w:lang w:val="es-MX"/>
              </w:rPr>
            </w:pPr>
          </w:p>
        </w:tc>
        <w:tc>
          <w:tcPr>
            <w:tcW w:w="1315" w:type="dxa"/>
            <w:tcPrChange w:id="276" w:author="Johanna Ramirez" w:date="2018-02-15T12:22:00Z">
              <w:tcPr>
                <w:tcW w:w="1119" w:type="dxa"/>
              </w:tcPr>
            </w:tcPrChange>
          </w:tcPr>
          <w:p w:rsidR="00DE09EA" w:rsidRPr="00B51FFD" w:rsidRDefault="00DE09EA" w:rsidP="00422B9D">
            <w:pPr>
              <w:rPr>
                <w:rFonts w:ascii="Arial" w:hAnsi="Arial" w:cs="Arial"/>
                <w:lang w:val="es-MX"/>
              </w:rPr>
            </w:pPr>
          </w:p>
        </w:tc>
        <w:tc>
          <w:tcPr>
            <w:tcW w:w="1383" w:type="dxa"/>
            <w:tcPrChange w:id="277" w:author="Johanna Ramirez" w:date="2018-02-15T12:22:00Z">
              <w:tcPr>
                <w:tcW w:w="1125" w:type="dxa"/>
              </w:tcPr>
            </w:tcPrChange>
          </w:tcPr>
          <w:p w:rsidR="00DE09EA" w:rsidRPr="00B51FFD" w:rsidRDefault="00DE09EA" w:rsidP="00422B9D">
            <w:pPr>
              <w:rPr>
                <w:rFonts w:ascii="Arial" w:hAnsi="Arial" w:cs="Arial"/>
                <w:lang w:val="es-MX"/>
              </w:rPr>
            </w:pPr>
          </w:p>
        </w:tc>
        <w:tc>
          <w:tcPr>
            <w:tcW w:w="1397" w:type="dxa"/>
            <w:tcPrChange w:id="278" w:author="Johanna Ramirez" w:date="2018-02-15T12:22:00Z">
              <w:tcPr>
                <w:tcW w:w="1146" w:type="dxa"/>
              </w:tcPr>
            </w:tcPrChange>
          </w:tcPr>
          <w:p w:rsidR="00DE09EA" w:rsidRPr="00B51FFD" w:rsidRDefault="00DE09EA" w:rsidP="00422B9D">
            <w:pPr>
              <w:rPr>
                <w:rFonts w:ascii="Arial" w:hAnsi="Arial" w:cs="Arial"/>
                <w:lang w:val="es-MX"/>
              </w:rPr>
            </w:pPr>
          </w:p>
        </w:tc>
        <w:tc>
          <w:tcPr>
            <w:tcW w:w="962" w:type="dxa"/>
            <w:tcPrChange w:id="279" w:author="Johanna Ramirez" w:date="2018-02-15T12:22:00Z">
              <w:tcPr>
                <w:tcW w:w="833" w:type="dxa"/>
              </w:tcPr>
            </w:tcPrChange>
          </w:tcPr>
          <w:p w:rsidR="00DE09EA" w:rsidRPr="00B51FFD" w:rsidRDefault="00DE09EA" w:rsidP="00422B9D">
            <w:pPr>
              <w:rPr>
                <w:rFonts w:ascii="Arial" w:hAnsi="Arial" w:cs="Arial"/>
                <w:lang w:val="es-MX"/>
              </w:rPr>
            </w:pPr>
          </w:p>
        </w:tc>
        <w:tc>
          <w:tcPr>
            <w:tcW w:w="582" w:type="dxa"/>
            <w:tcBorders>
              <w:right w:val="single" w:sz="12" w:space="0" w:color="auto"/>
            </w:tcBorders>
            <w:tcPrChange w:id="280" w:author="Johanna Ramirez" w:date="2018-02-15T12:22:00Z">
              <w:tcPr>
                <w:tcW w:w="672" w:type="dxa"/>
                <w:tcBorders>
                  <w:right w:val="single" w:sz="12" w:space="0" w:color="auto"/>
                </w:tcBorders>
              </w:tcPr>
            </w:tcPrChange>
          </w:tcPr>
          <w:p w:rsidR="00DE09EA" w:rsidRPr="00B51FFD" w:rsidRDefault="00DE09EA" w:rsidP="00422B9D">
            <w:pPr>
              <w:rPr>
                <w:rFonts w:ascii="Arial" w:hAnsi="Arial" w:cs="Arial"/>
                <w:lang w:val="es-MX"/>
              </w:rPr>
            </w:pPr>
          </w:p>
        </w:tc>
        <w:tc>
          <w:tcPr>
            <w:tcW w:w="644" w:type="dxa"/>
            <w:tcBorders>
              <w:right w:val="single" w:sz="12" w:space="0" w:color="auto"/>
            </w:tcBorders>
            <w:tcPrChange w:id="281" w:author="Johanna Ramirez" w:date="2018-02-15T12:22:00Z">
              <w:tcPr>
                <w:tcW w:w="681" w:type="dxa"/>
                <w:tcBorders>
                  <w:right w:val="single" w:sz="12" w:space="0" w:color="auto"/>
                </w:tcBorders>
              </w:tcPr>
            </w:tcPrChange>
          </w:tcPr>
          <w:p w:rsidR="00DE09EA" w:rsidRPr="00B51FFD" w:rsidRDefault="00DE09EA" w:rsidP="00422B9D">
            <w:pPr>
              <w:rPr>
                <w:rFonts w:ascii="Arial" w:hAnsi="Arial" w:cs="Arial"/>
                <w:lang w:val="es-MX"/>
              </w:rPr>
            </w:pPr>
          </w:p>
        </w:tc>
        <w:tc>
          <w:tcPr>
            <w:tcW w:w="815" w:type="dxa"/>
            <w:tcBorders>
              <w:left w:val="single" w:sz="12" w:space="0" w:color="auto"/>
            </w:tcBorders>
            <w:tcPrChange w:id="282" w:author="Johanna Ramirez" w:date="2018-02-15T12:22:00Z">
              <w:tcPr>
                <w:tcW w:w="832" w:type="dxa"/>
                <w:tcBorders>
                  <w:left w:val="single" w:sz="12" w:space="0" w:color="auto"/>
                </w:tcBorders>
              </w:tcPr>
            </w:tcPrChange>
          </w:tcPr>
          <w:p w:rsidR="00DE09EA" w:rsidRPr="00B51FFD" w:rsidRDefault="00DE09EA" w:rsidP="00422B9D">
            <w:pPr>
              <w:rPr>
                <w:rFonts w:ascii="Arial" w:hAnsi="Arial" w:cs="Arial"/>
                <w:lang w:val="es-MX"/>
              </w:rPr>
            </w:pPr>
          </w:p>
        </w:tc>
      </w:tr>
    </w:tbl>
    <w:p w:rsidR="00DE09EA" w:rsidRPr="00B51FFD" w:rsidRDefault="0074659A" w:rsidP="00DE09EA">
      <w:pPr>
        <w:rPr>
          <w:rFonts w:ascii="Arial" w:hAnsi="Arial" w:cs="Arial"/>
          <w:lang w:val="es-MX"/>
        </w:rPr>
      </w:pPr>
      <w:r w:rsidRPr="0074659A">
        <w:rPr>
          <w:rFonts w:ascii="Arial" w:hAnsi="Arial" w:cs="Arial"/>
          <w:b/>
          <w:lang w:val="es-MX"/>
          <w:rPrChange w:id="283" w:author="Johanna Ramirez" w:date="2018-02-15T14:32:00Z">
            <w:rPr>
              <w:rFonts w:ascii="Arial" w:hAnsi="Arial" w:cs="Arial"/>
              <w:lang w:val="es-MX"/>
            </w:rPr>
          </w:rPrChange>
        </w:rPr>
        <w:t>Nota: La Convocante podrá verificar la información contenida en el presente formulario, solicitar por escrito datos a las respectivas Contratantes</w:t>
      </w:r>
      <w:r w:rsidR="00DE09EA" w:rsidRPr="00B51FFD">
        <w:rPr>
          <w:rFonts w:ascii="Arial" w:hAnsi="Arial" w:cs="Arial"/>
          <w:lang w:val="es-MX"/>
        </w:rPr>
        <w:t>.</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rsidR="00DE09EA" w:rsidRDefault="00DE09EA"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Pr="00B51FFD" w:rsidRDefault="00306990" w:rsidP="00DE09EA">
      <w:pPr>
        <w:rPr>
          <w:rFonts w:ascii="Arial" w:hAnsi="Arial" w:cs="Arial"/>
          <w:lang w:val="es-MX"/>
        </w:rPr>
      </w:pPr>
    </w:p>
    <w:p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t xml:space="preserve">FORMULARIO Nº </w:t>
      </w:r>
      <w:bookmarkEnd w:id="198"/>
      <w:r w:rsidRPr="00B51FFD">
        <w:rPr>
          <w:rFonts w:ascii="Arial" w:hAnsi="Arial" w:cs="Arial"/>
          <w:color w:val="auto"/>
          <w:lang w:val="es-MX"/>
        </w:rPr>
        <w:t>13</w:t>
      </w:r>
      <w:r w:rsidR="0074659A"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0074659A" w:rsidRPr="00B51FFD">
        <w:rPr>
          <w:rFonts w:ascii="Arial" w:hAnsi="Arial" w:cs="Arial"/>
          <w:color w:val="auto"/>
          <w:szCs w:val="26"/>
        </w:rPr>
        <w:fldChar w:fldCharType="end"/>
      </w:r>
    </w:p>
    <w:p w:rsidR="00DE09EA" w:rsidRPr="00CF7A64" w:rsidRDefault="00DE09EA" w:rsidP="00DE09EA">
      <w:pPr>
        <w:pStyle w:val="Ttulo2"/>
        <w:jc w:val="center"/>
        <w:rPr>
          <w:rFonts w:ascii="Arial" w:hAnsi="Arial" w:cs="Arial"/>
          <w:color w:val="auto"/>
          <w:sz w:val="28"/>
          <w:szCs w:val="28"/>
        </w:rPr>
      </w:pPr>
      <w:bookmarkStart w:id="284" w:name="_Toc286313326"/>
      <w:r w:rsidRPr="00CF7A64">
        <w:rPr>
          <w:rFonts w:ascii="Arial" w:hAnsi="Arial" w:cs="Arial"/>
          <w:color w:val="auto"/>
          <w:sz w:val="28"/>
          <w:szCs w:val="28"/>
        </w:rPr>
        <w:t>DECLARACION JURADA</w:t>
      </w:r>
      <w:bookmarkEnd w:id="284"/>
      <w:r w:rsidR="0074659A"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0074659A" w:rsidRPr="00CF7A64">
        <w:rPr>
          <w:rFonts w:ascii="Arial" w:hAnsi="Arial" w:cs="Arial"/>
          <w:color w:val="auto"/>
          <w:sz w:val="28"/>
          <w:szCs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ins w:id="285" w:author="Johanna Ramirez" w:date="2018-02-15T14:34:00Z">
        <w:r w:rsidR="00361D29">
          <w:rPr>
            <w:rFonts w:ascii="Arial" w:hAnsi="Arial" w:cs="Arial"/>
          </w:rPr>
          <w:tab/>
        </w:r>
        <w:r w:rsidR="00361D29">
          <w:rPr>
            <w:rFonts w:ascii="Arial" w:hAnsi="Arial" w:cs="Arial"/>
          </w:rPr>
          <w:tab/>
        </w:r>
        <w:r w:rsidR="00361D29">
          <w:rPr>
            <w:rFonts w:ascii="Arial" w:hAnsi="Arial" w:cs="Arial"/>
          </w:rPr>
          <w:tab/>
        </w:r>
      </w:ins>
      <w:r w:rsidRPr="00B51FFD">
        <w:rPr>
          <w:rFonts w:ascii="Arial" w:hAnsi="Arial" w:cs="Arial"/>
        </w:rPr>
        <w:t>Modalidad:</w:t>
      </w:r>
    </w:p>
    <w:p w:rsidR="00DE09EA" w:rsidRPr="00B51FFD" w:rsidRDefault="00DE09EA" w:rsidP="00DE09EA">
      <w:pPr>
        <w:rPr>
          <w:rFonts w:ascii="Arial" w:hAnsi="Arial" w:cs="Arial"/>
        </w:rPr>
      </w:pPr>
      <w:r w:rsidRPr="00B51FFD">
        <w:rPr>
          <w:rFonts w:ascii="Arial" w:hAnsi="Arial" w:cs="Arial"/>
        </w:rPr>
        <w:t>Descripción del llamado:</w:t>
      </w:r>
    </w:p>
    <w:p w:rsidR="00DE09EA" w:rsidRPr="00B51FFD" w:rsidRDefault="00DE09EA" w:rsidP="00DE09EA">
      <w:pPr>
        <w:rPr>
          <w:rFonts w:ascii="Arial" w:hAnsi="Arial" w:cs="Arial"/>
        </w:rPr>
      </w:pPr>
      <w:r w:rsidRPr="00B51FFD">
        <w:rPr>
          <w:rFonts w:ascii="Arial" w:hAnsi="Arial" w:cs="Arial"/>
        </w:rPr>
        <w:t>ID (Portal):</w:t>
      </w:r>
    </w:p>
    <w:p w:rsidR="00DE09EA" w:rsidRPr="00B51FFD" w:rsidRDefault="00DE09EA" w:rsidP="00DE09EA">
      <w:pPr>
        <w:rPr>
          <w:rFonts w:ascii="Arial" w:hAnsi="Arial" w:cs="Arial"/>
        </w:rPr>
      </w:pPr>
      <w:bookmarkStart w:id="286" w:name="_Toc286249548"/>
      <w:r w:rsidRPr="00B51FFD">
        <w:rPr>
          <w:rFonts w:ascii="Arial" w:hAnsi="Arial" w:cs="Arial"/>
        </w:rPr>
        <w:t>A la Convocante:</w:t>
      </w:r>
      <w:bookmarkEnd w:id="286"/>
    </w:p>
    <w:p w:rsidR="00DE09EA" w:rsidRPr="00B51FFD" w:rsidRDefault="00DE09EA" w:rsidP="00DE09EA">
      <w:pPr>
        <w:rPr>
          <w:rFonts w:ascii="Arial" w:hAnsi="Arial" w:cs="Arial"/>
        </w:rPr>
      </w:pP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DE09EA" w:rsidRPr="00B51FFD" w:rsidRDefault="00DE09EA" w:rsidP="00DE09EA">
      <w:pPr>
        <w:ind w:left="708"/>
        <w:rPr>
          <w:rFonts w:ascii="Arial" w:hAnsi="Arial" w:cs="Arial"/>
        </w:rPr>
      </w:pP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p>
    <w:p w:rsidR="00124F9A" w:rsidRPr="00B51FFD" w:rsidRDefault="00124F9A" w:rsidP="00DE09EA">
      <w:pPr>
        <w:rPr>
          <w:rFonts w:ascii="Arial" w:hAnsi="Arial" w:cs="Arial"/>
          <w:lang w:val="es-MX"/>
        </w:rPr>
      </w:pPr>
    </w:p>
    <w:p w:rsidR="00124F9A" w:rsidRPr="00B51FFD" w:rsidRDefault="00124F9A" w:rsidP="00DE09EA">
      <w:pPr>
        <w:rPr>
          <w:rFonts w:ascii="Arial" w:hAnsi="Arial" w:cs="Arial"/>
          <w:lang w:val="es-MX"/>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287" w:name="_Toc286313327"/>
      <w:r w:rsidRPr="00B51FFD">
        <w:rPr>
          <w:rFonts w:ascii="Arial" w:hAnsi="Arial" w:cs="Arial"/>
          <w:color w:val="auto"/>
          <w:lang w:val="es-MX"/>
        </w:rPr>
        <w:t xml:space="preserve">FORMULARIO Nº </w:t>
      </w:r>
      <w:bookmarkEnd w:id="287"/>
      <w:r w:rsidRPr="00B51FFD">
        <w:rPr>
          <w:rFonts w:ascii="Arial" w:hAnsi="Arial" w:cs="Arial"/>
          <w:color w:val="auto"/>
          <w:lang w:val="es-MX"/>
        </w:rPr>
        <w:t>14</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DE09EA" w:rsidRPr="00B51FFD" w:rsidRDefault="00DE09EA" w:rsidP="007D7824">
      <w:pPr>
        <w:pStyle w:val="Ttulo2"/>
        <w:jc w:val="center"/>
        <w:rPr>
          <w:rFonts w:ascii="Arial" w:hAnsi="Arial" w:cs="Arial"/>
          <w:color w:val="auto"/>
          <w:sz w:val="28"/>
        </w:rPr>
      </w:pPr>
      <w:bookmarkStart w:id="288" w:name="_Toc286313328"/>
      <w:r w:rsidRPr="00B51FFD">
        <w:rPr>
          <w:rFonts w:ascii="Arial" w:hAnsi="Arial" w:cs="Arial"/>
          <w:color w:val="auto"/>
          <w:sz w:val="28"/>
        </w:rPr>
        <w:t>DECLARACION JURADA</w:t>
      </w:r>
      <w:bookmarkEnd w:id="288"/>
      <w:r w:rsidR="0074659A"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74659A" w:rsidRPr="00B51FFD">
        <w:rPr>
          <w:rFonts w:ascii="Arial" w:hAnsi="Arial" w:cs="Arial"/>
          <w:color w:val="auto"/>
          <w:sz w:val="28"/>
        </w:rPr>
        <w:fldChar w:fldCharType="end"/>
      </w:r>
    </w:p>
    <w:p w:rsidR="007D7824" w:rsidRDefault="007D7824" w:rsidP="00DE09EA">
      <w:pPr>
        <w:spacing w:line="240" w:lineRule="auto"/>
        <w:rPr>
          <w:rFonts w:ascii="Arial" w:hAnsi="Arial" w:cs="Arial"/>
          <w:b/>
          <w:bCs/>
          <w:caps/>
          <w:szCs w:val="24"/>
        </w:rPr>
      </w:pPr>
    </w:p>
    <w:p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7D7824" w:rsidRPr="007D7824" w:rsidRDefault="007D7824" w:rsidP="00DE09EA">
      <w:pPr>
        <w:spacing w:line="240" w:lineRule="auto"/>
        <w:rPr>
          <w:rFonts w:ascii="Arial" w:hAnsi="Arial" w:cs="Arial"/>
          <w:b/>
          <w:bCs/>
          <w:caps/>
          <w:szCs w:val="24"/>
        </w:rPr>
      </w:pPr>
    </w:p>
    <w:p w:rsidR="00000000" w:rsidRDefault="00DE09EA">
      <w:pPr>
        <w:jc w:val="center"/>
        <w:rPr>
          <w:rFonts w:ascii="Arial" w:hAnsi="Arial" w:cs="Arial"/>
          <w:b/>
          <w:sz w:val="22"/>
          <w:szCs w:val="22"/>
        </w:rPr>
        <w:pPrChange w:id="289" w:author="Seretaria" w:date="2018-06-19T11:41:00Z">
          <w:pPr>
            <w:jc w:val="right"/>
          </w:pPr>
        </w:pPrChange>
      </w:pPr>
      <w:r w:rsidRPr="007D7824">
        <w:rPr>
          <w:rFonts w:ascii="Arial" w:hAnsi="Arial" w:cs="Arial"/>
          <w:sz w:val="22"/>
          <w:szCs w:val="22"/>
        </w:rPr>
        <w:t>Asunción, __ de______ de 201_</w:t>
      </w:r>
    </w:p>
    <w:p w:rsidR="00DE09EA" w:rsidRPr="007D7824" w:rsidRDefault="00DE09EA" w:rsidP="00DE09EA">
      <w:pPr>
        <w:rPr>
          <w:rFonts w:ascii="Arial" w:hAnsi="Arial" w:cs="Arial"/>
          <w:b/>
          <w:sz w:val="22"/>
          <w:szCs w:val="22"/>
        </w:rPr>
      </w:pPr>
      <w:r w:rsidRPr="007D7824">
        <w:rPr>
          <w:rFonts w:ascii="Arial" w:hAnsi="Arial" w:cs="Arial"/>
          <w:b/>
          <w:sz w:val="22"/>
          <w:szCs w:val="22"/>
        </w:rPr>
        <w:t>Señores</w:t>
      </w:r>
    </w:p>
    <w:p w:rsidR="00DE09EA" w:rsidRPr="007D7824" w:rsidRDefault="00DE09EA" w:rsidP="00DE09EA">
      <w:pPr>
        <w:rPr>
          <w:rFonts w:ascii="Arial" w:hAnsi="Arial" w:cs="Arial"/>
          <w:b/>
          <w:sz w:val="22"/>
          <w:szCs w:val="22"/>
        </w:rPr>
      </w:pPr>
      <w:r w:rsidRPr="007D7824">
        <w:rPr>
          <w:rFonts w:ascii="Arial" w:hAnsi="Arial" w:cs="Arial"/>
          <w:b/>
          <w:sz w:val="22"/>
          <w:szCs w:val="22"/>
        </w:rPr>
        <w:t>…………………………….</w:t>
      </w:r>
    </w:p>
    <w:p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tblPr>
      <w:tblGrid>
        <w:gridCol w:w="1008"/>
        <w:gridCol w:w="7636"/>
      </w:tblGrid>
      <w:tr w:rsidR="00DE09EA" w:rsidRPr="007D7824" w:rsidTr="00422B9D">
        <w:tc>
          <w:tcPr>
            <w:tcW w:w="1008" w:type="dxa"/>
          </w:tcPr>
          <w:p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rsidR="00DE09EA" w:rsidRPr="007D7824" w:rsidRDefault="00DE09EA" w:rsidP="00422B9D">
            <w:pPr>
              <w:rPr>
                <w:rFonts w:ascii="Arial" w:hAnsi="Arial" w:cs="Arial"/>
                <w:b/>
                <w:sz w:val="20"/>
              </w:rPr>
            </w:pPr>
            <w:r w:rsidRPr="007D7824">
              <w:rPr>
                <w:rFonts w:ascii="Arial" w:hAnsi="Arial" w:cs="Arial"/>
                <w:b/>
                <w:sz w:val="20"/>
              </w:rPr>
              <w:t>(Descripción del llamado)……………….</w:t>
            </w:r>
          </w:p>
          <w:p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Default="00DE09EA" w:rsidP="00DE09EA">
      <w:pPr>
        <w:rPr>
          <w:rFonts w:ascii="Arial" w:hAnsi="Arial" w:cs="Arial"/>
          <w:sz w:val="22"/>
          <w:szCs w:val="22"/>
        </w:rPr>
      </w:pPr>
      <w:r w:rsidRPr="007D7824">
        <w:rPr>
          <w:rFonts w:ascii="Arial" w:hAnsi="Arial" w:cs="Arial"/>
          <w:sz w:val="22"/>
          <w:szCs w:val="22"/>
        </w:rPr>
        <w:t xml:space="preserve">Atentamente, </w:t>
      </w:r>
    </w:p>
    <w:p w:rsidR="007D7824" w:rsidRPr="007D7824" w:rsidRDefault="007D7824" w:rsidP="00DE09EA">
      <w:pPr>
        <w:rPr>
          <w:rFonts w:ascii="Arial" w:hAnsi="Arial" w:cs="Arial"/>
          <w:sz w:val="22"/>
          <w:szCs w:val="22"/>
        </w:rPr>
      </w:pPr>
    </w:p>
    <w:p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rsidR="00DE09EA" w:rsidRPr="007D7824" w:rsidRDefault="00DE09EA" w:rsidP="00DE09EA">
      <w:pPr>
        <w:rPr>
          <w:rFonts w:ascii="Arial" w:hAnsi="Arial" w:cs="Arial"/>
          <w:szCs w:val="24"/>
        </w:rPr>
      </w:pPr>
    </w:p>
    <w:p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rsidR="00DE09EA" w:rsidRPr="00B51FFD" w:rsidRDefault="00DE09EA" w:rsidP="00DE09EA">
      <w:pPr>
        <w:pStyle w:val="Ttulo1"/>
        <w:shd w:val="clear" w:color="auto" w:fill="000000" w:themeFill="text1"/>
        <w:jc w:val="center"/>
        <w:rPr>
          <w:rFonts w:ascii="Arial" w:hAnsi="Arial" w:cs="Arial"/>
          <w:color w:val="auto"/>
          <w:lang w:val="es-MX"/>
        </w:rPr>
      </w:pPr>
      <w:bookmarkStart w:id="290" w:name="_Toc286313329"/>
      <w:r w:rsidRPr="00B51FFD">
        <w:rPr>
          <w:rFonts w:ascii="Arial" w:hAnsi="Arial" w:cs="Arial"/>
          <w:color w:val="auto"/>
          <w:lang w:val="es-MX"/>
        </w:rPr>
        <w:t>FORMULARIO Nº 1</w:t>
      </w:r>
      <w:bookmarkEnd w:id="290"/>
      <w:r w:rsidRPr="00B51FFD">
        <w:rPr>
          <w:rFonts w:ascii="Arial" w:hAnsi="Arial" w:cs="Arial"/>
          <w:color w:val="auto"/>
          <w:lang w:val="es-MX"/>
        </w:rPr>
        <w:t>5</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DE09EA" w:rsidRPr="00631C1E" w:rsidRDefault="00DE09EA" w:rsidP="00DE09EA">
      <w:pPr>
        <w:pStyle w:val="Ttulo2"/>
        <w:jc w:val="center"/>
        <w:rPr>
          <w:rFonts w:ascii="Arial" w:hAnsi="Arial" w:cs="Arial"/>
          <w:color w:val="auto"/>
          <w:sz w:val="28"/>
          <w:szCs w:val="28"/>
        </w:rPr>
      </w:pPr>
      <w:bookmarkStart w:id="291" w:name="_Toc286313330"/>
      <w:r w:rsidRPr="00631C1E">
        <w:rPr>
          <w:rFonts w:ascii="Arial" w:hAnsi="Arial" w:cs="Arial"/>
          <w:color w:val="auto"/>
          <w:sz w:val="28"/>
          <w:szCs w:val="28"/>
        </w:rPr>
        <w:t>Garantía de Mantenimiento de Oferta</w:t>
      </w:r>
      <w:bookmarkEnd w:id="291"/>
      <w:r w:rsidR="0074659A"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0074659A" w:rsidRPr="00631C1E">
        <w:rPr>
          <w:rFonts w:ascii="Arial" w:hAnsi="Arial" w:cs="Arial"/>
          <w:color w:val="auto"/>
          <w:sz w:val="28"/>
          <w:szCs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rsidR="00DE09EA" w:rsidRPr="00631C1E" w:rsidRDefault="00DE09EA" w:rsidP="00DE09EA">
      <w:pPr>
        <w:rPr>
          <w:rFonts w:ascii="Arial" w:hAnsi="Arial" w:cs="Arial"/>
          <w:sz w:val="22"/>
          <w:szCs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A</w:t>
      </w:r>
      <w:del w:id="292" w:author="Johanna Ramirez" w:date="2018-02-15T12:25:00Z">
        <w:r w:rsidRPr="00B51FFD" w:rsidDel="007A637A">
          <w:rPr>
            <w:rFonts w:ascii="Arial" w:hAnsi="Arial" w:cs="Arial"/>
            <w:sz w:val="22"/>
          </w:rPr>
          <w:delText>:  _</w:delText>
        </w:r>
      </w:del>
      <w:ins w:id="293" w:author="Johanna Ramirez" w:date="2018-02-15T12:25:00Z">
        <w:r w:rsidR="007A637A" w:rsidRPr="00B51FFD">
          <w:rPr>
            <w:rFonts w:ascii="Arial" w:hAnsi="Arial" w:cs="Arial"/>
            <w:sz w:val="22"/>
          </w:rPr>
          <w:t>: _</w:t>
        </w:r>
      </w:ins>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w:t>
      </w:r>
      <w:del w:id="294" w:author="Johanna Ramirez" w:date="2018-02-15T12:25:00Z">
        <w:r w:rsidRPr="00B51FFD" w:rsidDel="007A637A">
          <w:rPr>
            <w:rFonts w:ascii="Arial" w:hAnsi="Arial" w:cs="Arial"/>
            <w:sz w:val="22"/>
          </w:rPr>
          <w:delText>_</w:delText>
        </w:r>
        <w:r w:rsidRPr="00B51FFD" w:rsidDel="007A637A">
          <w:rPr>
            <w:rFonts w:ascii="Arial" w:hAnsi="Arial" w:cs="Arial"/>
            <w:i/>
            <w:sz w:val="22"/>
          </w:rPr>
          <w:delText>[</w:delText>
        </w:r>
      </w:del>
      <w:ins w:id="295" w:author="Johanna Ramirez" w:date="2018-02-15T12:25:00Z">
        <w:r w:rsidR="007A637A" w:rsidRPr="00B51FFD">
          <w:rPr>
            <w:rFonts w:ascii="Arial" w:hAnsi="Arial" w:cs="Arial"/>
            <w:sz w:val="22"/>
          </w:rPr>
          <w:t>_</w:t>
        </w:r>
        <w:r w:rsidR="007A637A" w:rsidRPr="00B51FFD">
          <w:rPr>
            <w:rFonts w:ascii="Arial" w:hAnsi="Arial" w:cs="Arial"/>
            <w:i/>
            <w:sz w:val="22"/>
          </w:rPr>
          <w:t xml:space="preserve"> [</w:t>
        </w:r>
      </w:ins>
      <w:r w:rsidRPr="00B51FFD">
        <w:rPr>
          <w:rFonts w:ascii="Arial" w:hAnsi="Arial" w:cs="Arial"/>
          <w:i/>
          <w:sz w:val="22"/>
        </w:rPr>
        <w:t>nombre completo de la Convocante]</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bookmarkStart w:id="296"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296"/>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rsidR="00DE09EA" w:rsidRPr="00B51FFD" w:rsidRDefault="00DE09EA" w:rsidP="00DE09EA">
      <w:pPr>
        <w:spacing w:line="240" w:lineRule="auto"/>
        <w:rPr>
          <w:rFonts w:ascii="Arial" w:hAnsi="Arial" w:cs="Arial"/>
          <w:sz w:val="22"/>
        </w:rPr>
      </w:pPr>
    </w:p>
    <w:p w:rsidR="00000000" w:rsidRDefault="00DE09EA">
      <w:pPr>
        <w:spacing w:line="360" w:lineRule="auto"/>
        <w:rPr>
          <w:ins w:id="297" w:author="Johanna Ramirez" w:date="2018-02-15T14:17:00Z"/>
          <w:rFonts w:ascii="Arial" w:hAnsi="Arial" w:cs="Arial"/>
          <w:sz w:val="22"/>
        </w:rPr>
        <w:pPrChange w:id="298" w:author="Johanna Ramirez" w:date="2018-02-15T14:17:00Z">
          <w:pPr>
            <w:spacing w:line="240" w:lineRule="auto"/>
          </w:pPr>
        </w:pPrChange>
      </w:pPr>
      <w:r w:rsidRPr="00B51FFD">
        <w:rPr>
          <w:rFonts w:ascii="Arial" w:hAnsi="Arial" w:cs="Arial"/>
          <w:sz w:val="22"/>
        </w:rPr>
        <w:t xml:space="preserve">Nombre ________________________  </w:t>
      </w:r>
    </w:p>
    <w:p w:rsidR="00000000" w:rsidRDefault="00DE09EA">
      <w:pPr>
        <w:spacing w:line="360" w:lineRule="auto"/>
        <w:rPr>
          <w:rFonts w:ascii="Arial" w:hAnsi="Arial" w:cs="Arial"/>
          <w:sz w:val="22"/>
        </w:rPr>
        <w:pPrChange w:id="299" w:author="Johanna Ramirez" w:date="2018-02-15T14:17:00Z">
          <w:pPr>
            <w:spacing w:line="240" w:lineRule="auto"/>
          </w:pPr>
        </w:pPrChange>
      </w:pPr>
      <w:r w:rsidRPr="00B51FFD">
        <w:rPr>
          <w:rFonts w:ascii="Arial" w:hAnsi="Arial" w:cs="Arial"/>
          <w:sz w:val="22"/>
        </w:rPr>
        <w:t xml:space="preserve"> En calidad de____________________________</w:t>
      </w:r>
    </w:p>
    <w:p w:rsidR="00000000" w:rsidRDefault="00DE09EA">
      <w:pPr>
        <w:spacing w:line="360" w:lineRule="auto"/>
        <w:rPr>
          <w:ins w:id="300" w:author="Johanna Ramirez" w:date="2018-02-15T14:17:00Z"/>
          <w:rFonts w:ascii="Arial" w:hAnsi="Arial" w:cs="Arial"/>
          <w:sz w:val="22"/>
        </w:rPr>
        <w:pPrChange w:id="301" w:author="Johanna Ramirez" w:date="2018-02-15T14:17:00Z">
          <w:pPr>
            <w:spacing w:line="240" w:lineRule="auto"/>
          </w:pPr>
        </w:pPrChange>
      </w:pPr>
      <w:r w:rsidRPr="00B51FFD">
        <w:rPr>
          <w:rFonts w:ascii="Arial" w:hAnsi="Arial" w:cs="Arial"/>
          <w:sz w:val="22"/>
        </w:rPr>
        <w:t>Firma __________________________________</w:t>
      </w:r>
      <w:bookmarkStart w:id="302" w:name="_Toc286249550"/>
    </w:p>
    <w:p w:rsidR="00000000" w:rsidRDefault="00DE09EA">
      <w:pPr>
        <w:spacing w:line="360" w:lineRule="auto"/>
        <w:rPr>
          <w:ins w:id="303" w:author="Johanna Ramirez" w:date="2018-02-15T14:18:00Z"/>
          <w:rFonts w:ascii="Arial" w:hAnsi="Arial" w:cs="Arial"/>
          <w:sz w:val="22"/>
        </w:rPr>
        <w:pPrChange w:id="304" w:author="Johanna Ramirez" w:date="2018-02-15T14:17:00Z">
          <w:pPr>
            <w:spacing w:line="240" w:lineRule="auto"/>
          </w:pPr>
        </w:pPrChange>
      </w:pPr>
      <w:r w:rsidRPr="00B51FFD">
        <w:rPr>
          <w:rFonts w:ascii="Arial" w:hAnsi="Arial" w:cs="Arial"/>
          <w:sz w:val="22"/>
        </w:rPr>
        <w:t>Debidamente autorizado para firmar la garantía por y en nombre de ___________________</w:t>
      </w:r>
      <w:bookmarkEnd w:id="302"/>
    </w:p>
    <w:p w:rsidR="00000000" w:rsidRDefault="00631C1E">
      <w:pPr>
        <w:spacing w:line="360" w:lineRule="auto"/>
        <w:rPr>
          <w:rFonts w:ascii="Arial" w:hAnsi="Arial" w:cs="Arial"/>
          <w:sz w:val="22"/>
        </w:rPr>
        <w:pPrChange w:id="305" w:author="Johanna Ramirez" w:date="2018-02-15T14:17:00Z">
          <w:pPr>
            <w:spacing w:line="240" w:lineRule="auto"/>
          </w:pPr>
        </w:pPrChange>
      </w:pPr>
      <w:r>
        <w:rPr>
          <w:rFonts w:ascii="Arial" w:hAnsi="Arial" w:cs="Arial"/>
          <w:sz w:val="22"/>
        </w:rPr>
        <w:t>El día ________</w:t>
      </w:r>
      <w:r w:rsidR="00DE09EA" w:rsidRPr="00B51FFD">
        <w:rPr>
          <w:rFonts w:ascii="Arial" w:hAnsi="Arial" w:cs="Arial"/>
          <w:sz w:val="22"/>
        </w:rPr>
        <w:t>del mes de _________________ de ______.</w:t>
      </w: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Del="00D036F3" w:rsidRDefault="00124F9A" w:rsidP="00DE09EA">
      <w:pPr>
        <w:spacing w:line="240" w:lineRule="auto"/>
        <w:rPr>
          <w:del w:id="306" w:author="Johanna Ramirez" w:date="2018-02-15T14:21:00Z"/>
          <w:rFonts w:ascii="Arial" w:hAnsi="Arial" w:cs="Arial"/>
          <w:sz w:val="22"/>
        </w:rPr>
      </w:pPr>
    </w:p>
    <w:p w:rsidR="00124F9A" w:rsidRPr="00B51FFD" w:rsidRDefault="00124F9A" w:rsidP="00DE09EA">
      <w:pPr>
        <w:spacing w:line="240" w:lineRule="auto"/>
        <w:rPr>
          <w:rFonts w:ascii="Arial" w:hAnsi="Arial" w:cs="Arial"/>
          <w:sz w:val="22"/>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307" w:name="_Toc286313333"/>
      <w:r w:rsidRPr="00B51FFD">
        <w:rPr>
          <w:rFonts w:ascii="Arial" w:hAnsi="Arial" w:cs="Arial"/>
          <w:color w:val="auto"/>
          <w:lang w:val="es-MX"/>
        </w:rPr>
        <w:t xml:space="preserve">FORMULARIO Nº </w:t>
      </w:r>
      <w:bookmarkEnd w:id="307"/>
      <w:r w:rsidRPr="00B51FFD">
        <w:rPr>
          <w:rFonts w:ascii="Arial" w:hAnsi="Arial" w:cs="Arial"/>
          <w:color w:val="auto"/>
          <w:lang w:val="es-MX"/>
        </w:rPr>
        <w:t>16</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308" w:name="_Toc286313334"/>
      <w:r w:rsidRPr="00B51FFD">
        <w:rPr>
          <w:rFonts w:ascii="Arial" w:hAnsi="Arial" w:cs="Arial"/>
          <w:color w:val="auto"/>
          <w:sz w:val="28"/>
        </w:rPr>
        <w:t>Garantía de Anticipo</w:t>
      </w:r>
      <w:bookmarkEnd w:id="308"/>
      <w:r w:rsidR="0074659A"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74659A" w:rsidRPr="00B51FFD">
        <w:rPr>
          <w:rFonts w:ascii="Arial" w:hAnsi="Arial" w:cs="Arial"/>
          <w:color w:val="auto"/>
          <w:sz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B51FFD" w:rsidRDefault="00DE09EA" w:rsidP="00DE09EA">
      <w:pPr>
        <w:spacing w:line="240" w:lineRule="auto"/>
        <w:rPr>
          <w:rFonts w:ascii="Arial" w:hAnsi="Arial" w:cs="Arial"/>
        </w:rPr>
      </w:pPr>
    </w:p>
    <w:p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rsidR="00423D6A" w:rsidRPr="00B51FFD" w:rsidRDefault="00423D6A" w:rsidP="00423D6A">
      <w:pPr>
        <w:tabs>
          <w:tab w:val="right" w:pos="9630"/>
        </w:tabs>
        <w:spacing w:line="240" w:lineRule="auto"/>
        <w:ind w:left="5760"/>
        <w:rPr>
          <w:rFonts w:ascii="Arial" w:hAnsi="Arial" w:cs="Arial"/>
        </w:rPr>
      </w:pPr>
    </w:p>
    <w:p w:rsidR="0042631F" w:rsidRDefault="0042631F" w:rsidP="00DE09EA">
      <w:pPr>
        <w:tabs>
          <w:tab w:val="right" w:pos="9720"/>
        </w:tabs>
        <w:spacing w:line="240" w:lineRule="auto"/>
        <w:rPr>
          <w:ins w:id="309" w:author="Johanna Ramirez" w:date="2018-02-15T14:47:00Z"/>
          <w:rFonts w:ascii="Arial" w:hAnsi="Arial" w:cs="Arial"/>
          <w:sz w:val="22"/>
        </w:rPr>
      </w:pPr>
    </w:p>
    <w:p w:rsidR="00DE09EA" w:rsidRPr="0051007F" w:rsidRDefault="0074659A" w:rsidP="00DE09EA">
      <w:pPr>
        <w:tabs>
          <w:tab w:val="right" w:pos="9720"/>
        </w:tabs>
        <w:spacing w:line="240" w:lineRule="auto"/>
        <w:rPr>
          <w:rFonts w:ascii="Arial" w:hAnsi="Arial" w:cs="Arial"/>
          <w:i/>
          <w:sz w:val="22"/>
          <w:rPrChange w:id="310" w:author="Johanna Ramirez" w:date="2018-02-15T14:47:00Z">
            <w:rPr>
              <w:rFonts w:ascii="Arial" w:hAnsi="Arial" w:cs="Arial"/>
              <w:i/>
            </w:rPr>
          </w:rPrChange>
        </w:rPr>
      </w:pPr>
      <w:r w:rsidRPr="0074659A">
        <w:rPr>
          <w:rFonts w:ascii="Arial" w:hAnsi="Arial" w:cs="Arial"/>
          <w:sz w:val="22"/>
          <w:rPrChange w:id="311" w:author="Johanna Ramirez" w:date="2018-02-15T14:47:00Z">
            <w:rPr>
              <w:rFonts w:ascii="Arial" w:hAnsi="Arial" w:cs="Arial"/>
            </w:rPr>
          </w:rPrChange>
        </w:rPr>
        <w:t xml:space="preserve">A: </w:t>
      </w:r>
      <w:del w:id="312" w:author="Johanna Ramirez" w:date="2018-02-15T14:47:00Z">
        <w:r w:rsidRPr="0074659A">
          <w:rPr>
            <w:rFonts w:ascii="Arial" w:hAnsi="Arial" w:cs="Arial"/>
            <w:sz w:val="22"/>
            <w:rPrChange w:id="313" w:author="Johanna Ramirez" w:date="2018-02-15T14:47:00Z">
              <w:rPr>
                <w:rFonts w:ascii="Arial" w:hAnsi="Arial" w:cs="Arial"/>
              </w:rPr>
            </w:rPrChange>
          </w:rPr>
          <w:tab/>
        </w:r>
      </w:del>
      <w:r w:rsidRPr="0074659A">
        <w:rPr>
          <w:rFonts w:ascii="Arial" w:hAnsi="Arial" w:cs="Arial"/>
          <w:sz w:val="22"/>
          <w:rPrChange w:id="314" w:author="Johanna Ramirez" w:date="2018-02-15T14:47:00Z">
            <w:rPr>
              <w:rFonts w:ascii="Arial" w:hAnsi="Arial" w:cs="Arial"/>
            </w:rPr>
          </w:rPrChange>
        </w:rPr>
        <w:t>__________________________</w:t>
      </w:r>
      <w:r w:rsidRPr="0074659A">
        <w:rPr>
          <w:rFonts w:ascii="Arial" w:hAnsi="Arial" w:cs="Arial"/>
          <w:sz w:val="22"/>
          <w:lang w:val="pt-BR"/>
          <w:rPrChange w:id="315" w:author="Johanna Ramirez" w:date="2018-02-15T14:47:00Z">
            <w:rPr>
              <w:rFonts w:ascii="Arial" w:hAnsi="Arial" w:cs="Arial"/>
              <w:sz w:val="23"/>
              <w:lang w:val="pt-BR"/>
            </w:rPr>
          </w:rPrChange>
        </w:rPr>
        <w:t xml:space="preserve"> (Entidad, Organismo o Municipalidad Convocante)</w:t>
      </w:r>
    </w:p>
    <w:p w:rsidR="00DE09EA" w:rsidRPr="0051007F" w:rsidRDefault="00DE09EA" w:rsidP="00DE09EA">
      <w:pPr>
        <w:spacing w:line="240" w:lineRule="auto"/>
        <w:rPr>
          <w:rFonts w:ascii="Arial" w:hAnsi="Arial" w:cs="Arial"/>
          <w:i/>
          <w:sz w:val="22"/>
          <w:rPrChange w:id="316" w:author="Johanna Ramirez" w:date="2018-02-15T14:47:00Z">
            <w:rPr>
              <w:rFonts w:ascii="Arial" w:hAnsi="Arial" w:cs="Arial"/>
              <w:i/>
            </w:rPr>
          </w:rPrChange>
        </w:rPr>
      </w:pPr>
    </w:p>
    <w:p w:rsidR="00DE09EA" w:rsidRPr="0051007F" w:rsidRDefault="0074659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317" w:author="Johanna Ramirez" w:date="2018-02-15T14:47:00Z">
            <w:rPr>
              <w:rFonts w:ascii="Arial" w:hAnsi="Arial" w:cs="Arial"/>
            </w:rPr>
          </w:rPrChange>
        </w:rPr>
      </w:pPr>
      <w:r w:rsidRPr="0074659A">
        <w:rPr>
          <w:rFonts w:ascii="Arial" w:hAnsi="Arial" w:cs="Arial"/>
          <w:sz w:val="22"/>
          <w:rPrChange w:id="318" w:author="Johanna Ramirez" w:date="2018-02-15T14:47:00Z">
            <w:rPr>
              <w:rFonts w:ascii="Arial" w:hAnsi="Arial" w:cs="Arial"/>
            </w:rPr>
          </w:rPrChange>
        </w:rPr>
        <w:t>De acuerdo con lo establecido en el Contrato, en relación con pagos de anticipos, __________________________________________ (en lo sucesivo denominado “el Contratista”) suministrará al Contratante una garantía _________________________, para asegurar el fiel cumplimiento de las obligaciones del Contrato, por la suma de ___________________________________________________________________</w:t>
      </w:r>
      <w:r w:rsidRPr="0074659A">
        <w:rPr>
          <w:rFonts w:ascii="Arial" w:hAnsi="Arial" w:cs="Arial"/>
          <w:i/>
          <w:sz w:val="22"/>
          <w:rPrChange w:id="319" w:author="Johanna Ramirez" w:date="2018-02-15T14:47:00Z">
            <w:rPr>
              <w:rFonts w:ascii="Arial" w:hAnsi="Arial" w:cs="Arial"/>
              <w:i/>
            </w:rPr>
          </w:rPrChange>
        </w:rPr>
        <w:t>.</w:t>
      </w:r>
    </w:p>
    <w:p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320" w:author="Johanna Ramirez" w:date="2018-02-15T14:47:00Z">
            <w:rPr>
              <w:rFonts w:ascii="Arial" w:hAnsi="Arial" w:cs="Arial"/>
            </w:rPr>
          </w:rPrChange>
        </w:rPr>
      </w:pPr>
    </w:p>
    <w:p w:rsidR="00DE09EA" w:rsidRPr="0051007F" w:rsidRDefault="0074659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321" w:author="Johanna Ramirez" w:date="2018-02-15T14:47:00Z">
            <w:rPr>
              <w:rFonts w:ascii="Arial" w:hAnsi="Arial" w:cs="Arial"/>
            </w:rPr>
          </w:rPrChange>
        </w:rPr>
      </w:pPr>
      <w:r w:rsidRPr="0074659A">
        <w:rPr>
          <w:rFonts w:ascii="Arial" w:hAnsi="Arial" w:cs="Arial"/>
          <w:sz w:val="22"/>
          <w:rPrChange w:id="322" w:author="Johanna Ramirez" w:date="2018-02-15T14:47:00Z">
            <w:rPr>
              <w:rFonts w:ascii="Arial" w:hAnsi="Arial" w:cs="Arial"/>
            </w:rPr>
          </w:rPrChange>
        </w:rPr>
        <w:t>Nosotros los suscritos__________________________________________________, de________________________________________________, con domicilio legal en ________________________________________________________(en lo sucesivo denominado “el Garante”</w:t>
      </w:r>
      <w:r w:rsidRPr="0074659A">
        <w:rPr>
          <w:rFonts w:ascii="Arial" w:hAnsi="Arial" w:cs="Arial"/>
          <w:i/>
          <w:sz w:val="22"/>
          <w:rPrChange w:id="323" w:author="Johanna Ramirez" w:date="2018-02-15T14:47:00Z">
            <w:rPr>
              <w:rFonts w:ascii="Arial" w:hAnsi="Arial" w:cs="Arial"/>
              <w:i/>
            </w:rPr>
          </w:rPrChange>
        </w:rPr>
        <w:t>)</w:t>
      </w:r>
      <w:r w:rsidRPr="0074659A">
        <w:rPr>
          <w:rFonts w:ascii="Arial" w:hAnsi="Arial" w:cs="Arial"/>
          <w:sz w:val="22"/>
          <w:rPrChange w:id="324" w:author="Johanna Ramirez" w:date="2018-02-15T14:47:00Z">
            <w:rPr>
              <w:rFonts w:ascii="Arial" w:hAnsi="Arial" w:cs="Arial"/>
            </w:rPr>
          </w:rPrChange>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325" w:author="Johanna Ramirez" w:date="2018-02-15T14:47:00Z">
            <w:rPr>
              <w:rFonts w:ascii="Arial" w:hAnsi="Arial" w:cs="Arial"/>
            </w:rPr>
          </w:rPrChange>
        </w:rPr>
      </w:pPr>
    </w:p>
    <w:p w:rsidR="00DE09EA" w:rsidRPr="0051007F" w:rsidRDefault="0074659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326" w:author="Johanna Ramirez" w:date="2018-02-15T14:47:00Z">
            <w:rPr>
              <w:rFonts w:ascii="Arial" w:hAnsi="Arial" w:cs="Arial"/>
            </w:rPr>
          </w:rPrChange>
        </w:rPr>
      </w:pPr>
      <w:r w:rsidRPr="0074659A">
        <w:rPr>
          <w:rFonts w:ascii="Arial" w:hAnsi="Arial" w:cs="Arial"/>
          <w:sz w:val="22"/>
          <w:rPrChange w:id="327" w:author="Johanna Ramirez" w:date="2018-02-15T14:47:00Z">
            <w:rPr>
              <w:rFonts w:ascii="Arial" w:hAnsi="Arial" w:cs="Arial"/>
            </w:rPr>
          </w:rPrChange>
        </w:rPr>
        <w:t>Esta garantía permanecerá válida y en pleno vigor desde la fecha en que el Contratista reciba el anticipo en virtud del Contrato hasta  el día ______ de __________ de _____.</w:t>
      </w:r>
    </w:p>
    <w:p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sz w:val="22"/>
          <w:rPrChange w:id="328" w:author="Johanna Ramirez" w:date="2018-02-15T14:47:00Z">
            <w:rPr>
              <w:rFonts w:ascii="Arial" w:hAnsi="Arial" w:cs="Arial"/>
            </w:rPr>
          </w:rPrChange>
        </w:rPr>
      </w:pPr>
    </w:p>
    <w:p w:rsidR="0042631F" w:rsidRDefault="0074659A" w:rsidP="00DE09EA">
      <w:pPr>
        <w:tabs>
          <w:tab w:val="left" w:pos="1188"/>
          <w:tab w:val="left" w:pos="2394"/>
          <w:tab w:val="left" w:pos="4209"/>
          <w:tab w:val="left" w:pos="5238"/>
          <w:tab w:val="left" w:pos="7632"/>
          <w:tab w:val="left" w:pos="7868"/>
          <w:tab w:val="left" w:pos="9468"/>
        </w:tabs>
        <w:spacing w:line="240" w:lineRule="auto"/>
        <w:rPr>
          <w:ins w:id="329" w:author="Johanna Ramirez" w:date="2018-02-15T14:47:00Z"/>
          <w:rFonts w:ascii="Arial" w:hAnsi="Arial" w:cs="Arial"/>
          <w:sz w:val="22"/>
        </w:rPr>
      </w:pPr>
      <w:r w:rsidRPr="0074659A">
        <w:rPr>
          <w:rFonts w:ascii="Arial" w:hAnsi="Arial" w:cs="Arial"/>
          <w:sz w:val="22"/>
          <w:rPrChange w:id="330" w:author="Johanna Ramirez" w:date="2018-02-15T14:47:00Z">
            <w:rPr>
              <w:rFonts w:ascii="Arial" w:hAnsi="Arial" w:cs="Arial"/>
            </w:rPr>
          </w:rPrChange>
        </w:rPr>
        <w:t>Nombre_____________________________</w:t>
      </w:r>
    </w:p>
    <w:p w:rsidR="0042631F" w:rsidRDefault="0042631F" w:rsidP="00DE09EA">
      <w:pPr>
        <w:tabs>
          <w:tab w:val="left" w:pos="1188"/>
          <w:tab w:val="left" w:pos="2394"/>
          <w:tab w:val="left" w:pos="4209"/>
          <w:tab w:val="left" w:pos="5238"/>
          <w:tab w:val="left" w:pos="7632"/>
          <w:tab w:val="left" w:pos="7868"/>
          <w:tab w:val="left" w:pos="9468"/>
        </w:tabs>
        <w:spacing w:line="240" w:lineRule="auto"/>
        <w:rPr>
          <w:ins w:id="331" w:author="Johanna Ramirez" w:date="2018-02-15T14:47:00Z"/>
          <w:rFonts w:ascii="Arial" w:hAnsi="Arial" w:cs="Arial"/>
          <w:sz w:val="22"/>
        </w:rPr>
      </w:pPr>
    </w:p>
    <w:p w:rsidR="00DE09EA" w:rsidRPr="0051007F" w:rsidRDefault="0074659A"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rPrChange w:id="332" w:author="Johanna Ramirez" w:date="2018-02-15T14:47:00Z">
            <w:rPr>
              <w:rFonts w:ascii="Arial" w:hAnsi="Arial" w:cs="Arial"/>
            </w:rPr>
          </w:rPrChange>
        </w:rPr>
      </w:pPr>
      <w:r w:rsidRPr="0074659A">
        <w:rPr>
          <w:rFonts w:ascii="Arial" w:hAnsi="Arial" w:cs="Arial"/>
          <w:sz w:val="22"/>
          <w:rPrChange w:id="333" w:author="Johanna Ramirez" w:date="2018-02-15T14:47:00Z">
            <w:rPr>
              <w:rFonts w:ascii="Arial" w:hAnsi="Arial" w:cs="Arial"/>
            </w:rPr>
          </w:rPrChange>
        </w:rPr>
        <w:t>En calidad de_________________</w:t>
      </w:r>
      <w:bookmarkStart w:id="334" w:name="_GoBack"/>
      <w:bookmarkEnd w:id="334"/>
      <w:r w:rsidRPr="0074659A">
        <w:rPr>
          <w:rFonts w:ascii="Arial" w:hAnsi="Arial" w:cs="Arial"/>
          <w:sz w:val="22"/>
          <w:rPrChange w:id="335" w:author="Johanna Ramirez" w:date="2018-02-15T14:47:00Z">
            <w:rPr>
              <w:rFonts w:ascii="Arial" w:hAnsi="Arial" w:cs="Arial"/>
            </w:rPr>
          </w:rPrChange>
        </w:rPr>
        <w:t>____</w:t>
      </w:r>
    </w:p>
    <w:p w:rsidR="00DE09EA" w:rsidRPr="0051007F" w:rsidDel="00EF16BA" w:rsidRDefault="0074659A" w:rsidP="00DE09EA">
      <w:pPr>
        <w:tabs>
          <w:tab w:val="left" w:pos="1188"/>
          <w:tab w:val="left" w:pos="4200"/>
          <w:tab w:val="left" w:pos="9468"/>
        </w:tabs>
        <w:spacing w:line="240" w:lineRule="auto"/>
        <w:rPr>
          <w:del w:id="336" w:author="Johanna Ramirez" w:date="2018-02-15T14:56:00Z"/>
          <w:rFonts w:ascii="Arial" w:hAnsi="Arial" w:cs="Arial"/>
          <w:sz w:val="22"/>
          <w:rPrChange w:id="337" w:author="Johanna Ramirez" w:date="2018-02-15T14:47:00Z">
            <w:rPr>
              <w:del w:id="338" w:author="Johanna Ramirez" w:date="2018-02-15T14:56:00Z"/>
              <w:rFonts w:ascii="Arial" w:hAnsi="Arial" w:cs="Arial"/>
            </w:rPr>
          </w:rPrChange>
        </w:rPr>
      </w:pPr>
      <w:r w:rsidRPr="0074659A">
        <w:rPr>
          <w:rFonts w:ascii="Arial" w:hAnsi="Arial" w:cs="Arial"/>
          <w:sz w:val="22"/>
          <w:rPrChange w:id="339" w:author="Johanna Ramirez" w:date="2018-02-15T14:47:00Z">
            <w:rPr>
              <w:rFonts w:ascii="Arial" w:hAnsi="Arial" w:cs="Arial"/>
            </w:rPr>
          </w:rPrChange>
        </w:rPr>
        <w:tab/>
      </w:r>
    </w:p>
    <w:p w:rsidR="00DE09EA" w:rsidRPr="0051007F" w:rsidRDefault="00DE09EA" w:rsidP="00DE09EA">
      <w:pPr>
        <w:tabs>
          <w:tab w:val="left" w:pos="1188"/>
          <w:tab w:val="left" w:pos="4200"/>
          <w:tab w:val="left" w:pos="9468"/>
        </w:tabs>
        <w:spacing w:line="240" w:lineRule="auto"/>
        <w:rPr>
          <w:rFonts w:ascii="Arial" w:hAnsi="Arial" w:cs="Arial"/>
          <w:sz w:val="22"/>
          <w:rPrChange w:id="340" w:author="Johanna Ramirez" w:date="2018-02-15T14:47:00Z">
            <w:rPr>
              <w:rFonts w:ascii="Arial" w:hAnsi="Arial" w:cs="Arial"/>
            </w:rPr>
          </w:rPrChange>
        </w:rPr>
      </w:pPr>
    </w:p>
    <w:p w:rsidR="0042631F" w:rsidRDefault="0074659A" w:rsidP="00DF23C3">
      <w:pPr>
        <w:tabs>
          <w:tab w:val="left" w:pos="1188"/>
          <w:tab w:val="left" w:pos="4200"/>
          <w:tab w:val="left" w:pos="9468"/>
        </w:tabs>
        <w:spacing w:line="240" w:lineRule="auto"/>
        <w:rPr>
          <w:ins w:id="341" w:author="Johanna Ramirez" w:date="2018-02-15T14:47:00Z"/>
          <w:rFonts w:ascii="Arial" w:hAnsi="Arial" w:cs="Arial"/>
          <w:sz w:val="22"/>
        </w:rPr>
      </w:pPr>
      <w:r w:rsidRPr="0074659A">
        <w:rPr>
          <w:rFonts w:ascii="Arial" w:hAnsi="Arial" w:cs="Arial"/>
          <w:sz w:val="22"/>
          <w:rPrChange w:id="342" w:author="Johanna Ramirez" w:date="2018-02-15T14:47:00Z">
            <w:rPr>
              <w:rFonts w:ascii="Arial" w:hAnsi="Arial" w:cs="Arial"/>
            </w:rPr>
          </w:rPrChange>
        </w:rPr>
        <w:t>Firma __________________________________</w:t>
      </w:r>
      <w:bookmarkStart w:id="343" w:name="_Toc286249551"/>
      <w:bookmarkStart w:id="344" w:name="_Toc286312117"/>
      <w:bookmarkStart w:id="345" w:name="_Toc286313252"/>
      <w:bookmarkStart w:id="346" w:name="_Toc286313335"/>
    </w:p>
    <w:p w:rsidR="0042631F" w:rsidRDefault="0042631F" w:rsidP="00DF23C3">
      <w:pPr>
        <w:tabs>
          <w:tab w:val="left" w:pos="1188"/>
          <w:tab w:val="left" w:pos="4200"/>
          <w:tab w:val="left" w:pos="9468"/>
        </w:tabs>
        <w:spacing w:line="240" w:lineRule="auto"/>
        <w:rPr>
          <w:ins w:id="347" w:author="Johanna Ramirez" w:date="2018-02-15T14:47:00Z"/>
          <w:rFonts w:ascii="Arial" w:hAnsi="Arial" w:cs="Arial"/>
          <w:sz w:val="22"/>
        </w:rPr>
      </w:pPr>
    </w:p>
    <w:p w:rsidR="00DE09EA" w:rsidRPr="0051007F" w:rsidRDefault="0074659A" w:rsidP="00DF23C3">
      <w:pPr>
        <w:tabs>
          <w:tab w:val="left" w:pos="1188"/>
          <w:tab w:val="left" w:pos="4200"/>
          <w:tab w:val="left" w:pos="9468"/>
        </w:tabs>
        <w:spacing w:line="240" w:lineRule="auto"/>
        <w:rPr>
          <w:rFonts w:ascii="Arial" w:hAnsi="Arial" w:cs="Arial"/>
          <w:sz w:val="22"/>
          <w:rPrChange w:id="348" w:author="Johanna Ramirez" w:date="2018-02-15T14:47:00Z">
            <w:rPr>
              <w:rFonts w:ascii="Arial" w:hAnsi="Arial" w:cs="Arial"/>
            </w:rPr>
          </w:rPrChange>
        </w:rPr>
      </w:pPr>
      <w:r w:rsidRPr="0074659A">
        <w:rPr>
          <w:rFonts w:ascii="Arial" w:hAnsi="Arial" w:cs="Arial"/>
          <w:sz w:val="22"/>
          <w:rPrChange w:id="349" w:author="Johanna Ramirez" w:date="2018-02-15T14:47:00Z">
            <w:rPr>
              <w:rFonts w:ascii="Arial" w:hAnsi="Arial" w:cs="Arial"/>
            </w:rPr>
          </w:rPrChange>
        </w:rPr>
        <w:t>Debidamente autorizado para firmar la garantía por y en nombre de ____</w:t>
      </w:r>
      <w:bookmarkEnd w:id="343"/>
      <w:bookmarkEnd w:id="344"/>
      <w:bookmarkEnd w:id="345"/>
      <w:bookmarkEnd w:id="346"/>
      <w:r w:rsidRPr="0074659A">
        <w:rPr>
          <w:rFonts w:ascii="Arial" w:hAnsi="Arial" w:cs="Arial"/>
          <w:sz w:val="22"/>
          <w:rPrChange w:id="350" w:author="Johanna Ramirez" w:date="2018-02-15T14:47:00Z">
            <w:rPr>
              <w:rFonts w:ascii="Arial" w:hAnsi="Arial" w:cs="Arial"/>
            </w:rPr>
          </w:rPrChange>
        </w:rPr>
        <w:t>_______________________________________</w:t>
      </w:r>
    </w:p>
    <w:p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351" w:author="Johanna Ramirez" w:date="2018-02-15T14:47:00Z">
            <w:rPr>
              <w:rFonts w:ascii="Arial" w:hAnsi="Arial" w:cs="Arial"/>
            </w:rPr>
          </w:rPrChange>
        </w:rPr>
      </w:pPr>
    </w:p>
    <w:p w:rsidR="00DE09EA" w:rsidRPr="0051007F" w:rsidRDefault="0074659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352" w:author="Johanna Ramirez" w:date="2018-02-15T14:47:00Z">
            <w:rPr>
              <w:rFonts w:ascii="Arial" w:hAnsi="Arial" w:cs="Arial"/>
            </w:rPr>
          </w:rPrChange>
        </w:rPr>
      </w:pPr>
      <w:r w:rsidRPr="0074659A">
        <w:rPr>
          <w:rFonts w:ascii="Arial" w:hAnsi="Arial" w:cs="Arial"/>
          <w:sz w:val="22"/>
          <w:rPrChange w:id="353" w:author="Johanna Ramirez" w:date="2018-02-15T14:47:00Z">
            <w:rPr>
              <w:rFonts w:ascii="Arial" w:hAnsi="Arial" w:cs="Arial"/>
            </w:rPr>
          </w:rPrChange>
        </w:rPr>
        <w:t>El día_____del mes de ____________________ de ____.</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17</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B51FFD" w:rsidRDefault="00DE09EA" w:rsidP="00DE09EA">
      <w:pPr>
        <w:pStyle w:val="Default"/>
        <w:jc w:val="both"/>
        <w:rPr>
          <w:rFonts w:eastAsia="Times New Roman"/>
          <w:color w:val="auto"/>
          <w:spacing w:val="-2"/>
          <w:sz w:val="22"/>
          <w:lang w:eastAsia="es-ES"/>
        </w:rPr>
      </w:pPr>
    </w:p>
    <w:p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rsidR="00000000" w:rsidRDefault="00DE09EA">
      <w:pPr>
        <w:pStyle w:val="Sinespaciado"/>
        <w:pPrChange w:id="354" w:author="Johanna Ramirez" w:date="2018-02-15T12:15:00Z">
          <w:pPr>
            <w:pStyle w:val="Default"/>
            <w:spacing w:before="120" w:after="120"/>
            <w:jc w:val="both"/>
          </w:pPr>
        </w:pPrChange>
      </w:pPr>
      <w:del w:id="355" w:author="Johanna Ramirez" w:date="2018-02-15T12:14:00Z">
        <w:r w:rsidRPr="0093101B" w:rsidDel="00690AE1">
          <w:delText xml:space="preserve">Objeto </w:delText>
        </w:r>
        <w:r w:rsidR="002B754A" w:rsidRPr="002B754A">
          <w:delText>del</w:delText>
        </w:r>
      </w:del>
      <w:ins w:id="356" w:author="Johanna Ramirez" w:date="2018-02-15T12:14:00Z">
        <w:r w:rsidR="004119AD" w:rsidRPr="004119AD">
          <w:t>Objeto del</w:t>
        </w:r>
      </w:ins>
      <w:r w:rsidR="004119AD" w:rsidRPr="004119AD">
        <w:t xml:space="preserve"> </w:t>
      </w:r>
      <w:r w:rsidRPr="00B51FFD">
        <w:t>Contrato</w:t>
      </w:r>
      <w:del w:id="357" w:author="Johanna Ramirez" w:date="2018-02-15T12:15:00Z">
        <w:r w:rsidRPr="00B51FFD" w:rsidDel="00690AE1">
          <w:delText>:</w:delText>
        </w:r>
        <w:r w:rsidRPr="00B51FFD" w:rsidDel="00690AE1">
          <w:rPr>
            <w:i/>
          </w:rPr>
          <w:delText>[</w:delText>
        </w:r>
      </w:del>
      <w:ins w:id="358" w:author="Johanna Ramirez" w:date="2018-02-15T12:15:00Z">
        <w:r w:rsidR="00690AE1" w:rsidRPr="00B51FFD">
          <w:t>:</w:t>
        </w:r>
        <w:r w:rsidR="00690AE1" w:rsidRPr="00B51FFD">
          <w:rPr>
            <w:i/>
          </w:rPr>
          <w:t xml:space="preserve"> [</w:t>
        </w:r>
      </w:ins>
      <w:r w:rsidRPr="00B51FFD">
        <w:rPr>
          <w:i/>
        </w:rPr>
        <w:t>_____________________________________________________________]</w:t>
      </w:r>
    </w:p>
    <w:p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tblPr>
      <w:tblGrid>
        <w:gridCol w:w="694"/>
        <w:gridCol w:w="2493"/>
        <w:gridCol w:w="850"/>
        <w:gridCol w:w="851"/>
        <w:gridCol w:w="850"/>
        <w:gridCol w:w="851"/>
        <w:gridCol w:w="1577"/>
        <w:gridCol w:w="1704"/>
        <w:gridCol w:w="2506"/>
      </w:tblGrid>
      <w:tr w:rsidR="00DE09EA" w:rsidRPr="004350E2"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rsidR="00DE09EA" w:rsidRPr="004350E2" w:rsidRDefault="00DE09EA" w:rsidP="00DE09EA">
      <w:pPr>
        <w:pStyle w:val="Default"/>
        <w:jc w:val="both"/>
        <w:rPr>
          <w:sz w:val="18"/>
          <w:szCs w:val="18"/>
        </w:rPr>
      </w:pPr>
    </w:p>
    <w:p w:rsidR="00DE09EA" w:rsidRPr="00D036F3" w:rsidRDefault="0074659A" w:rsidP="001D72A5">
      <w:pPr>
        <w:widowControl/>
        <w:adjustRightInd/>
        <w:spacing w:line="240" w:lineRule="auto"/>
        <w:textAlignment w:val="auto"/>
        <w:rPr>
          <w:rFonts w:ascii="Arial" w:eastAsiaTheme="minorHAnsi" w:hAnsi="Arial" w:cs="Arial"/>
          <w:b/>
          <w:color w:val="000000"/>
          <w:sz w:val="20"/>
          <w:lang w:eastAsia="en-US"/>
          <w:rPrChange w:id="359" w:author="Johanna Ramirez" w:date="2018-02-15T14:22:00Z">
            <w:rPr>
              <w:rFonts w:ascii="Arial" w:eastAsiaTheme="minorHAnsi" w:hAnsi="Arial" w:cs="Arial"/>
              <w:color w:val="000000"/>
              <w:sz w:val="20"/>
              <w:lang w:eastAsia="en-US"/>
            </w:rPr>
          </w:rPrChange>
        </w:rPr>
      </w:pPr>
      <w:r w:rsidRPr="0074659A">
        <w:rPr>
          <w:rFonts w:ascii="Arial" w:eastAsiaTheme="minorHAnsi" w:hAnsi="Arial" w:cs="Arial"/>
          <w:b/>
          <w:color w:val="000000"/>
          <w:sz w:val="22"/>
          <w:u w:val="single"/>
          <w:lang w:eastAsia="en-US"/>
          <w:rPrChange w:id="360" w:author="Johanna Ramirez" w:date="2018-02-15T14:22:00Z">
            <w:rPr>
              <w:rFonts w:ascii="Arial" w:eastAsiaTheme="minorHAnsi" w:hAnsi="Arial" w:cs="Arial"/>
              <w:b/>
              <w:color w:val="000000"/>
              <w:sz w:val="20"/>
              <w:lang w:eastAsia="en-US"/>
            </w:rPr>
          </w:rPrChange>
        </w:rPr>
        <w:t>Nota</w:t>
      </w:r>
      <w:r w:rsidRPr="0074659A">
        <w:rPr>
          <w:rFonts w:ascii="Arial" w:eastAsiaTheme="minorHAnsi" w:hAnsi="Arial" w:cs="Arial"/>
          <w:color w:val="000000"/>
          <w:sz w:val="20"/>
          <w:u w:val="single"/>
          <w:lang w:eastAsia="en-US"/>
          <w:rPrChange w:id="361" w:author="Johanna Ramirez" w:date="2018-02-15T14:22:00Z">
            <w:rPr>
              <w:rFonts w:ascii="Arial" w:eastAsiaTheme="minorHAnsi" w:hAnsi="Arial" w:cs="Arial"/>
              <w:color w:val="000000"/>
              <w:sz w:val="20"/>
              <w:lang w:eastAsia="en-US"/>
            </w:rPr>
          </w:rPrChange>
        </w:rPr>
        <w:t>:</w:t>
      </w:r>
      <w:r w:rsidR="00DE09EA" w:rsidRPr="00B51FFD">
        <w:rPr>
          <w:rFonts w:ascii="Arial" w:eastAsiaTheme="minorHAnsi" w:hAnsi="Arial" w:cs="Arial"/>
          <w:color w:val="000000"/>
          <w:sz w:val="20"/>
          <w:lang w:eastAsia="en-US"/>
        </w:rPr>
        <w:t xml:space="preserve"> </w:t>
      </w:r>
      <w:r w:rsidRPr="0074659A">
        <w:rPr>
          <w:rFonts w:ascii="Arial" w:eastAsiaTheme="minorHAnsi" w:hAnsi="Arial" w:cs="Arial"/>
          <w:b/>
          <w:color w:val="000000"/>
          <w:sz w:val="20"/>
          <w:lang w:eastAsia="en-US"/>
          <w:rPrChange w:id="362" w:author="Johanna Ramirez" w:date="2018-02-15T14:22:00Z">
            <w:rPr>
              <w:rFonts w:ascii="Arial" w:eastAsiaTheme="minorHAnsi" w:hAnsi="Arial" w:cs="Arial"/>
              <w:color w:val="000000"/>
              <w:sz w:val="20"/>
              <w:lang w:eastAsia="en-US"/>
            </w:rPr>
          </w:rPrChange>
        </w:rPr>
        <w:t>Los porcentajes se toman sobre el 100% del valor del anticipo a ser recibido por el contratista.</w:t>
      </w:r>
    </w:p>
    <w:p w:rsidR="00DE09EA" w:rsidRDefault="0074659A" w:rsidP="001D72A5">
      <w:pPr>
        <w:spacing w:line="240" w:lineRule="auto"/>
        <w:rPr>
          <w:rFonts w:ascii="Arial" w:eastAsiaTheme="minorHAnsi" w:hAnsi="Arial" w:cs="Arial"/>
          <w:color w:val="000000"/>
          <w:sz w:val="20"/>
          <w:lang w:eastAsia="en-US"/>
        </w:rPr>
      </w:pPr>
      <w:r w:rsidRPr="0074659A">
        <w:rPr>
          <w:rFonts w:ascii="Arial" w:eastAsiaTheme="minorHAnsi" w:hAnsi="Arial" w:cs="Arial"/>
          <w:b/>
          <w:color w:val="000000"/>
          <w:sz w:val="20"/>
          <w:lang w:eastAsia="en-US"/>
          <w:rPrChange w:id="363" w:author="Johanna Ramirez" w:date="2018-02-15T14:22:00Z">
            <w:rPr>
              <w:rFonts w:ascii="Arial" w:eastAsiaTheme="minorHAnsi" w:hAnsi="Arial" w:cs="Arial"/>
              <w:color w:val="000000"/>
              <w:sz w:val="20"/>
              <w:lang w:eastAsia="en-US"/>
            </w:rPr>
          </w:rPrChange>
        </w:rPr>
        <w:t>El proponente colocará los gastos que considere más pertinente a financiar con el anticipo</w:t>
      </w:r>
      <w:r w:rsidR="00DE09EA" w:rsidRPr="00B51FFD">
        <w:rPr>
          <w:rFonts w:ascii="Arial" w:eastAsiaTheme="minorHAnsi" w:hAnsi="Arial" w:cs="Arial"/>
          <w:color w:val="000000"/>
          <w:sz w:val="20"/>
          <w:lang w:eastAsia="en-US"/>
        </w:rPr>
        <w:t>.</w:t>
      </w:r>
    </w:p>
    <w:p w:rsidR="00D036F3" w:rsidRDefault="00D036F3" w:rsidP="001D72A5">
      <w:pPr>
        <w:rPr>
          <w:ins w:id="364" w:author="Johanna Ramirez" w:date="2018-02-15T14:22:00Z"/>
          <w:rFonts w:ascii="Arial" w:eastAsiaTheme="minorHAnsi" w:hAnsi="Arial" w:cs="Arial"/>
          <w:color w:val="000000"/>
          <w:sz w:val="22"/>
          <w:lang w:eastAsia="en-US"/>
        </w:rPr>
      </w:pPr>
    </w:p>
    <w:p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rsidR="004350E2" w:rsidRPr="00B51FFD" w:rsidRDefault="004350E2" w:rsidP="00DE09EA">
      <w:pPr>
        <w:rPr>
          <w:rFonts w:ascii="Arial" w:hAnsi="Arial" w:cs="Arial"/>
          <w:i/>
        </w:rPr>
      </w:pPr>
    </w:p>
    <w:tbl>
      <w:tblPr>
        <w:tblStyle w:val="Tablaconcuadrcula"/>
        <w:tblW w:w="9254" w:type="dxa"/>
        <w:tblLook w:val="04A0"/>
      </w:tblPr>
      <w:tblGrid>
        <w:gridCol w:w="3098"/>
        <w:gridCol w:w="3078"/>
        <w:gridCol w:w="3078"/>
      </w:tblGrid>
      <w:tr w:rsidR="00DE09EA" w:rsidRPr="00B51FFD" w:rsidTr="00807E58">
        <w:trPr>
          <w:trHeight w:val="314"/>
        </w:trPr>
        <w:tc>
          <w:tcPr>
            <w:tcW w:w="309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Elaboró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Revisó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Aprobó</w:t>
            </w:r>
          </w:p>
        </w:tc>
      </w:tr>
      <w:tr w:rsidR="00DE09EA" w:rsidRPr="00B51FFD" w:rsidTr="00807E58">
        <w:trPr>
          <w:trHeight w:val="1422"/>
        </w:trPr>
        <w:tc>
          <w:tcPr>
            <w:tcW w:w="3098" w:type="dxa"/>
            <w:vAlign w:val="center"/>
          </w:tcPr>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rsidR="00DE09EA" w:rsidRDefault="00DE09EA" w:rsidP="00422B9D">
            <w:pPr>
              <w:spacing w:line="240" w:lineRule="auto"/>
              <w:jc w:val="left"/>
              <w:rPr>
                <w:rFonts w:ascii="Arial" w:hAnsi="Arial" w:cs="Arial"/>
                <w:i/>
              </w:rPr>
            </w:pPr>
          </w:p>
          <w:p w:rsidR="00DE09EA" w:rsidRPr="00B51FFD" w:rsidRDefault="00DE09EA" w:rsidP="00422B9D">
            <w:pPr>
              <w:spacing w:line="240" w:lineRule="auto"/>
              <w:jc w:val="left"/>
              <w:rPr>
                <w:rFonts w:ascii="Arial" w:hAnsi="Arial" w:cs="Arial"/>
                <w:i/>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rsidR="00DE09EA" w:rsidRDefault="00DE09EA" w:rsidP="00422B9D">
            <w:pPr>
              <w:spacing w:line="240" w:lineRule="auto"/>
              <w:jc w:val="left"/>
              <w:rPr>
                <w:rFonts w:ascii="Arial" w:hAnsi="Arial" w:cs="Arial"/>
                <w:b/>
                <w:i/>
                <w:sz w:val="20"/>
              </w:rPr>
            </w:pPr>
          </w:p>
          <w:p w:rsidR="00DE09EA" w:rsidRDefault="00DE09EA" w:rsidP="00422B9D">
            <w:pPr>
              <w:spacing w:line="240" w:lineRule="auto"/>
              <w:jc w:val="left"/>
              <w:rPr>
                <w:rFonts w:ascii="Arial" w:hAnsi="Arial" w:cs="Arial"/>
                <w:b/>
                <w:i/>
                <w:sz w:val="20"/>
              </w:rPr>
            </w:pPr>
          </w:p>
          <w:p w:rsidR="00807E58" w:rsidRPr="00B51FFD" w:rsidRDefault="00807E58"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rsidR="00DE09EA" w:rsidRPr="00B51FFD" w:rsidRDefault="00DE09EA" w:rsidP="00DE09EA">
      <w:pPr>
        <w:pStyle w:val="Ttulo1"/>
        <w:shd w:val="clear" w:color="auto" w:fill="000000" w:themeFill="text1"/>
        <w:jc w:val="center"/>
        <w:rPr>
          <w:rFonts w:ascii="Arial" w:hAnsi="Arial" w:cs="Arial"/>
          <w:color w:val="auto"/>
          <w:lang w:val="es-MX"/>
        </w:rPr>
      </w:pPr>
      <w:bookmarkStart w:id="365" w:name="_Toc286313336"/>
      <w:r w:rsidRPr="00B51FFD">
        <w:rPr>
          <w:rFonts w:ascii="Arial" w:hAnsi="Arial" w:cs="Arial"/>
          <w:color w:val="auto"/>
          <w:lang w:val="es-MX"/>
        </w:rPr>
        <w:t xml:space="preserve">FORMULARIO Nº </w:t>
      </w:r>
      <w:bookmarkEnd w:id="365"/>
      <w:r w:rsidRPr="00B51FFD">
        <w:rPr>
          <w:rFonts w:ascii="Arial" w:hAnsi="Arial" w:cs="Arial"/>
          <w:color w:val="auto"/>
          <w:lang w:val="es-MX"/>
        </w:rPr>
        <w:t>18</w:t>
      </w:r>
      <w:r w:rsidR="0074659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0074659A" w:rsidRPr="00B51FFD">
        <w:rPr>
          <w:rFonts w:ascii="Arial" w:hAnsi="Arial" w:cs="Arial"/>
          <w:color w:val="auto"/>
          <w:lang w:val="es-MX"/>
        </w:rPr>
        <w:fldChar w:fldCharType="end"/>
      </w:r>
    </w:p>
    <w:p w:rsidR="00DE09EA" w:rsidRPr="004350E2" w:rsidRDefault="00DE09EA" w:rsidP="00DE09EA">
      <w:pPr>
        <w:pStyle w:val="Ttulo2"/>
        <w:jc w:val="center"/>
        <w:rPr>
          <w:rFonts w:ascii="Arial" w:hAnsi="Arial" w:cs="Arial"/>
          <w:color w:val="auto"/>
          <w:sz w:val="28"/>
          <w:szCs w:val="28"/>
        </w:rPr>
      </w:pPr>
      <w:bookmarkStart w:id="366" w:name="_Toc286313337"/>
      <w:r w:rsidRPr="004350E2">
        <w:rPr>
          <w:rFonts w:ascii="Arial" w:hAnsi="Arial" w:cs="Arial"/>
          <w:color w:val="auto"/>
          <w:sz w:val="28"/>
          <w:szCs w:val="28"/>
        </w:rPr>
        <w:t>Garantía de Cumplimiento de Contrato</w:t>
      </w:r>
      <w:bookmarkEnd w:id="366"/>
      <w:r w:rsidR="0074659A"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0074659A" w:rsidRPr="004350E2">
        <w:rPr>
          <w:rFonts w:ascii="Arial" w:hAnsi="Arial" w:cs="Arial"/>
          <w:color w:val="auto"/>
          <w:sz w:val="28"/>
          <w:szCs w:val="28"/>
        </w:rPr>
        <w:fldChar w:fldCharType="end"/>
      </w:r>
    </w:p>
    <w:p w:rsidR="00DE09EA" w:rsidRPr="00D036F3" w:rsidRDefault="0074659A" w:rsidP="00DE09EA">
      <w:pPr>
        <w:jc w:val="center"/>
        <w:rPr>
          <w:rFonts w:ascii="Arial" w:hAnsi="Arial" w:cs="Arial"/>
          <w:b/>
          <w:i/>
          <w:color w:val="FF0000"/>
          <w:szCs w:val="24"/>
          <w:rPrChange w:id="367" w:author="Johanna Ramirez" w:date="2018-02-15T14:27:00Z">
            <w:rPr>
              <w:rFonts w:ascii="Arial" w:hAnsi="Arial" w:cs="Arial"/>
              <w:b/>
              <w:i/>
              <w:szCs w:val="24"/>
            </w:rPr>
          </w:rPrChange>
        </w:rPr>
      </w:pPr>
      <w:r w:rsidRPr="0074659A">
        <w:rPr>
          <w:rFonts w:ascii="Arial" w:hAnsi="Arial" w:cs="Arial"/>
          <w:i/>
          <w:color w:val="FF0000"/>
          <w:szCs w:val="24"/>
          <w:rPrChange w:id="368" w:author="Johanna Ramirez" w:date="2018-02-15T14:27:00Z">
            <w:rPr>
              <w:rFonts w:ascii="Arial" w:hAnsi="Arial" w:cs="Arial"/>
              <w:i/>
              <w:szCs w:val="24"/>
            </w:rPr>
          </w:rPrChange>
        </w:rPr>
        <w:t xml:space="preserve">[Formulario para ser utilizado en </w:t>
      </w:r>
      <w:r w:rsidRPr="0074659A">
        <w:rPr>
          <w:rFonts w:ascii="Arial" w:hAnsi="Arial" w:cs="Arial"/>
          <w:b/>
          <w:i/>
          <w:color w:val="FF0000"/>
          <w:szCs w:val="24"/>
          <w:rPrChange w:id="369" w:author="Johanna Ramirez" w:date="2018-02-15T14:27:00Z">
            <w:rPr>
              <w:rFonts w:ascii="Arial" w:hAnsi="Arial" w:cs="Arial"/>
              <w:b/>
              <w:i/>
              <w:szCs w:val="24"/>
            </w:rPr>
          </w:rPrChange>
        </w:rPr>
        <w:t>Garantía Bancaria]</w:t>
      </w:r>
    </w:p>
    <w:p w:rsidR="00DE09EA" w:rsidRPr="004350E2" w:rsidRDefault="00DE09EA" w:rsidP="00DE09EA">
      <w:pPr>
        <w:spacing w:line="240" w:lineRule="auto"/>
        <w:rPr>
          <w:rFonts w:ascii="Arial" w:hAnsi="Arial" w:cs="Arial"/>
          <w:szCs w:val="24"/>
        </w:rPr>
      </w:pPr>
    </w:p>
    <w:p w:rsidR="00DE09EA" w:rsidRPr="00B51FFD" w:rsidRDefault="00DE09EA" w:rsidP="00DE09EA">
      <w:pPr>
        <w:spacing w:line="240" w:lineRule="auto"/>
        <w:rPr>
          <w:rFonts w:ascii="Arial" w:hAnsi="Arial" w:cs="Arial"/>
        </w:rPr>
      </w:pPr>
    </w:p>
    <w:p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rsidR="00DF23C3" w:rsidRDefault="00DF23C3" w:rsidP="00DE09EA">
      <w:pPr>
        <w:tabs>
          <w:tab w:val="right" w:pos="9720"/>
        </w:tabs>
        <w:spacing w:line="240" w:lineRule="auto"/>
        <w:rPr>
          <w:rFonts w:ascii="Arial" w:hAnsi="Arial" w:cs="Arial"/>
          <w:sz w:val="22"/>
          <w:szCs w:val="22"/>
        </w:rPr>
      </w:pPr>
    </w:p>
    <w:p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rsidR="00DE09EA" w:rsidRPr="004350E2" w:rsidRDefault="00DE09EA" w:rsidP="00DE09EA">
      <w:pPr>
        <w:spacing w:line="240" w:lineRule="auto"/>
        <w:rPr>
          <w:rFonts w:ascii="Arial" w:hAnsi="Arial" w:cs="Arial"/>
          <w:i/>
          <w:sz w:val="22"/>
          <w:szCs w:val="22"/>
        </w:rPr>
      </w:pPr>
    </w:p>
    <w:p w:rsidR="00000000" w:rsidRDefault="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70"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rsidR="00000000" w:rsidRDefault="002A77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71"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p>
    <w:p w:rsidR="00000000" w:rsidRDefault="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72"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000000" w:rsidRDefault="002A77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73"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p>
    <w:p w:rsidR="00000000" w:rsidRDefault="004350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74"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rsidR="00000000" w:rsidRDefault="002A77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75"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p>
    <w:p w:rsidR="00000000" w:rsidRDefault="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76"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000000" w:rsidRDefault="002A77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77"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p>
    <w:p w:rsidR="00000000" w:rsidRDefault="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outlineLvl w:val="0"/>
        <w:rPr>
          <w:rFonts w:ascii="Arial" w:hAnsi="Arial" w:cs="Arial"/>
          <w:sz w:val="22"/>
          <w:szCs w:val="22"/>
        </w:rPr>
        <w:pPrChange w:id="378"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pPr>
        </w:pPrChange>
      </w:pPr>
      <w:bookmarkStart w:id="379" w:name="_Toc286249552"/>
      <w:bookmarkStart w:id="380" w:name="_Toc286312120"/>
      <w:bookmarkStart w:id="381" w:name="_Toc286313254"/>
      <w:bookmarkStart w:id="382" w:name="_Toc286313338"/>
      <w:r w:rsidRPr="004350E2">
        <w:rPr>
          <w:rFonts w:ascii="Arial" w:hAnsi="Arial" w:cs="Arial"/>
          <w:sz w:val="22"/>
          <w:szCs w:val="22"/>
        </w:rPr>
        <w:t>Esta garantía es válida hasta el ________________del mes de ______________ de_____.</w:t>
      </w:r>
      <w:bookmarkEnd w:id="379"/>
      <w:bookmarkEnd w:id="380"/>
      <w:bookmarkEnd w:id="381"/>
      <w:bookmarkEnd w:id="382"/>
    </w:p>
    <w:p w:rsidR="00000000" w:rsidRDefault="002A77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outlineLvl w:val="0"/>
        <w:rPr>
          <w:rFonts w:ascii="Arial" w:hAnsi="Arial" w:cs="Arial"/>
          <w:sz w:val="22"/>
          <w:szCs w:val="22"/>
        </w:rPr>
        <w:pPrChange w:id="383"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pPr>
        </w:pPrChange>
      </w:pPr>
    </w:p>
    <w:p w:rsidR="00000000" w:rsidRDefault="002A77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rPr>
          <w:rFonts w:ascii="Arial" w:hAnsi="Arial" w:cs="Arial"/>
          <w:i/>
          <w:sz w:val="22"/>
          <w:szCs w:val="22"/>
        </w:rPr>
        <w:pPrChange w:id="384"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pPr>
        </w:pPrChange>
      </w:pPr>
    </w:p>
    <w:p w:rsidR="00000000" w:rsidRDefault="004350E2">
      <w:pPr>
        <w:tabs>
          <w:tab w:val="left" w:pos="1188"/>
          <w:tab w:val="left" w:pos="2394"/>
          <w:tab w:val="left" w:pos="4209"/>
          <w:tab w:val="left" w:pos="5238"/>
          <w:tab w:val="left" w:pos="7632"/>
          <w:tab w:val="left" w:pos="7868"/>
          <w:tab w:val="left" w:pos="9468"/>
        </w:tabs>
        <w:spacing w:line="276" w:lineRule="auto"/>
        <w:rPr>
          <w:ins w:id="385" w:author="Johanna Ramirez" w:date="2018-02-15T14:24:00Z"/>
          <w:rFonts w:ascii="Arial" w:hAnsi="Arial" w:cs="Arial"/>
          <w:sz w:val="22"/>
          <w:szCs w:val="22"/>
        </w:rPr>
        <w:pPrChange w:id="386" w:author="Johanna Ramirez" w:date="2018-02-15T12:08:00Z">
          <w:pPr>
            <w:tabs>
              <w:tab w:val="left" w:pos="1188"/>
              <w:tab w:val="left" w:pos="2394"/>
              <w:tab w:val="left" w:pos="4209"/>
              <w:tab w:val="left" w:pos="5238"/>
              <w:tab w:val="left" w:pos="7632"/>
              <w:tab w:val="left" w:pos="7868"/>
              <w:tab w:val="left" w:pos="9468"/>
            </w:tabs>
            <w:spacing w:line="240" w:lineRule="auto"/>
          </w:pPr>
        </w:pPrChange>
      </w:pPr>
      <w:r>
        <w:rPr>
          <w:rFonts w:ascii="Arial" w:hAnsi="Arial" w:cs="Arial"/>
          <w:sz w:val="22"/>
          <w:szCs w:val="22"/>
        </w:rPr>
        <w:t>Nombre</w:t>
      </w:r>
      <w:r w:rsidR="00DE09EA" w:rsidRPr="004350E2">
        <w:rPr>
          <w:rFonts w:ascii="Arial" w:hAnsi="Arial" w:cs="Arial"/>
          <w:sz w:val="22"/>
          <w:szCs w:val="22"/>
        </w:rPr>
        <w:t>_____________________________</w:t>
      </w:r>
    </w:p>
    <w:p w:rsidR="00000000" w:rsidRDefault="002A776A">
      <w:pPr>
        <w:tabs>
          <w:tab w:val="left" w:pos="1188"/>
          <w:tab w:val="left" w:pos="2394"/>
          <w:tab w:val="left" w:pos="4209"/>
          <w:tab w:val="left" w:pos="5238"/>
          <w:tab w:val="left" w:pos="7632"/>
          <w:tab w:val="left" w:pos="7868"/>
          <w:tab w:val="left" w:pos="9468"/>
        </w:tabs>
        <w:spacing w:line="276" w:lineRule="auto"/>
        <w:rPr>
          <w:ins w:id="387" w:author="Johanna Ramirez" w:date="2018-02-15T14:24:00Z"/>
          <w:rFonts w:ascii="Arial" w:hAnsi="Arial" w:cs="Arial"/>
          <w:sz w:val="22"/>
          <w:szCs w:val="22"/>
        </w:rPr>
        <w:pPrChange w:id="388" w:author="Johanna Ramirez" w:date="2018-02-15T12:08:00Z">
          <w:pPr>
            <w:tabs>
              <w:tab w:val="left" w:pos="1188"/>
              <w:tab w:val="left" w:pos="2394"/>
              <w:tab w:val="left" w:pos="4209"/>
              <w:tab w:val="left" w:pos="5238"/>
              <w:tab w:val="left" w:pos="7632"/>
              <w:tab w:val="left" w:pos="7868"/>
              <w:tab w:val="left" w:pos="9468"/>
            </w:tabs>
            <w:spacing w:line="240" w:lineRule="auto"/>
          </w:pPr>
        </w:pPrChange>
      </w:pPr>
    </w:p>
    <w:p w:rsidR="00000000" w:rsidRDefault="00DE09EA">
      <w:pPr>
        <w:tabs>
          <w:tab w:val="left" w:pos="1188"/>
          <w:tab w:val="left" w:pos="2394"/>
          <w:tab w:val="left" w:pos="4209"/>
          <w:tab w:val="left" w:pos="5238"/>
          <w:tab w:val="left" w:pos="7632"/>
          <w:tab w:val="left" w:pos="7868"/>
          <w:tab w:val="left" w:pos="9468"/>
        </w:tabs>
        <w:spacing w:line="276" w:lineRule="auto"/>
        <w:rPr>
          <w:rFonts w:ascii="Arial" w:hAnsi="Arial" w:cs="Arial"/>
          <w:sz w:val="22"/>
          <w:szCs w:val="22"/>
        </w:rPr>
        <w:pPrChange w:id="389" w:author="Johanna Ramirez" w:date="2018-02-15T12:08:00Z">
          <w:pPr>
            <w:tabs>
              <w:tab w:val="left" w:pos="1188"/>
              <w:tab w:val="left" w:pos="2394"/>
              <w:tab w:val="left" w:pos="4209"/>
              <w:tab w:val="left" w:pos="5238"/>
              <w:tab w:val="left" w:pos="7632"/>
              <w:tab w:val="left" w:pos="7868"/>
              <w:tab w:val="left" w:pos="9468"/>
            </w:tabs>
            <w:spacing w:line="240" w:lineRule="auto"/>
          </w:pPr>
        </w:pPrChange>
      </w:pPr>
      <w:r w:rsidRPr="004350E2">
        <w:rPr>
          <w:rFonts w:ascii="Arial" w:hAnsi="Arial" w:cs="Arial"/>
          <w:sz w:val="22"/>
          <w:szCs w:val="22"/>
        </w:rPr>
        <w:t>En calidad de____________________________</w:t>
      </w:r>
    </w:p>
    <w:p w:rsidR="00000000" w:rsidRDefault="00DE09EA">
      <w:pPr>
        <w:tabs>
          <w:tab w:val="left" w:pos="1188"/>
          <w:tab w:val="left" w:pos="4200"/>
          <w:tab w:val="left" w:pos="9468"/>
        </w:tabs>
        <w:spacing w:line="276" w:lineRule="auto"/>
        <w:rPr>
          <w:rFonts w:ascii="Arial" w:hAnsi="Arial" w:cs="Arial"/>
          <w:sz w:val="22"/>
          <w:szCs w:val="22"/>
        </w:rPr>
        <w:pPrChange w:id="390" w:author="Johanna Ramirez" w:date="2018-02-15T12:08:00Z">
          <w:pPr>
            <w:tabs>
              <w:tab w:val="left" w:pos="1188"/>
              <w:tab w:val="left" w:pos="4200"/>
              <w:tab w:val="left" w:pos="9468"/>
            </w:tabs>
            <w:spacing w:line="240" w:lineRule="auto"/>
          </w:pPr>
        </w:pPrChange>
      </w:pPr>
      <w:r w:rsidRPr="004350E2">
        <w:rPr>
          <w:rFonts w:ascii="Arial" w:hAnsi="Arial" w:cs="Arial"/>
          <w:sz w:val="22"/>
          <w:szCs w:val="22"/>
        </w:rPr>
        <w:tab/>
      </w:r>
      <w:r w:rsidRPr="004350E2">
        <w:rPr>
          <w:rFonts w:ascii="Arial" w:hAnsi="Arial" w:cs="Arial"/>
          <w:sz w:val="22"/>
          <w:szCs w:val="22"/>
        </w:rPr>
        <w:tab/>
      </w:r>
    </w:p>
    <w:p w:rsidR="00000000" w:rsidRDefault="00DE09EA">
      <w:pPr>
        <w:tabs>
          <w:tab w:val="left" w:pos="1188"/>
          <w:tab w:val="left" w:pos="4200"/>
          <w:tab w:val="left" w:pos="9468"/>
        </w:tabs>
        <w:spacing w:line="276" w:lineRule="auto"/>
        <w:rPr>
          <w:rFonts w:ascii="Arial" w:hAnsi="Arial" w:cs="Arial"/>
          <w:sz w:val="22"/>
          <w:szCs w:val="22"/>
        </w:rPr>
        <w:pPrChange w:id="391" w:author="Johanna Ramirez" w:date="2018-02-15T12:08:00Z">
          <w:pPr>
            <w:tabs>
              <w:tab w:val="left" w:pos="1188"/>
              <w:tab w:val="left" w:pos="4200"/>
              <w:tab w:val="left" w:pos="9468"/>
            </w:tabs>
            <w:spacing w:line="240" w:lineRule="auto"/>
          </w:pPr>
        </w:pPrChange>
      </w:pPr>
      <w:r w:rsidRPr="004350E2">
        <w:rPr>
          <w:rFonts w:ascii="Arial" w:hAnsi="Arial" w:cs="Arial"/>
          <w:sz w:val="22"/>
          <w:szCs w:val="22"/>
        </w:rPr>
        <w:t>Firma __________________________________</w:t>
      </w:r>
    </w:p>
    <w:p w:rsidR="00000000" w:rsidRDefault="002A77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92"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p>
    <w:p w:rsidR="00000000" w:rsidRDefault="00DE09EA">
      <w:pPr>
        <w:tabs>
          <w:tab w:val="left" w:pos="5238"/>
          <w:tab w:val="left" w:pos="5474"/>
          <w:tab w:val="left" w:pos="9468"/>
        </w:tabs>
        <w:spacing w:line="360" w:lineRule="auto"/>
        <w:outlineLvl w:val="0"/>
        <w:rPr>
          <w:rFonts w:ascii="Arial" w:hAnsi="Arial" w:cs="Arial"/>
          <w:sz w:val="22"/>
          <w:szCs w:val="22"/>
        </w:rPr>
        <w:pPrChange w:id="393" w:author="Johanna Ramirez" w:date="2018-02-15T14:49:00Z">
          <w:pPr>
            <w:tabs>
              <w:tab w:val="left" w:pos="5238"/>
              <w:tab w:val="left" w:pos="5474"/>
              <w:tab w:val="left" w:pos="9468"/>
            </w:tabs>
            <w:spacing w:line="240" w:lineRule="auto"/>
            <w:outlineLvl w:val="0"/>
          </w:pPr>
        </w:pPrChange>
      </w:pPr>
      <w:bookmarkStart w:id="394" w:name="_Toc286249553"/>
      <w:bookmarkStart w:id="395" w:name="_Toc286312121"/>
      <w:bookmarkStart w:id="396" w:name="_Toc286313255"/>
      <w:bookmarkStart w:id="397" w:name="_Toc286313339"/>
      <w:r w:rsidRPr="004350E2">
        <w:rPr>
          <w:rFonts w:ascii="Arial" w:hAnsi="Arial" w:cs="Arial"/>
          <w:sz w:val="22"/>
          <w:szCs w:val="22"/>
        </w:rPr>
        <w:t>Debidamente autorizado para firmar la garantía por y en nombre de _______________________</w:t>
      </w:r>
      <w:bookmarkEnd w:id="394"/>
      <w:bookmarkEnd w:id="395"/>
      <w:bookmarkEnd w:id="396"/>
      <w:bookmarkEnd w:id="397"/>
      <w:r w:rsidRPr="004350E2">
        <w:rPr>
          <w:rFonts w:ascii="Arial" w:hAnsi="Arial" w:cs="Arial"/>
          <w:sz w:val="22"/>
          <w:szCs w:val="22"/>
        </w:rPr>
        <w:t>_________________________________________</w:t>
      </w:r>
      <w:r w:rsidR="004350E2">
        <w:rPr>
          <w:rFonts w:ascii="Arial" w:hAnsi="Arial" w:cs="Arial"/>
          <w:sz w:val="22"/>
          <w:szCs w:val="22"/>
        </w:rPr>
        <w:t>__________</w:t>
      </w:r>
      <w:ins w:id="398" w:author="Johanna Ramirez" w:date="2018-02-15T14:48:00Z">
        <w:r w:rsidR="00474C6E">
          <w:rPr>
            <w:rFonts w:ascii="Arial" w:hAnsi="Arial" w:cs="Arial"/>
            <w:sz w:val="22"/>
            <w:szCs w:val="22"/>
          </w:rPr>
          <w:t xml:space="preserve"> </w:t>
        </w:r>
      </w:ins>
      <w:r w:rsidRPr="004350E2">
        <w:rPr>
          <w:rFonts w:ascii="Arial" w:hAnsi="Arial" w:cs="Arial"/>
          <w:sz w:val="22"/>
          <w:szCs w:val="22"/>
        </w:rPr>
        <w:t>día____ del mes de __________________________ de ______.</w:t>
      </w:r>
    </w:p>
    <w:p w:rsidR="00000000" w:rsidRDefault="002A77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99"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p>
    <w:p w:rsidR="00000000" w:rsidRDefault="002A776A">
      <w:pPr>
        <w:spacing w:line="276" w:lineRule="auto"/>
        <w:rPr>
          <w:rFonts w:ascii="Arial" w:hAnsi="Arial" w:cs="Arial"/>
        </w:rPr>
        <w:pPrChange w:id="400" w:author="Johanna Ramirez" w:date="2018-02-15T12:08:00Z">
          <w:pPr/>
        </w:pPrChange>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76A" w:rsidRDefault="002A776A">
      <w:pPr>
        <w:spacing w:line="240" w:lineRule="auto"/>
      </w:pPr>
      <w:r>
        <w:separator/>
      </w:r>
    </w:p>
  </w:endnote>
  <w:endnote w:type="continuationSeparator" w:id="0">
    <w:p w:rsidR="002A776A" w:rsidRDefault="002A77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Calibri Light">
    <w:charset w:val="00"/>
    <w:family w:val="swiss"/>
    <w:pitch w:val="variable"/>
    <w:sig w:usb0="A00002EF"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76A" w:rsidRDefault="002A776A">
      <w:pPr>
        <w:spacing w:line="240" w:lineRule="auto"/>
      </w:pPr>
      <w:r>
        <w:separator/>
      </w:r>
    </w:p>
  </w:footnote>
  <w:footnote w:type="continuationSeparator" w:id="0">
    <w:p w:rsidR="002A776A" w:rsidRDefault="002A776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Content>
        <w:r w:rsidR="0074659A"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74659A" w:rsidRPr="002C6743">
          <w:rPr>
            <w:rFonts w:ascii="Palatino Linotype" w:hAnsi="Palatino Linotype"/>
            <w:sz w:val="20"/>
          </w:rPr>
          <w:fldChar w:fldCharType="separate"/>
        </w:r>
        <w:r w:rsidR="00DC1004">
          <w:rPr>
            <w:rFonts w:ascii="Palatino Linotype" w:hAnsi="Palatino Linotype"/>
            <w:noProof/>
            <w:sz w:val="20"/>
          </w:rPr>
          <w:t>14</w:t>
        </w:r>
        <w:r w:rsidR="0074659A" w:rsidRPr="002C6743">
          <w:rPr>
            <w:rFonts w:ascii="Palatino Linotype" w:hAnsi="Palatino Linotype"/>
            <w:sz w:val="20"/>
          </w:rPr>
          <w:fldChar w:fldCharType="end"/>
        </w:r>
      </w:sdtContent>
    </w:sdt>
  </w:p>
  <w:p w:rsidR="006C77FA" w:rsidRDefault="006C77F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anna Ramirez">
    <w15:presenceInfo w15:providerId="AD" w15:userId="S-1-5-21-2312177784-2608111879-1864594328-268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trackRevisions/>
  <w:defaultTabStop w:val="708"/>
  <w:hyphenationZone w:val="425"/>
  <w:characterSpacingControl w:val="doNotCompress"/>
  <w:footnotePr>
    <w:footnote w:id="-1"/>
    <w:footnote w:id="0"/>
  </w:footnotePr>
  <w:endnotePr>
    <w:endnote w:id="-1"/>
    <w:endnote w:id="0"/>
  </w:endnotePr>
  <w:compat/>
  <w:rsids>
    <w:rsidRoot w:val="00DB1AF2"/>
    <w:rsid w:val="00020499"/>
    <w:rsid w:val="00031722"/>
    <w:rsid w:val="00036D0E"/>
    <w:rsid w:val="0007764D"/>
    <w:rsid w:val="000B59FC"/>
    <w:rsid w:val="000B7B12"/>
    <w:rsid w:val="000F700A"/>
    <w:rsid w:val="00123FE1"/>
    <w:rsid w:val="00124F9A"/>
    <w:rsid w:val="001565AE"/>
    <w:rsid w:val="00162CC8"/>
    <w:rsid w:val="00171703"/>
    <w:rsid w:val="0018128C"/>
    <w:rsid w:val="00185E0A"/>
    <w:rsid w:val="001904B0"/>
    <w:rsid w:val="00193222"/>
    <w:rsid w:val="001D72A5"/>
    <w:rsid w:val="0020385E"/>
    <w:rsid w:val="00232671"/>
    <w:rsid w:val="0029484F"/>
    <w:rsid w:val="00294A73"/>
    <w:rsid w:val="002A776A"/>
    <w:rsid w:val="002B49A9"/>
    <w:rsid w:val="002B6B98"/>
    <w:rsid w:val="002B754A"/>
    <w:rsid w:val="002E474D"/>
    <w:rsid w:val="002E50BF"/>
    <w:rsid w:val="002F7597"/>
    <w:rsid w:val="00306990"/>
    <w:rsid w:val="00361D29"/>
    <w:rsid w:val="0036306A"/>
    <w:rsid w:val="00387A29"/>
    <w:rsid w:val="00394820"/>
    <w:rsid w:val="003C41B0"/>
    <w:rsid w:val="004119AD"/>
    <w:rsid w:val="00422B9D"/>
    <w:rsid w:val="00422ED8"/>
    <w:rsid w:val="00423D6A"/>
    <w:rsid w:val="0042631F"/>
    <w:rsid w:val="00426C4E"/>
    <w:rsid w:val="004350E2"/>
    <w:rsid w:val="00454E69"/>
    <w:rsid w:val="004561CE"/>
    <w:rsid w:val="00474054"/>
    <w:rsid w:val="00474C6E"/>
    <w:rsid w:val="0047640F"/>
    <w:rsid w:val="0051007F"/>
    <w:rsid w:val="0052543B"/>
    <w:rsid w:val="00551D41"/>
    <w:rsid w:val="00556A60"/>
    <w:rsid w:val="00570CDB"/>
    <w:rsid w:val="00591D63"/>
    <w:rsid w:val="00594DD9"/>
    <w:rsid w:val="005B17AB"/>
    <w:rsid w:val="005B4B48"/>
    <w:rsid w:val="005D27E8"/>
    <w:rsid w:val="005E0009"/>
    <w:rsid w:val="00611F95"/>
    <w:rsid w:val="006240B2"/>
    <w:rsid w:val="00631C1E"/>
    <w:rsid w:val="0063490D"/>
    <w:rsid w:val="0065085B"/>
    <w:rsid w:val="0065726D"/>
    <w:rsid w:val="006640B9"/>
    <w:rsid w:val="00666023"/>
    <w:rsid w:val="00690AE1"/>
    <w:rsid w:val="00691FEC"/>
    <w:rsid w:val="006C77FA"/>
    <w:rsid w:val="006E0010"/>
    <w:rsid w:val="006E5DDE"/>
    <w:rsid w:val="006E6C2E"/>
    <w:rsid w:val="00716A9E"/>
    <w:rsid w:val="00725BC3"/>
    <w:rsid w:val="00735FED"/>
    <w:rsid w:val="0074659A"/>
    <w:rsid w:val="007548DA"/>
    <w:rsid w:val="007A637A"/>
    <w:rsid w:val="007B4AF9"/>
    <w:rsid w:val="007B6F41"/>
    <w:rsid w:val="007C76A1"/>
    <w:rsid w:val="007C7A16"/>
    <w:rsid w:val="007D7824"/>
    <w:rsid w:val="007D7F99"/>
    <w:rsid w:val="00807E58"/>
    <w:rsid w:val="00812AD2"/>
    <w:rsid w:val="00821587"/>
    <w:rsid w:val="00825068"/>
    <w:rsid w:val="008517FB"/>
    <w:rsid w:val="00851B92"/>
    <w:rsid w:val="00891F3E"/>
    <w:rsid w:val="008B5A29"/>
    <w:rsid w:val="008D5486"/>
    <w:rsid w:val="008E290A"/>
    <w:rsid w:val="008E5266"/>
    <w:rsid w:val="008F7177"/>
    <w:rsid w:val="00901152"/>
    <w:rsid w:val="009136CF"/>
    <w:rsid w:val="0093101B"/>
    <w:rsid w:val="00941B1B"/>
    <w:rsid w:val="00963432"/>
    <w:rsid w:val="009705D9"/>
    <w:rsid w:val="00971F2A"/>
    <w:rsid w:val="00986770"/>
    <w:rsid w:val="00990A63"/>
    <w:rsid w:val="0099402D"/>
    <w:rsid w:val="009B6364"/>
    <w:rsid w:val="00A04F0E"/>
    <w:rsid w:val="00A06047"/>
    <w:rsid w:val="00A061FF"/>
    <w:rsid w:val="00A308D0"/>
    <w:rsid w:val="00A4157E"/>
    <w:rsid w:val="00A42E7E"/>
    <w:rsid w:val="00A52067"/>
    <w:rsid w:val="00A926C3"/>
    <w:rsid w:val="00A941C3"/>
    <w:rsid w:val="00AC4FE1"/>
    <w:rsid w:val="00AD55B1"/>
    <w:rsid w:val="00B45783"/>
    <w:rsid w:val="00B473D8"/>
    <w:rsid w:val="00B51FFD"/>
    <w:rsid w:val="00B95273"/>
    <w:rsid w:val="00BC1F10"/>
    <w:rsid w:val="00BC351D"/>
    <w:rsid w:val="00BC47D7"/>
    <w:rsid w:val="00BC48A8"/>
    <w:rsid w:val="00BE0F94"/>
    <w:rsid w:val="00BF53AC"/>
    <w:rsid w:val="00C0022F"/>
    <w:rsid w:val="00C07140"/>
    <w:rsid w:val="00C10E03"/>
    <w:rsid w:val="00C1673B"/>
    <w:rsid w:val="00C24C71"/>
    <w:rsid w:val="00C36372"/>
    <w:rsid w:val="00CF7A64"/>
    <w:rsid w:val="00D00F52"/>
    <w:rsid w:val="00D02E0A"/>
    <w:rsid w:val="00D036F3"/>
    <w:rsid w:val="00D0563F"/>
    <w:rsid w:val="00D253D1"/>
    <w:rsid w:val="00D2687E"/>
    <w:rsid w:val="00DB006B"/>
    <w:rsid w:val="00DB1AF2"/>
    <w:rsid w:val="00DC1004"/>
    <w:rsid w:val="00DC3F63"/>
    <w:rsid w:val="00DE09EA"/>
    <w:rsid w:val="00DE443B"/>
    <w:rsid w:val="00DF23C3"/>
    <w:rsid w:val="00E03DF3"/>
    <w:rsid w:val="00E5236D"/>
    <w:rsid w:val="00E541CD"/>
    <w:rsid w:val="00E54CE1"/>
    <w:rsid w:val="00E700F0"/>
    <w:rsid w:val="00E72928"/>
    <w:rsid w:val="00E9071D"/>
    <w:rsid w:val="00E90B5F"/>
    <w:rsid w:val="00E928EA"/>
    <w:rsid w:val="00E97FA4"/>
    <w:rsid w:val="00EB0032"/>
    <w:rsid w:val="00EB22F2"/>
    <w:rsid w:val="00EB4A4C"/>
    <w:rsid w:val="00EC61A0"/>
    <w:rsid w:val="00EF16BA"/>
    <w:rsid w:val="00F31B93"/>
    <w:rsid w:val="00F3328E"/>
    <w:rsid w:val="00F43615"/>
    <w:rsid w:val="00F56DDF"/>
    <w:rsid w:val="00F64228"/>
    <w:rsid w:val="00F64592"/>
    <w:rsid w:val="00FD34F8"/>
    <w:rsid w:val="00FE344C"/>
    <w:rsid w:val="00FF401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D5E79-289B-423A-B4A8-D805AADD5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5196</Words>
  <Characters>28581</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Seretaria</cp:lastModifiedBy>
  <cp:revision>2</cp:revision>
  <dcterms:created xsi:type="dcterms:W3CDTF">2019-03-08T12:00:00Z</dcterms:created>
  <dcterms:modified xsi:type="dcterms:W3CDTF">2019-03-08T12:00:00Z</dcterms:modified>
</cp:coreProperties>
</file>