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5B" w:rsidRPr="009F4072" w:rsidRDefault="005C47E7" w:rsidP="009F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Theme="minorHAnsi" w:eastAsia="Times New Roman" w:hAnsiTheme="minorHAnsi" w:cs="Arial"/>
          <w:b/>
          <w:iCs/>
          <w:sz w:val="24"/>
          <w:szCs w:val="24"/>
          <w:lang w:val="es-ES" w:eastAsia="es-ES"/>
          <w:rPrChange w:id="0" w:author="Fe_Mendez" w:date="2017-03-21T14:49:00Z">
            <w:rPr>
              <w:rFonts w:ascii="Arial" w:eastAsia="Times New Roman" w:hAnsi="Arial" w:cs="Arial"/>
              <w:b/>
              <w:iCs/>
              <w:sz w:val="24"/>
              <w:szCs w:val="24"/>
              <w:lang w:val="es-ES" w:eastAsia="es-ES"/>
            </w:rPr>
          </w:rPrChange>
        </w:rPr>
      </w:pPr>
      <w:r w:rsidRPr="009F4072">
        <w:rPr>
          <w:rFonts w:asciiTheme="minorHAnsi" w:eastAsia="Times New Roman" w:hAnsiTheme="minorHAnsi" w:cs="Arial"/>
          <w:b/>
          <w:sz w:val="28"/>
          <w:szCs w:val="28"/>
          <w:lang w:val="es-ES" w:eastAsia="es-ES"/>
          <w:rPrChange w:id="1" w:author="Fe_Mendez" w:date="2017-03-21T14:49:00Z">
            <w:rPr>
              <w:rFonts w:ascii="Arial" w:eastAsia="Times New Roman" w:hAnsi="Arial" w:cs="Arial"/>
              <w:b/>
              <w:sz w:val="28"/>
              <w:szCs w:val="28"/>
              <w:lang w:val="es-ES" w:eastAsia="es-ES"/>
            </w:rPr>
          </w:rPrChange>
        </w:rPr>
        <w:t>ANEXO 2</w:t>
      </w:r>
    </w:p>
    <w:p w:rsidR="00D6145B" w:rsidRPr="009F4072" w:rsidRDefault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Theme="minorHAnsi" w:eastAsia="Times New Roman" w:hAnsiTheme="minorHAnsi" w:cs="Arial"/>
          <w:b/>
          <w:iCs/>
          <w:sz w:val="24"/>
          <w:szCs w:val="24"/>
          <w:lang w:val="es-ES" w:eastAsia="es-ES"/>
          <w:rPrChange w:id="2" w:author="Fe_Mendez" w:date="2017-03-21T14:49:00Z">
            <w:rPr>
              <w:rFonts w:ascii="Arial" w:eastAsia="Times New Roman" w:hAnsi="Arial" w:cs="Arial"/>
              <w:b/>
              <w:iCs/>
              <w:sz w:val="24"/>
              <w:szCs w:val="24"/>
              <w:lang w:val="es-ES" w:eastAsia="es-ES"/>
            </w:rPr>
          </w:rPrChange>
        </w:rPr>
      </w:pPr>
    </w:p>
    <w:p w:rsidR="00D6145B" w:rsidRPr="003F6DC4" w:rsidRDefault="005C47E7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Theme="minorHAnsi" w:eastAsia="Times New Roman" w:hAnsiTheme="minorHAnsi" w:cs="Arial"/>
          <w:b/>
          <w:iCs/>
          <w:lang w:val="es-ES" w:eastAsia="es-ES"/>
          <w:rPrChange w:id="3" w:author="Fe_Mendez" w:date="2017-03-21T14:49:00Z">
            <w:rPr>
              <w:rFonts w:ascii="Arial" w:eastAsia="Times New Roman" w:hAnsi="Arial" w:cs="Arial"/>
              <w:b/>
              <w:iCs/>
              <w:sz w:val="24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b/>
          <w:iCs/>
          <w:lang w:val="es-ES" w:eastAsia="es-ES"/>
          <w:rPrChange w:id="4" w:author="Fe_Mendez" w:date="2017-03-21T14:49:00Z">
            <w:rPr>
              <w:rFonts w:ascii="Arial" w:eastAsia="Times New Roman" w:hAnsi="Arial" w:cs="Arial"/>
              <w:b/>
              <w:iCs/>
              <w:sz w:val="24"/>
              <w:szCs w:val="24"/>
              <w:lang w:val="es-ES" w:eastAsia="es-ES"/>
            </w:rPr>
          </w:rPrChange>
        </w:rPr>
        <w:t xml:space="preserve">FORMULARIO DE CARTA/OFERTA. </w:t>
      </w:r>
    </w:p>
    <w:p w:rsidR="00D6145B" w:rsidRPr="003F6DC4" w:rsidRDefault="00A01805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Theme="minorHAnsi" w:eastAsia="Times New Roman" w:hAnsiTheme="minorHAnsi" w:cs="Arial"/>
          <w:b/>
          <w:iCs/>
          <w:lang w:val="es-ES" w:eastAsia="es-ES"/>
          <w:rPrChange w:id="5" w:author="Fe_Mendez" w:date="2017-03-21T14:50:00Z">
            <w:rPr>
              <w:rFonts w:ascii="Arial" w:eastAsia="Times New Roman" w:hAnsi="Arial" w:cs="Arial"/>
              <w:b/>
              <w:iCs/>
              <w:color w:val="0000FF"/>
              <w:sz w:val="24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b/>
          <w:iCs/>
          <w:lang w:val="es-ES" w:eastAsia="es-ES"/>
          <w:rPrChange w:id="6" w:author="Fe_Mendez" w:date="2017-03-21T14:49:00Z">
            <w:rPr>
              <w:rFonts w:ascii="Arial" w:eastAsia="Times New Roman" w:hAnsi="Arial" w:cs="Arial"/>
              <w:b/>
              <w:iCs/>
              <w:sz w:val="24"/>
              <w:szCs w:val="24"/>
              <w:lang w:val="es-ES" w:eastAsia="es-ES"/>
            </w:rPr>
          </w:rPrChange>
        </w:rPr>
        <w:t xml:space="preserve">PROCEDIMIENTO DE LOCACIÓN DE INMUEBLES </w:t>
      </w:r>
      <w:del w:id="7" w:author="Fe_Mendez" w:date="2017-03-21T14:50:00Z">
        <w:r w:rsidRPr="003F6DC4" w:rsidDel="009F4072">
          <w:rPr>
            <w:rFonts w:asciiTheme="minorHAnsi" w:eastAsia="Times New Roman" w:hAnsiTheme="minorHAnsi" w:cs="Arial"/>
            <w:b/>
            <w:i/>
            <w:iCs/>
            <w:lang w:val="es-ES" w:eastAsia="es-ES"/>
            <w:rPrChange w:id="8" w:author="Fe_Mendez" w:date="2017-03-21T14:50:00Z">
              <w:rPr>
                <w:rFonts w:ascii="Arial" w:eastAsia="Times New Roman" w:hAnsi="Arial" w:cs="Arial"/>
                <w:b/>
                <w:i/>
                <w:iCs/>
                <w:color w:val="FF0000"/>
                <w:sz w:val="24"/>
                <w:szCs w:val="24"/>
                <w:lang w:val="es-ES" w:eastAsia="es-ES"/>
              </w:rPr>
            </w:rPrChange>
          </w:rPr>
          <w:delText>[</w:delText>
        </w:r>
      </w:del>
      <w:r w:rsidRPr="003F6DC4">
        <w:rPr>
          <w:rFonts w:asciiTheme="minorHAnsi" w:eastAsia="Times New Roman" w:hAnsiTheme="minorHAnsi" w:cs="Arial"/>
          <w:b/>
          <w:i/>
          <w:iCs/>
          <w:lang w:val="es-ES" w:eastAsia="es-ES"/>
          <w:rPrChange w:id="9" w:author="Fe_Mendez" w:date="2017-03-21T14:50:00Z">
            <w:rPr>
              <w:rFonts w:ascii="Arial" w:eastAsia="Times New Roman" w:hAnsi="Arial" w:cs="Arial"/>
              <w:b/>
              <w:i/>
              <w:iCs/>
              <w:color w:val="FF0000"/>
              <w:sz w:val="24"/>
              <w:szCs w:val="24"/>
              <w:lang w:val="es-ES" w:eastAsia="es-ES"/>
            </w:rPr>
          </w:rPrChange>
        </w:rPr>
        <w:t>DETERMINADOS/INDETERMINADOS</w:t>
      </w:r>
      <w:del w:id="10" w:author="Fe_Mendez" w:date="2017-03-21T14:50:00Z">
        <w:r w:rsidRPr="003F6DC4" w:rsidDel="009F4072">
          <w:rPr>
            <w:rFonts w:asciiTheme="minorHAnsi" w:eastAsia="Times New Roman" w:hAnsiTheme="minorHAnsi" w:cs="Arial"/>
            <w:b/>
            <w:i/>
            <w:iCs/>
            <w:lang w:val="es-ES" w:eastAsia="es-ES"/>
            <w:rPrChange w:id="11" w:author="Fe_Mendez" w:date="2017-03-21T14:50:00Z">
              <w:rPr>
                <w:rFonts w:ascii="Arial" w:eastAsia="Times New Roman" w:hAnsi="Arial" w:cs="Arial"/>
                <w:b/>
                <w:i/>
                <w:iCs/>
                <w:color w:val="FF0000"/>
                <w:sz w:val="24"/>
                <w:szCs w:val="24"/>
                <w:lang w:val="es-ES" w:eastAsia="es-ES"/>
              </w:rPr>
            </w:rPrChange>
          </w:rPr>
          <w:delText>]</w:delText>
        </w:r>
      </w:del>
      <w:r w:rsidRPr="003F6DC4">
        <w:rPr>
          <w:rFonts w:asciiTheme="minorHAnsi" w:eastAsia="Times New Roman" w:hAnsiTheme="minorHAnsi" w:cs="Arial"/>
          <w:b/>
          <w:i/>
          <w:iCs/>
          <w:lang w:val="es-ES" w:eastAsia="es-ES"/>
          <w:rPrChange w:id="12" w:author="Fe_Mendez" w:date="2017-03-21T14:50:00Z">
            <w:rPr>
              <w:rFonts w:ascii="Arial" w:eastAsia="Times New Roman" w:hAnsi="Arial" w:cs="Arial"/>
              <w:b/>
              <w:i/>
              <w:iCs/>
              <w:color w:val="FF0000"/>
              <w:sz w:val="24"/>
              <w:szCs w:val="24"/>
              <w:lang w:val="es-ES" w:eastAsia="es-ES"/>
            </w:rPr>
          </w:rPrChange>
        </w:rPr>
        <w:t>.</w:t>
      </w:r>
      <w:r w:rsidRPr="003F6DC4">
        <w:rPr>
          <w:rFonts w:asciiTheme="minorHAnsi" w:eastAsia="Times New Roman" w:hAnsiTheme="minorHAnsi" w:cs="Arial"/>
          <w:b/>
          <w:iCs/>
          <w:lang w:val="es-ES" w:eastAsia="es-ES"/>
          <w:rPrChange w:id="13" w:author="Fe_Mendez" w:date="2017-03-21T14:50:00Z">
            <w:rPr>
              <w:rFonts w:ascii="Arial" w:eastAsia="Times New Roman" w:hAnsi="Arial" w:cs="Arial"/>
              <w:b/>
              <w:iCs/>
              <w:color w:val="FF0000"/>
              <w:sz w:val="24"/>
              <w:szCs w:val="24"/>
              <w:lang w:val="es-ES" w:eastAsia="es-ES"/>
            </w:rPr>
          </w:rPrChange>
        </w:rPr>
        <w:t xml:space="preserve"> </w:t>
      </w:r>
    </w:p>
    <w:p w:rsidR="00D6145B" w:rsidRPr="003F6DC4" w:rsidDel="009F4072" w:rsidRDefault="00D6145B">
      <w:pPr>
        <w:numPr>
          <w:ilvl w:val="12"/>
          <w:numId w:val="0"/>
        </w:numPr>
        <w:suppressAutoHyphens/>
        <w:spacing w:after="0" w:line="240" w:lineRule="auto"/>
        <w:rPr>
          <w:del w:id="14" w:author="Fe_Mendez" w:date="2017-03-21T14:53:00Z"/>
          <w:rFonts w:asciiTheme="minorHAnsi" w:eastAsia="Times New Roman" w:hAnsiTheme="minorHAnsi" w:cs="Arial"/>
          <w:iCs/>
          <w:lang w:val="es-ES" w:eastAsia="es-ES"/>
          <w:rPrChange w:id="15" w:author="Fe_Mendez" w:date="2017-03-21T14:49:00Z">
            <w:rPr>
              <w:del w:id="16" w:author="Fe_Mendez" w:date="2017-03-21T14:53:00Z"/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</w:pPr>
    </w:p>
    <w:p w:rsidR="00D6145B" w:rsidRPr="003F6DC4" w:rsidRDefault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iCs/>
          <w:lang w:val="es-ES" w:eastAsia="es-ES"/>
          <w:rPrChange w:id="17" w:author="Fe_Mendez" w:date="2017-03-21T14:49:00Z">
            <w:rPr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</w:pPr>
    </w:p>
    <w:p w:rsidR="00D6145B" w:rsidRPr="003F6DC4" w:rsidRDefault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iCs/>
          <w:lang w:val="es-ES" w:eastAsia="es-ES"/>
          <w:rPrChange w:id="18" w:author="Fe_Mendez" w:date="2017-03-21T14:49:00Z">
            <w:rPr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iCs/>
          <w:lang w:val="es-ES" w:eastAsia="es-ES"/>
          <w:rPrChange w:id="19" w:author="Fe_Mendez" w:date="2017-03-21T14:49:00Z">
            <w:rPr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  <w:t>Señor:</w:t>
      </w:r>
    </w:p>
    <w:p w:rsidR="00A414E4" w:rsidRPr="003F6DC4" w:rsidRDefault="00A414E4">
      <w:pPr>
        <w:numPr>
          <w:ilvl w:val="12"/>
          <w:numId w:val="0"/>
        </w:numPr>
        <w:suppressAutoHyphens/>
        <w:spacing w:after="0" w:line="240" w:lineRule="auto"/>
        <w:rPr>
          <w:ins w:id="20" w:author="Fe_Mendez" w:date="2017-03-07T14:26:00Z"/>
          <w:rFonts w:asciiTheme="minorHAnsi" w:hAnsiTheme="minorHAnsi" w:cs="Arial"/>
          <w:b/>
          <w:rPrChange w:id="21" w:author="Fe_Mendez" w:date="2017-03-21T14:49:00Z">
            <w:rPr>
              <w:ins w:id="22" w:author="Fe_Mendez" w:date="2017-03-07T14:26:00Z"/>
              <w:rFonts w:cs="Arial"/>
              <w:b/>
            </w:rPr>
          </w:rPrChange>
        </w:rPr>
      </w:pPr>
      <w:ins w:id="23" w:author="Fe_Mendez" w:date="2017-03-07T14:26:00Z">
        <w:r w:rsidRPr="003F6DC4">
          <w:rPr>
            <w:rFonts w:asciiTheme="minorHAnsi" w:hAnsiTheme="minorHAnsi" w:cs="Arial"/>
            <w:b/>
            <w:rPrChange w:id="24" w:author="Fe_Mendez" w:date="2017-03-21T14:49:00Z">
              <w:rPr>
                <w:rFonts w:cs="Arial"/>
                <w:b/>
              </w:rPr>
            </w:rPrChange>
          </w:rPr>
          <w:t xml:space="preserve">CORTE SUPREMA DE JUSTICIA </w:t>
        </w:r>
      </w:ins>
    </w:p>
    <w:p w:rsidR="00D6145B" w:rsidRPr="003F6DC4" w:rsidDel="00A414E4" w:rsidRDefault="00D6145B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del w:id="25" w:author="Fe_Mendez" w:date="2017-03-07T14:26:00Z"/>
          <w:rFonts w:asciiTheme="minorHAnsi" w:hAnsiTheme="minorHAnsi" w:cs="Arial"/>
          <w:b/>
          <w:rPrChange w:id="26" w:author="Fe_Mendez" w:date="2017-03-21T14:49:00Z">
            <w:rPr>
              <w:del w:id="27" w:author="Fe_Mendez" w:date="2017-03-07T14:26:00Z"/>
              <w:rFonts w:ascii="Arial" w:eastAsia="Times New Roman" w:hAnsi="Arial" w:cs="Arial"/>
              <w:i/>
              <w:iCs/>
              <w:sz w:val="24"/>
              <w:szCs w:val="24"/>
              <w:lang w:val="es-ES" w:eastAsia="es-ES"/>
            </w:rPr>
          </w:rPrChange>
        </w:rPr>
      </w:pPr>
      <w:del w:id="28" w:author="Fe_Mendez" w:date="2017-03-07T14:26:00Z">
        <w:r w:rsidRPr="003F6DC4" w:rsidDel="00A414E4">
          <w:rPr>
            <w:rFonts w:asciiTheme="minorHAnsi" w:eastAsia="Times New Roman" w:hAnsiTheme="minorHAnsi" w:cs="Arial"/>
            <w:i/>
            <w:iCs/>
            <w:lang w:val="es-ES" w:eastAsia="es-ES"/>
            <w:rPrChange w:id="29" w:author="Fe_Mendez" w:date="2017-03-21T14:49:00Z">
              <w:rPr>
                <w:rFonts w:ascii="Arial" w:eastAsia="Times New Roman" w:hAnsi="Arial" w:cs="Arial"/>
                <w:i/>
                <w:iCs/>
                <w:sz w:val="24"/>
                <w:szCs w:val="24"/>
                <w:lang w:val="es-ES" w:eastAsia="es-ES"/>
              </w:rPr>
            </w:rPrChange>
          </w:rPr>
          <w:delText xml:space="preserve">(Identificar a la convocante) </w:delText>
        </w:r>
        <w:r w:rsidR="005C47E7" w:rsidRPr="003F6DC4" w:rsidDel="00A414E4">
          <w:rPr>
            <w:rFonts w:asciiTheme="minorHAnsi" w:eastAsia="Times New Roman" w:hAnsiTheme="minorHAnsi" w:cs="Arial"/>
            <w:i/>
            <w:iCs/>
            <w:lang w:val="es-ES" w:eastAsia="es-ES"/>
            <w:rPrChange w:id="30" w:author="Fe_Mendez" w:date="2017-03-21T14:49:00Z">
              <w:rPr>
                <w:rFonts w:ascii="Arial" w:eastAsia="Times New Roman" w:hAnsi="Arial" w:cs="Arial"/>
                <w:i/>
                <w:iCs/>
                <w:sz w:val="24"/>
                <w:szCs w:val="24"/>
                <w:lang w:val="es-ES" w:eastAsia="es-ES"/>
              </w:rPr>
            </w:rPrChange>
          </w:rPr>
          <w:tab/>
        </w:r>
      </w:del>
    </w:p>
    <w:p w:rsidR="00D6145B" w:rsidRPr="003F6DC4" w:rsidRDefault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iCs/>
          <w:lang w:val="es-ES" w:eastAsia="es-ES"/>
          <w:rPrChange w:id="31" w:author="Fe_Mendez" w:date="2017-03-21T14:49:00Z">
            <w:rPr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</w:pPr>
    </w:p>
    <w:p w:rsidR="00D6145B" w:rsidRPr="003F6DC4" w:rsidRDefault="00D6145B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Theme="minorHAnsi" w:eastAsia="Times New Roman" w:hAnsiTheme="minorHAnsi" w:cs="Arial"/>
          <w:iCs/>
          <w:lang w:val="es-ES" w:eastAsia="es-ES"/>
          <w:rPrChange w:id="32" w:author="Fe_Mendez" w:date="2017-03-21T14:49:00Z">
            <w:rPr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  <w:pPrChange w:id="33" w:author="Fe_Mendez" w:date="2017-03-21T14:50:00Z">
          <w:pPr>
            <w:numPr>
              <w:ilvl w:val="12"/>
            </w:numPr>
            <w:suppressAutoHyphens/>
            <w:spacing w:after="0" w:line="240" w:lineRule="auto"/>
          </w:pPr>
        </w:pPrChange>
      </w:pPr>
      <w:r w:rsidRPr="003F6DC4">
        <w:rPr>
          <w:rFonts w:asciiTheme="minorHAnsi" w:eastAsia="Times New Roman" w:hAnsiTheme="minorHAnsi" w:cs="Arial"/>
          <w:iCs/>
          <w:lang w:val="es-ES" w:eastAsia="es-ES"/>
          <w:rPrChange w:id="34" w:author="Fe_Mendez" w:date="2017-03-21T14:49:00Z">
            <w:rPr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  <w:t>Contratación de Locación de Inmueble</w:t>
      </w:r>
      <w:ins w:id="35" w:author="Fe_Mendez" w:date="2017-03-21T14:50:00Z">
        <w:r w:rsidR="009F4072" w:rsidRPr="003F6DC4">
          <w:rPr>
            <w:rFonts w:asciiTheme="minorHAnsi" w:eastAsia="Times New Roman" w:hAnsiTheme="minorHAnsi" w:cs="Arial"/>
            <w:i/>
            <w:iCs/>
            <w:lang w:val="es-ES" w:eastAsia="es-ES"/>
          </w:rPr>
          <w:t xml:space="preserve">s </w:t>
        </w:r>
      </w:ins>
      <w:del w:id="36" w:author="Fe_Mendez" w:date="2017-03-21T14:50:00Z">
        <w:r w:rsidRPr="003F6DC4" w:rsidDel="009F4072">
          <w:rPr>
            <w:rFonts w:asciiTheme="minorHAnsi" w:eastAsia="Times New Roman" w:hAnsiTheme="minorHAnsi" w:cs="Arial"/>
            <w:iCs/>
            <w:lang w:val="es-ES" w:eastAsia="es-ES"/>
            <w:rPrChange w:id="37" w:author="Fe_Mendez" w:date="2017-03-21T14:49:00Z">
              <w:rPr>
                <w:rFonts w:ascii="Arial" w:eastAsia="Times New Roman" w:hAnsi="Arial" w:cs="Arial"/>
                <w:iCs/>
                <w:sz w:val="24"/>
                <w:szCs w:val="24"/>
                <w:lang w:val="es-ES" w:eastAsia="es-ES"/>
              </w:rPr>
            </w:rPrChange>
          </w:rPr>
          <w:delText xml:space="preserve">(s) </w:delText>
        </w:r>
        <w:r w:rsidRPr="003F6DC4" w:rsidDel="009F4072">
          <w:rPr>
            <w:rFonts w:asciiTheme="minorHAnsi" w:eastAsia="Times New Roman" w:hAnsiTheme="minorHAnsi" w:cs="Arial"/>
            <w:i/>
            <w:iCs/>
            <w:lang w:val="es-ES" w:eastAsia="es-ES"/>
            <w:rPrChange w:id="38" w:author="Fe_Mendez" w:date="2017-03-21T14:50:00Z">
              <w:rPr>
                <w:rFonts w:ascii="Arial" w:eastAsia="Times New Roman" w:hAnsi="Arial" w:cs="Arial"/>
                <w:i/>
                <w:iCs/>
                <w:color w:val="FF0000"/>
                <w:sz w:val="24"/>
                <w:szCs w:val="24"/>
                <w:lang w:val="es-ES" w:eastAsia="es-ES"/>
              </w:rPr>
            </w:rPrChange>
          </w:rPr>
          <w:delText>[</w:delText>
        </w:r>
      </w:del>
      <w:r w:rsidRPr="003F6DC4">
        <w:rPr>
          <w:rFonts w:asciiTheme="minorHAnsi" w:eastAsia="Times New Roman" w:hAnsiTheme="minorHAnsi" w:cs="Arial"/>
          <w:i/>
          <w:iCs/>
          <w:lang w:val="es-ES" w:eastAsia="es-ES"/>
          <w:rPrChange w:id="39" w:author="Fe_Mendez" w:date="2017-03-21T14:50:00Z">
            <w:rPr>
              <w:rFonts w:ascii="Arial" w:eastAsia="Times New Roman" w:hAnsi="Arial" w:cs="Arial"/>
              <w:i/>
              <w:iCs/>
              <w:color w:val="FF0000"/>
              <w:sz w:val="24"/>
              <w:szCs w:val="24"/>
              <w:lang w:val="es-ES" w:eastAsia="es-ES"/>
            </w:rPr>
          </w:rPrChange>
        </w:rPr>
        <w:t>Determinado</w:t>
      </w:r>
      <w:del w:id="40" w:author="Fe_Mendez" w:date="2017-03-21T14:50:00Z">
        <w:r w:rsidRPr="003F6DC4" w:rsidDel="009F4072">
          <w:rPr>
            <w:rFonts w:asciiTheme="minorHAnsi" w:eastAsia="Times New Roman" w:hAnsiTheme="minorHAnsi" w:cs="Arial"/>
            <w:i/>
            <w:iCs/>
            <w:lang w:val="es-ES" w:eastAsia="es-ES"/>
            <w:rPrChange w:id="41" w:author="Fe_Mendez" w:date="2017-03-21T14:50:00Z">
              <w:rPr>
                <w:rFonts w:ascii="Arial" w:eastAsia="Times New Roman" w:hAnsi="Arial" w:cs="Arial"/>
                <w:i/>
                <w:iCs/>
                <w:color w:val="FF0000"/>
                <w:sz w:val="24"/>
                <w:szCs w:val="24"/>
                <w:lang w:val="es-ES" w:eastAsia="es-ES"/>
              </w:rPr>
            </w:rPrChange>
          </w:rPr>
          <w:delText xml:space="preserve">(s) </w:delText>
        </w:r>
      </w:del>
      <w:r w:rsidRPr="003F6DC4">
        <w:rPr>
          <w:rFonts w:asciiTheme="minorHAnsi" w:eastAsia="Times New Roman" w:hAnsiTheme="minorHAnsi" w:cs="Arial"/>
          <w:i/>
          <w:iCs/>
          <w:lang w:val="es-ES" w:eastAsia="es-ES"/>
          <w:rPrChange w:id="42" w:author="Fe_Mendez" w:date="2017-03-21T14:50:00Z">
            <w:rPr>
              <w:rFonts w:ascii="Arial" w:eastAsia="Times New Roman" w:hAnsi="Arial" w:cs="Arial"/>
              <w:i/>
              <w:iCs/>
              <w:color w:val="FF0000"/>
              <w:sz w:val="24"/>
              <w:szCs w:val="24"/>
              <w:lang w:val="es-ES" w:eastAsia="es-ES"/>
            </w:rPr>
          </w:rPrChange>
        </w:rPr>
        <w:t>/</w:t>
      </w:r>
      <w:del w:id="43" w:author="Fe_Mendez" w:date="2017-03-21T14:50:00Z">
        <w:r w:rsidRPr="003F6DC4" w:rsidDel="009F4072">
          <w:rPr>
            <w:rFonts w:asciiTheme="minorHAnsi" w:eastAsia="Times New Roman" w:hAnsiTheme="minorHAnsi" w:cs="Arial"/>
            <w:i/>
            <w:iCs/>
            <w:lang w:val="es-ES" w:eastAsia="es-ES"/>
            <w:rPrChange w:id="44" w:author="Fe_Mendez" w:date="2017-03-21T14:50:00Z">
              <w:rPr>
                <w:rFonts w:ascii="Arial" w:eastAsia="Times New Roman" w:hAnsi="Arial" w:cs="Arial"/>
                <w:i/>
                <w:iCs/>
                <w:color w:val="FF0000"/>
                <w:sz w:val="24"/>
                <w:szCs w:val="24"/>
                <w:lang w:val="es-ES" w:eastAsia="es-ES"/>
              </w:rPr>
            </w:rPrChange>
          </w:rPr>
          <w:delText xml:space="preserve"> </w:delText>
        </w:r>
      </w:del>
      <w:r w:rsidRPr="003F6DC4">
        <w:rPr>
          <w:rFonts w:asciiTheme="minorHAnsi" w:eastAsia="Times New Roman" w:hAnsiTheme="minorHAnsi" w:cs="Arial"/>
          <w:i/>
          <w:iCs/>
          <w:lang w:val="es-ES" w:eastAsia="es-ES"/>
          <w:rPrChange w:id="45" w:author="Fe_Mendez" w:date="2017-03-21T14:50:00Z">
            <w:rPr>
              <w:rFonts w:ascii="Arial" w:eastAsia="Times New Roman" w:hAnsi="Arial" w:cs="Arial"/>
              <w:i/>
              <w:iCs/>
              <w:color w:val="FF0000"/>
              <w:sz w:val="24"/>
              <w:szCs w:val="24"/>
              <w:lang w:val="es-ES" w:eastAsia="es-ES"/>
            </w:rPr>
          </w:rPrChange>
        </w:rPr>
        <w:t>Indeterminado</w:t>
      </w:r>
      <w:del w:id="46" w:author="Fe_Mendez" w:date="2017-03-21T14:50:00Z">
        <w:r w:rsidRPr="003F6DC4" w:rsidDel="009F4072">
          <w:rPr>
            <w:rFonts w:asciiTheme="minorHAnsi" w:eastAsia="Times New Roman" w:hAnsiTheme="minorHAnsi" w:cs="Arial"/>
            <w:i/>
            <w:iCs/>
            <w:lang w:val="es-ES" w:eastAsia="es-ES"/>
            <w:rPrChange w:id="47" w:author="Fe_Mendez" w:date="2017-03-21T14:50:00Z">
              <w:rPr>
                <w:rFonts w:ascii="Arial" w:eastAsia="Times New Roman" w:hAnsi="Arial" w:cs="Arial"/>
                <w:i/>
                <w:iCs/>
                <w:color w:val="FF0000"/>
                <w:sz w:val="24"/>
                <w:szCs w:val="24"/>
                <w:lang w:val="es-ES" w:eastAsia="es-ES"/>
              </w:rPr>
            </w:rPrChange>
          </w:rPr>
          <w:delText xml:space="preserve"> (s)]</w:delText>
        </w:r>
        <w:r w:rsidRPr="003F6DC4" w:rsidDel="009F4072">
          <w:rPr>
            <w:rFonts w:asciiTheme="minorHAnsi" w:eastAsia="Times New Roman" w:hAnsiTheme="minorHAnsi" w:cs="Arial"/>
            <w:iCs/>
            <w:lang w:val="es-ES" w:eastAsia="es-ES"/>
            <w:rPrChange w:id="48" w:author="Fe_Mendez" w:date="2017-03-21T14:50:00Z">
              <w:rPr>
                <w:rFonts w:ascii="Arial" w:eastAsia="Times New Roman" w:hAnsi="Arial" w:cs="Arial"/>
                <w:iCs/>
                <w:sz w:val="24"/>
                <w:szCs w:val="24"/>
                <w:lang w:val="es-ES" w:eastAsia="es-ES"/>
              </w:rPr>
            </w:rPrChange>
          </w:rPr>
          <w:delText xml:space="preserve"> </w:delText>
        </w:r>
      </w:del>
      <w:r w:rsidRPr="003F6DC4">
        <w:rPr>
          <w:rFonts w:asciiTheme="minorHAnsi" w:eastAsia="Times New Roman" w:hAnsiTheme="minorHAnsi" w:cs="Arial"/>
          <w:iCs/>
          <w:lang w:val="es-ES" w:eastAsia="es-ES"/>
          <w:rPrChange w:id="49" w:author="Fe_Mendez" w:date="2017-03-21T14:50:00Z">
            <w:rPr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  <w:t xml:space="preserve"> </w:t>
      </w:r>
      <w:r w:rsidR="00DA2F47">
        <w:rPr>
          <w:rFonts w:asciiTheme="minorHAnsi" w:eastAsia="Times New Roman" w:hAnsiTheme="minorHAnsi" w:cs="Arial"/>
          <w:iCs/>
          <w:lang w:val="es-ES" w:eastAsia="es-ES"/>
        </w:rPr>
        <w:t xml:space="preserve">PAC </w:t>
      </w:r>
      <w:r w:rsidRPr="003F6DC4">
        <w:rPr>
          <w:rFonts w:asciiTheme="minorHAnsi" w:eastAsia="Times New Roman" w:hAnsiTheme="minorHAnsi" w:cs="Arial"/>
          <w:iCs/>
          <w:lang w:val="es-ES" w:eastAsia="es-ES"/>
          <w:rPrChange w:id="50" w:author="Fe_Mendez" w:date="2017-03-21T14:49:00Z">
            <w:rPr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  <w:t xml:space="preserve">N° </w:t>
      </w:r>
      <w:del w:id="51" w:author="Fe_Mendez" w:date="2017-03-07T14:27:00Z">
        <w:r w:rsidRPr="003F6DC4" w:rsidDel="00A414E4">
          <w:rPr>
            <w:rFonts w:asciiTheme="minorHAnsi" w:eastAsia="Times New Roman" w:hAnsiTheme="minorHAnsi" w:cs="Arial"/>
            <w:iCs/>
            <w:lang w:val="es-ES" w:eastAsia="es-ES"/>
            <w:rPrChange w:id="52" w:author="Fe_Mendez" w:date="2017-03-21T14:49:00Z">
              <w:rPr>
                <w:rFonts w:ascii="Arial" w:eastAsia="Times New Roman" w:hAnsi="Arial" w:cs="Arial"/>
                <w:iCs/>
                <w:sz w:val="24"/>
                <w:szCs w:val="24"/>
                <w:lang w:val="es-ES" w:eastAsia="es-ES"/>
              </w:rPr>
            </w:rPrChange>
          </w:rPr>
          <w:delText>___(</w:delText>
        </w:r>
        <w:r w:rsidRPr="003F6DC4" w:rsidDel="00A414E4">
          <w:rPr>
            <w:rFonts w:asciiTheme="minorHAnsi" w:eastAsia="Times New Roman" w:hAnsiTheme="minorHAnsi" w:cs="Arial"/>
            <w:i/>
            <w:iCs/>
            <w:lang w:val="es-ES" w:eastAsia="es-ES"/>
            <w:rPrChange w:id="53" w:author="Fe_Mendez" w:date="2017-03-21T14:49:00Z">
              <w:rPr>
                <w:rFonts w:ascii="Arial" w:eastAsia="Times New Roman" w:hAnsi="Arial" w:cs="Arial"/>
                <w:i/>
                <w:iCs/>
                <w:sz w:val="24"/>
                <w:szCs w:val="24"/>
                <w:lang w:val="es-ES" w:eastAsia="es-ES"/>
              </w:rPr>
            </w:rPrChange>
          </w:rPr>
          <w:delText>número de la contratación</w:delText>
        </w:r>
        <w:r w:rsidRPr="003F6DC4" w:rsidDel="00A414E4">
          <w:rPr>
            <w:rFonts w:asciiTheme="minorHAnsi" w:eastAsia="Times New Roman" w:hAnsiTheme="minorHAnsi" w:cs="Arial"/>
            <w:iCs/>
            <w:lang w:val="es-ES" w:eastAsia="es-ES"/>
            <w:rPrChange w:id="54" w:author="Fe_Mendez" w:date="2017-03-21T14:49:00Z">
              <w:rPr>
                <w:rFonts w:ascii="Arial" w:eastAsia="Times New Roman" w:hAnsi="Arial" w:cs="Arial"/>
                <w:iCs/>
                <w:sz w:val="24"/>
                <w:szCs w:val="24"/>
                <w:lang w:val="es-ES" w:eastAsia="es-ES"/>
              </w:rPr>
            </w:rPrChange>
          </w:rPr>
          <w:delText>)____</w:delText>
        </w:r>
      </w:del>
      <w:ins w:id="55" w:author="Fe_Mendez" w:date="2017-03-07T14:27:00Z">
        <w:r w:rsidR="00A414E4" w:rsidRPr="003F6DC4">
          <w:rPr>
            <w:rFonts w:asciiTheme="minorHAnsi" w:eastAsia="Times New Roman" w:hAnsiTheme="minorHAnsi" w:cs="Arial"/>
            <w:iCs/>
            <w:lang w:val="es-ES" w:eastAsia="es-ES"/>
            <w:rPrChange w:id="56" w:author="Fe_Mendez" w:date="2017-03-21T14:49:00Z">
              <w:rPr>
                <w:rFonts w:ascii="Arial" w:eastAsia="Times New Roman" w:hAnsi="Arial" w:cs="Arial"/>
                <w:iCs/>
                <w:sz w:val="24"/>
                <w:szCs w:val="24"/>
                <w:lang w:val="es-ES" w:eastAsia="es-ES"/>
              </w:rPr>
            </w:rPrChange>
          </w:rPr>
          <w:t xml:space="preserve">04/17, </w:t>
        </w:r>
      </w:ins>
      <w:r w:rsidRPr="003F6DC4">
        <w:rPr>
          <w:rFonts w:asciiTheme="minorHAnsi" w:eastAsia="Times New Roman" w:hAnsiTheme="minorHAnsi" w:cs="Arial"/>
          <w:iCs/>
          <w:lang w:val="es-ES" w:eastAsia="es-ES"/>
          <w:rPrChange w:id="57" w:author="Fe_Mendez" w:date="2017-03-21T14:49:00Z">
            <w:rPr>
              <w:rFonts w:ascii="Arial" w:eastAsia="Times New Roman" w:hAnsi="Arial" w:cs="Arial"/>
              <w:iCs/>
              <w:sz w:val="24"/>
              <w:szCs w:val="24"/>
              <w:lang w:val="es-ES" w:eastAsia="es-ES"/>
            </w:rPr>
          </w:rPrChange>
        </w:rPr>
        <w:t xml:space="preserve">para </w:t>
      </w:r>
      <w:ins w:id="58" w:author="Fe_Mendez" w:date="2017-03-07T14:27:00Z">
        <w:r w:rsidR="00A414E4" w:rsidRPr="003F6DC4">
          <w:rPr>
            <w:rFonts w:asciiTheme="minorHAnsi" w:eastAsia="Times New Roman" w:hAnsiTheme="minorHAnsi" w:cs="Arial"/>
            <w:lang w:val="es-MX" w:eastAsia="es-ES"/>
            <w:rPrChange w:id="59" w:author="Fe_Mendez" w:date="2017-03-21T14:49:00Z">
              <w:rPr>
                <w:rFonts w:ascii="Arial" w:eastAsia="Times New Roman" w:hAnsi="Arial" w:cs="Arial"/>
                <w:sz w:val="24"/>
                <w:szCs w:val="24"/>
                <w:lang w:val="es-MX" w:eastAsia="es-ES"/>
              </w:rPr>
            </w:rPrChange>
          </w:rPr>
          <w:t xml:space="preserve">el </w:t>
        </w:r>
        <w:r w:rsidR="00A414E4" w:rsidRPr="003F6DC4">
          <w:rPr>
            <w:rFonts w:asciiTheme="minorHAnsi" w:eastAsia="Times New Roman" w:hAnsiTheme="minorHAnsi" w:cs="Arial"/>
            <w:b/>
            <w:lang w:val="es-MX" w:eastAsia="es-ES"/>
            <w:rPrChange w:id="60" w:author="Fe_Mendez" w:date="2017-03-21T14:49:00Z">
              <w:rPr>
                <w:rFonts w:ascii="Arial" w:eastAsia="Times New Roman" w:hAnsi="Arial" w:cs="Arial"/>
                <w:b/>
                <w:sz w:val="24"/>
                <w:szCs w:val="24"/>
                <w:lang w:val="es-MX" w:eastAsia="es-ES"/>
              </w:rPr>
            </w:rPrChange>
          </w:rPr>
          <w:t>ALQUILER DE INMUEBLES PARA OFICINAS JURISDICCIONALES Y ADMINISTRATIVAS DE LA C.S.J.  – AD REFERÉNDUM - PLURIANUAL</w:t>
        </w:r>
      </w:ins>
      <w:del w:id="61" w:author="Fe_Mendez" w:date="2017-03-07T14:27:00Z">
        <w:r w:rsidRPr="003F6DC4" w:rsidDel="00A414E4">
          <w:rPr>
            <w:rFonts w:asciiTheme="minorHAnsi" w:eastAsia="Times New Roman" w:hAnsiTheme="minorHAnsi" w:cs="Arial"/>
            <w:iCs/>
            <w:lang w:val="es-ES" w:eastAsia="es-ES"/>
            <w:rPrChange w:id="62" w:author="Fe_Mendez" w:date="2017-03-21T14:49:00Z">
              <w:rPr>
                <w:rFonts w:ascii="Arial" w:eastAsia="Times New Roman" w:hAnsi="Arial" w:cs="Arial"/>
                <w:iCs/>
                <w:sz w:val="24"/>
                <w:szCs w:val="24"/>
                <w:lang w:val="es-ES" w:eastAsia="es-ES"/>
              </w:rPr>
            </w:rPrChange>
          </w:rPr>
          <w:delText>la sede de _________</w:delText>
        </w:r>
      </w:del>
    </w:p>
    <w:p w:rsidR="00D6145B" w:rsidRPr="003F6DC4" w:rsidRDefault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lang w:val="es-ES" w:eastAsia="es-ES"/>
          <w:rPrChange w:id="63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64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 xml:space="preserve"> </w:t>
      </w:r>
    </w:p>
    <w:p w:rsidR="00D6145B" w:rsidRPr="003F6DC4" w:rsidRDefault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/>
          <w:rPrChange w:id="65" w:author="Fe_Mendez" w:date="2017-03-21T14:49:00Z">
            <w:rPr>
              <w:rFonts w:ascii="Arial" w:eastAsia="Times New Roman" w:hAnsi="Arial" w:cs="Arial"/>
              <w:sz w:val="24"/>
              <w:szCs w:val="24"/>
              <w:lang w:val="es-ES"/>
            </w:rPr>
          </w:rPrChange>
        </w:rPr>
      </w:pPr>
      <w:r w:rsidRPr="003F6DC4">
        <w:rPr>
          <w:rFonts w:asciiTheme="minorHAnsi" w:eastAsia="Times New Roman" w:hAnsiTheme="minorHAnsi" w:cs="Arial"/>
          <w:lang w:val="es-ES"/>
          <w:rPrChange w:id="66" w:author="Fe_Mendez" w:date="2017-03-21T14:49:00Z">
            <w:rPr>
              <w:rFonts w:ascii="Arial" w:eastAsia="Times New Roman" w:hAnsi="Arial" w:cs="Arial"/>
              <w:sz w:val="24"/>
              <w:szCs w:val="24"/>
              <w:lang w:val="es-ES"/>
            </w:rPr>
          </w:rPrChange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6145B" w:rsidRPr="003F6DC4" w:rsidRDefault="00D6145B">
      <w:pPr>
        <w:tabs>
          <w:tab w:val="num" w:pos="540"/>
        </w:tabs>
        <w:suppressAutoHyphens/>
        <w:spacing w:after="0" w:line="240" w:lineRule="auto"/>
        <w:rPr>
          <w:rFonts w:asciiTheme="minorHAnsi" w:eastAsia="Times New Roman" w:hAnsiTheme="minorHAnsi" w:cs="Arial"/>
          <w:lang w:val="es-ES" w:eastAsia="es-ES"/>
          <w:rPrChange w:id="67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</w:p>
    <w:p w:rsidR="00D6145B" w:rsidRPr="003F6DC4" w:rsidRDefault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ins w:id="68" w:author="Fe_Mendez" w:date="2017-03-21T14:53:00Z"/>
          <w:rFonts w:asciiTheme="minorHAnsi" w:eastAsia="Times New Roman" w:hAnsiTheme="minorHAnsi" w:cs="Arial"/>
          <w:lang w:val="es-ES" w:eastAsia="es-ES"/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69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No me/nos encuentro/encontramos comprendido(s) en las prohibiciones o limitaciones para contratar establecidas en el artículo 40 de la Ley N° 2051/03;</w:t>
      </w:r>
    </w:p>
    <w:p w:rsidR="009F4072" w:rsidRPr="003F6DC4" w:rsidRDefault="009F4072">
      <w:pPr>
        <w:widowControl w:val="0"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lang w:val="es-ES" w:eastAsia="es-ES"/>
          <w:rPrChange w:id="70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pPrChange w:id="71" w:author="Fe_Mendez" w:date="2017-03-21T14:53:00Z">
          <w:pPr>
            <w:widowControl w:val="0"/>
            <w:numPr>
              <w:numId w:val="1"/>
            </w:numPr>
            <w:tabs>
              <w:tab w:val="num" w:pos="420"/>
            </w:tabs>
            <w:adjustRightInd w:val="0"/>
            <w:spacing w:after="0" w:line="240" w:lineRule="auto"/>
            <w:ind w:left="420" w:hanging="360"/>
            <w:jc w:val="both"/>
            <w:textAlignment w:val="baseline"/>
          </w:pPr>
        </w:pPrChange>
      </w:pPr>
    </w:p>
    <w:p w:rsidR="00D6145B" w:rsidRPr="003F6DC4" w:rsidRDefault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ins w:id="72" w:author="Fe_Mendez" w:date="2017-03-21T14:53:00Z"/>
          <w:rFonts w:asciiTheme="minorHAnsi" w:eastAsia="Times New Roman" w:hAnsiTheme="minorHAnsi" w:cs="Arial"/>
          <w:lang w:val="es-ES" w:eastAsia="es-ES"/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73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en la contratación del inmueble</w:t>
      </w:r>
      <w:proofErr w:type="gramStart"/>
      <w:r w:rsidRPr="003F6DC4">
        <w:rPr>
          <w:rFonts w:asciiTheme="minorHAnsi" w:eastAsia="Times New Roman" w:hAnsiTheme="minorHAnsi" w:cs="Arial"/>
          <w:lang w:val="es-ES" w:eastAsia="es-ES"/>
          <w:rPrChange w:id="74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..</w:t>
      </w:r>
      <w:proofErr w:type="gramEnd"/>
    </w:p>
    <w:p w:rsidR="009F4072" w:rsidRPr="003F6DC4" w:rsidRDefault="009F407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 w:eastAsia="es-ES"/>
          <w:rPrChange w:id="75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pPrChange w:id="76" w:author="Fe_Mendez" w:date="2017-03-21T14:53:00Z">
          <w:pPr>
            <w:widowControl w:val="0"/>
            <w:numPr>
              <w:numId w:val="1"/>
            </w:numPr>
            <w:tabs>
              <w:tab w:val="num" w:pos="420"/>
            </w:tabs>
            <w:adjustRightInd w:val="0"/>
            <w:spacing w:after="0" w:line="240" w:lineRule="auto"/>
            <w:ind w:left="420" w:hanging="360"/>
            <w:jc w:val="both"/>
            <w:textAlignment w:val="baseline"/>
          </w:pPr>
        </w:pPrChange>
      </w:pPr>
    </w:p>
    <w:p w:rsidR="00D6145B" w:rsidRPr="003F6DC4" w:rsidRDefault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ins w:id="77" w:author="Fe_Mendez" w:date="2017-03-21T14:53:00Z"/>
          <w:rFonts w:asciiTheme="minorHAnsi" w:eastAsia="Times New Roman" w:hAnsiTheme="minorHAnsi" w:cs="Arial"/>
          <w:lang w:val="es-ES" w:eastAsia="es-ES"/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78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Que cuento/contamos con las calificaciones requeridas para ejecutar el contrato.</w:t>
      </w:r>
    </w:p>
    <w:p w:rsidR="009F4072" w:rsidRPr="003F6DC4" w:rsidRDefault="009F407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 w:eastAsia="es-ES"/>
          <w:rPrChange w:id="79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pPrChange w:id="80" w:author="Fe_Mendez" w:date="2017-03-21T14:53:00Z">
          <w:pPr>
            <w:widowControl w:val="0"/>
            <w:numPr>
              <w:numId w:val="1"/>
            </w:numPr>
            <w:tabs>
              <w:tab w:val="num" w:pos="420"/>
            </w:tabs>
            <w:adjustRightInd w:val="0"/>
            <w:spacing w:after="0" w:line="240" w:lineRule="auto"/>
            <w:ind w:left="420" w:hanging="360"/>
            <w:jc w:val="both"/>
            <w:textAlignment w:val="baseline"/>
          </w:pPr>
        </w:pPrChange>
      </w:pPr>
    </w:p>
    <w:p w:rsidR="00D6145B" w:rsidRPr="003F6DC4" w:rsidRDefault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ins w:id="81" w:author="Fe_Mendez" w:date="2017-03-21T14:53:00Z"/>
          <w:rFonts w:asciiTheme="minorHAnsi" w:eastAsia="Times New Roman" w:hAnsiTheme="minorHAnsi" w:cs="Arial"/>
          <w:lang w:val="es-ES" w:eastAsia="es-ES"/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82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Que, el inmueble ofrecido no posee ninguna restricción al dominio que afecte el derecho al uso y goce temporal del mismo.</w:t>
      </w:r>
    </w:p>
    <w:p w:rsidR="009F4072" w:rsidRPr="003F6DC4" w:rsidRDefault="009F407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 w:eastAsia="es-ES"/>
          <w:rPrChange w:id="83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pPrChange w:id="84" w:author="Fe_Mendez" w:date="2017-03-21T14:53:00Z">
          <w:pPr>
            <w:widowControl w:val="0"/>
            <w:numPr>
              <w:numId w:val="1"/>
            </w:numPr>
            <w:tabs>
              <w:tab w:val="num" w:pos="420"/>
            </w:tabs>
            <w:adjustRightInd w:val="0"/>
            <w:spacing w:after="0" w:line="240" w:lineRule="auto"/>
            <w:ind w:left="420" w:hanging="360"/>
            <w:jc w:val="both"/>
            <w:textAlignment w:val="baseline"/>
          </w:pPr>
        </w:pPrChange>
      </w:pPr>
    </w:p>
    <w:p w:rsidR="00D6145B" w:rsidRPr="003F6DC4" w:rsidDel="009F4072" w:rsidRDefault="00D6145B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del w:id="85" w:author="Fe_Mendez" w:date="2017-03-07T14:30:00Z"/>
          <w:rFonts w:asciiTheme="minorHAnsi" w:eastAsia="Times New Roman" w:hAnsiTheme="minorHAnsi" w:cs="Arial"/>
          <w:lang w:val="es-ES" w:eastAsia="es-ES"/>
          <w:rPrChange w:id="86" w:author="Fe_Mendez" w:date="2017-03-21T14:53:00Z">
            <w:rPr>
              <w:del w:id="87" w:author="Fe_Mendez" w:date="2017-03-07T14:30:00Z"/>
              <w:rFonts w:asciiTheme="minorHAnsi" w:eastAsia="Times New Roman" w:hAnsiTheme="minorHAnsi" w:cs="Arial"/>
              <w:i/>
              <w:sz w:val="24"/>
              <w:szCs w:val="24"/>
              <w:lang w:val="es-ES" w:eastAsia="es-ES"/>
            </w:rPr>
          </w:rPrChange>
        </w:rPr>
        <w:pPrChange w:id="88" w:author="Fe_Mendez" w:date="2017-03-21T14:50:00Z">
          <w:pPr>
            <w:tabs>
              <w:tab w:val="num" w:pos="540"/>
            </w:tabs>
            <w:suppressAutoHyphens/>
            <w:spacing w:after="0" w:line="240" w:lineRule="auto"/>
          </w:pPr>
        </w:pPrChange>
      </w:pPr>
      <w:r w:rsidRPr="003F6DC4">
        <w:rPr>
          <w:rFonts w:asciiTheme="minorHAnsi" w:eastAsia="Times New Roman" w:hAnsiTheme="minorHAnsi" w:cs="Arial"/>
          <w:lang w:val="es-ES" w:eastAsia="es-ES"/>
          <w:rPrChange w:id="89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He/hemos examinado y no hallo/hallamos objeción alguna a las condiciones de este procedimiento de locación de inmueble(s), incluyendo las adendas No: __________________</w:t>
      </w:r>
      <w:r w:rsidRPr="003F6DC4">
        <w:rPr>
          <w:rFonts w:asciiTheme="minorHAnsi" w:eastAsia="Times New Roman" w:hAnsiTheme="minorHAnsi" w:cs="Arial"/>
          <w:i/>
          <w:lang w:val="es-ES" w:eastAsia="es-ES"/>
          <w:rPrChange w:id="90" w:author="Fe_Mendez" w:date="2017-03-21T14:49:00Z">
            <w:rPr>
              <w:rFonts w:ascii="Arial" w:eastAsia="Times New Roman" w:hAnsi="Arial" w:cs="Arial"/>
              <w:i/>
              <w:sz w:val="24"/>
              <w:szCs w:val="24"/>
              <w:lang w:val="es-ES" w:eastAsia="es-ES"/>
            </w:rPr>
          </w:rPrChange>
        </w:rPr>
        <w:t>[cuando corresponda indicar el número y la fecha de emisión de cada Enmienda];</w:t>
      </w:r>
    </w:p>
    <w:p w:rsidR="009F4072" w:rsidRPr="003F6DC4" w:rsidRDefault="009F4072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ins w:id="91" w:author="Fe_Mendez" w:date="2017-03-21T14:53:00Z"/>
          <w:rFonts w:asciiTheme="minorHAnsi" w:eastAsia="Times New Roman" w:hAnsiTheme="minorHAnsi" w:cs="Arial"/>
          <w:lang w:val="es-ES" w:eastAsia="es-ES"/>
          <w:rPrChange w:id="92" w:author="Fe_Mendez" w:date="2017-03-21T14:49:00Z">
            <w:rPr>
              <w:ins w:id="93" w:author="Fe_Mendez" w:date="2017-03-21T14:53:00Z"/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</w:p>
    <w:p w:rsidR="00D6145B" w:rsidRPr="003F6DC4" w:rsidRDefault="00D6145B">
      <w:pPr>
        <w:widowControl w:val="0"/>
        <w:tabs>
          <w:tab w:val="num" w:pos="540"/>
        </w:tabs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i/>
          <w:lang w:val="es-ES" w:eastAsia="es-ES"/>
          <w:rPrChange w:id="94" w:author="Fe_Mendez" w:date="2017-03-21T14:49:00Z">
            <w:rPr>
              <w:rFonts w:ascii="Arial" w:eastAsia="Times New Roman" w:hAnsi="Arial" w:cs="Arial"/>
              <w:i/>
              <w:sz w:val="20"/>
              <w:szCs w:val="24"/>
              <w:lang w:val="es-ES" w:eastAsia="es-ES"/>
            </w:rPr>
          </w:rPrChange>
        </w:rPr>
        <w:pPrChange w:id="95" w:author="Fe_Mendez" w:date="2017-03-21T14:53:00Z">
          <w:pPr>
            <w:tabs>
              <w:tab w:val="num" w:pos="540"/>
            </w:tabs>
            <w:suppressAutoHyphens/>
            <w:spacing w:after="0" w:line="240" w:lineRule="auto"/>
          </w:pPr>
        </w:pPrChange>
      </w:pPr>
    </w:p>
    <w:p w:rsidR="003F6DC4" w:rsidRDefault="00D6145B" w:rsidP="003F6DC4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b/>
          <w:i/>
          <w:lang w:val="es-ES" w:eastAsia="es-ES"/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96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 xml:space="preserve">En las condiciones requeridas en los documentos de este procedimiento de locación de inmueble(s), ofrezco/ofrecemos dar en  locación el/los inmueble(s) </w:t>
      </w:r>
      <w:r w:rsidRPr="003F6DC4">
        <w:rPr>
          <w:rFonts w:asciiTheme="minorHAnsi" w:eastAsia="Times New Roman" w:hAnsiTheme="minorHAnsi" w:cs="Arial"/>
          <w:b/>
          <w:i/>
          <w:lang w:val="es-ES" w:eastAsia="es-ES"/>
          <w:rPrChange w:id="97" w:author="Fe_Mendez" w:date="2017-03-21T14:49:00Z">
            <w:rPr>
              <w:rFonts w:ascii="Arial" w:eastAsia="Times New Roman" w:hAnsi="Arial" w:cs="Arial"/>
              <w:b/>
              <w:i/>
              <w:sz w:val="24"/>
              <w:szCs w:val="24"/>
              <w:lang w:val="es-ES" w:eastAsia="es-ES"/>
            </w:rPr>
          </w:rPrChange>
        </w:rPr>
        <w:t xml:space="preserve">según se indica en la planilla </w:t>
      </w:r>
    </w:p>
    <w:p w:rsidR="003F6DC4" w:rsidRPr="003F6DC4" w:rsidRDefault="003F6DC4" w:rsidP="003F6DC4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b/>
          <w:i/>
          <w:lang w:val="es-ES" w:eastAsia="es-ES"/>
          <w:rPrChange w:id="98" w:author="Fe_Mendez" w:date="2017-03-21T14:49:00Z">
            <w:rPr>
              <w:rFonts w:ascii="Arial" w:eastAsia="Times New Roman" w:hAnsi="Arial" w:cs="Arial"/>
              <w:b/>
              <w:i/>
              <w:sz w:val="24"/>
              <w:szCs w:val="24"/>
              <w:lang w:val="es-ES" w:eastAsia="es-ES"/>
            </w:rPr>
          </w:rPrChange>
        </w:rPr>
      </w:pPr>
    </w:p>
    <w:tbl>
      <w:tblPr>
        <w:tblW w:w="5655" w:type="pct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1042"/>
        <w:gridCol w:w="2130"/>
        <w:gridCol w:w="1099"/>
        <w:gridCol w:w="1008"/>
        <w:gridCol w:w="901"/>
        <w:gridCol w:w="795"/>
        <w:gridCol w:w="1069"/>
        <w:gridCol w:w="1162"/>
      </w:tblGrid>
      <w:tr w:rsidR="003F6DC4" w:rsidRPr="003F6DC4" w:rsidTr="003F6DC4">
        <w:trPr>
          <w:trHeight w:val="849"/>
          <w:tblHeader/>
        </w:trPr>
        <w:tc>
          <w:tcPr>
            <w:tcW w:w="333" w:type="pct"/>
            <w:vAlign w:val="center"/>
          </w:tcPr>
          <w:p w:rsidR="00D6145B" w:rsidRPr="003F6DC4" w:rsidRDefault="003F6DC4" w:rsidP="003F6DC4">
            <w:pPr>
              <w:spacing w:after="0" w:line="240" w:lineRule="auto"/>
              <w:ind w:right="-288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99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ÍTEMS</w:t>
            </w:r>
          </w:p>
        </w:tc>
        <w:tc>
          <w:tcPr>
            <w:tcW w:w="528" w:type="pct"/>
            <w:vAlign w:val="center"/>
          </w:tcPr>
          <w:p w:rsidR="00D6145B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100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CÓDIGO DE CATALOGO</w:t>
            </w:r>
          </w:p>
        </w:tc>
        <w:tc>
          <w:tcPr>
            <w:tcW w:w="1080" w:type="pct"/>
            <w:vAlign w:val="center"/>
          </w:tcPr>
          <w:p w:rsidR="00D6145B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101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DESCRIPCIÓN</w:t>
            </w:r>
          </w:p>
        </w:tc>
        <w:tc>
          <w:tcPr>
            <w:tcW w:w="557" w:type="pct"/>
            <w:vAlign w:val="center"/>
          </w:tcPr>
          <w:p w:rsidR="00D6145B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102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FINCA Nº/ CUENTA CORRIENTE CATASTRAL Nº</w:t>
            </w:r>
          </w:p>
        </w:tc>
        <w:tc>
          <w:tcPr>
            <w:tcW w:w="511" w:type="pct"/>
            <w:vAlign w:val="center"/>
          </w:tcPr>
          <w:p w:rsidR="00D6145B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103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DOMICILIO/ DISTRITO / LOCALIDAD</w:t>
            </w:r>
          </w:p>
        </w:tc>
        <w:tc>
          <w:tcPr>
            <w:tcW w:w="457" w:type="pct"/>
            <w:vAlign w:val="center"/>
          </w:tcPr>
          <w:p w:rsidR="00D6145B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104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CANTIDAD</w:t>
            </w:r>
          </w:p>
        </w:tc>
        <w:tc>
          <w:tcPr>
            <w:tcW w:w="403" w:type="pct"/>
            <w:vAlign w:val="center"/>
          </w:tcPr>
          <w:p w:rsidR="00D6145B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105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UNIDAD DE MEDIDA</w:t>
            </w:r>
          </w:p>
        </w:tc>
        <w:tc>
          <w:tcPr>
            <w:tcW w:w="542" w:type="pct"/>
            <w:vAlign w:val="center"/>
          </w:tcPr>
          <w:p w:rsidR="003F6DC4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 xml:space="preserve">COSTO UNITARIO </w:t>
            </w:r>
          </w:p>
          <w:p w:rsidR="00D6145B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106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(IVA INCLUIDO)</w:t>
            </w:r>
          </w:p>
        </w:tc>
        <w:tc>
          <w:tcPr>
            <w:tcW w:w="589" w:type="pct"/>
            <w:vAlign w:val="center"/>
          </w:tcPr>
          <w:p w:rsidR="003F6DC4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 xml:space="preserve">COSTO TOTAL </w:t>
            </w:r>
          </w:p>
          <w:p w:rsidR="00D6145B" w:rsidRPr="003F6DC4" w:rsidRDefault="003F6DC4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107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(IVA INCLUIDO)</w:t>
            </w:r>
          </w:p>
        </w:tc>
      </w:tr>
      <w:tr w:rsidR="003F6DC4" w:rsidRPr="003F6DC4" w:rsidTr="003F6DC4">
        <w:trPr>
          <w:trHeight w:val="413"/>
        </w:trPr>
        <w:tc>
          <w:tcPr>
            <w:tcW w:w="333" w:type="pct"/>
            <w:vAlign w:val="center"/>
          </w:tcPr>
          <w:p w:rsidR="009F4072" w:rsidRPr="003F6DC4" w:rsidRDefault="009F407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08" w:author="Fe_Mendez" w:date="2017-03-21T14:49:00Z">
                  <w:rPr>
                    <w:rFonts w:ascii="Arial" w:eastAsia="Times New Roman" w:hAnsi="Arial" w:cs="Arial"/>
                    <w:sz w:val="20"/>
                    <w:szCs w:val="20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09" w:author="Fe_Mendez" w:date="2017-03-21T14:49:00Z">
                  <w:rPr>
                    <w:rFonts w:ascii="Arial" w:eastAsia="Times New Roman" w:hAnsi="Arial" w:cs="Arial"/>
                    <w:sz w:val="20"/>
                    <w:szCs w:val="20"/>
                    <w:lang w:val="es-ES" w:eastAsia="es-ES"/>
                  </w:rPr>
                </w:rPrChange>
              </w:rPr>
              <w:t>1</w:t>
            </w:r>
          </w:p>
        </w:tc>
        <w:tc>
          <w:tcPr>
            <w:tcW w:w="528" w:type="pct"/>
            <w:vAlign w:val="center"/>
          </w:tcPr>
          <w:p w:rsidR="009F4072" w:rsidRPr="003F6DC4" w:rsidRDefault="009F407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i/>
                <w:sz w:val="14"/>
                <w:szCs w:val="14"/>
                <w:lang w:val="es-ES" w:eastAsia="es-ES"/>
                <w:rPrChange w:id="110" w:author="Fe_Mendez" w:date="2017-03-21T14:49:00Z">
                  <w:rPr>
                    <w:rFonts w:ascii="Arial" w:eastAsia="Times New Roman" w:hAnsi="Arial" w:cs="Arial"/>
                    <w:i/>
                    <w:sz w:val="16"/>
                    <w:szCs w:val="16"/>
                    <w:lang w:val="es-ES" w:eastAsia="es-ES"/>
                  </w:rPr>
                </w:rPrChange>
              </w:rPr>
            </w:pPr>
            <w:ins w:id="111" w:author="Fe_Mendez" w:date="2017-03-21T14:56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80131502-001</w:t>
              </w:r>
            </w:ins>
            <w:del w:id="112" w:author="Fe_Mendez" w:date="2017-03-21T14:56:00Z">
              <w:r w:rsidRPr="003F6DC4" w:rsidDel="00811786">
                <w:rPr>
                  <w:rFonts w:asciiTheme="minorHAnsi" w:eastAsia="Times New Roman" w:hAnsiTheme="minorHAnsi" w:cs="Arial"/>
                  <w:i/>
                  <w:sz w:val="14"/>
                  <w:szCs w:val="14"/>
                  <w:lang w:val="es-ES" w:eastAsia="es-ES"/>
                  <w:rPrChange w:id="113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[A completar por la Convocante]</w:delText>
              </w:r>
            </w:del>
          </w:p>
        </w:tc>
        <w:tc>
          <w:tcPr>
            <w:tcW w:w="1080" w:type="pct"/>
            <w:vAlign w:val="center"/>
          </w:tcPr>
          <w:p w:rsidR="009F4072" w:rsidRPr="003F6DC4" w:rsidRDefault="009F407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14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ins w:id="115" w:author="Fe_Mendez" w:date="2017-03-21T14:57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SEDE PARA DESPACHOS DE MAGISTRADOS, SECRETARIAS Y DEPENDENCIAS ADMINISTRATIVAS DE LA CIRCUNSCRIPCIÓN JUDICIAL DE PRESIDENTE HAYES</w:t>
              </w:r>
            </w:ins>
            <w:del w:id="116" w:author="Fe_Mendez" w:date="2017-03-21T14:57:00Z">
              <w:r w:rsidRPr="003F6DC4" w:rsidDel="00E81FB1">
                <w:rPr>
                  <w:rFonts w:asciiTheme="minorHAnsi" w:eastAsia="Times New Roman" w:hAnsiTheme="minorHAnsi" w:cs="Arial"/>
                  <w:i/>
                  <w:sz w:val="14"/>
                  <w:szCs w:val="14"/>
                  <w:lang w:val="es-ES" w:eastAsia="es-ES"/>
                  <w:rPrChange w:id="117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[A completar por la Convocante]</w:delText>
              </w:r>
            </w:del>
          </w:p>
        </w:tc>
        <w:tc>
          <w:tcPr>
            <w:tcW w:w="557" w:type="pct"/>
            <w:vAlign w:val="center"/>
          </w:tcPr>
          <w:p w:rsidR="003F6DC4" w:rsidRPr="003F6DC4" w:rsidRDefault="009F4072" w:rsidP="003F6DC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168" w:hanging="141"/>
              <w:rPr>
                <w:rFonts w:asciiTheme="minorHAnsi" w:hAnsiTheme="minorHAnsi" w:cs="Arial"/>
                <w:sz w:val="14"/>
                <w:szCs w:val="14"/>
              </w:rPr>
            </w:pPr>
            <w:ins w:id="118" w:author="Fe_Mendez" w:date="2017-03-21T14:57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Finca N° 46.577</w:t>
              </w:r>
            </w:ins>
          </w:p>
          <w:p w:rsidR="009F4072" w:rsidRPr="003F6DC4" w:rsidRDefault="009F4072" w:rsidP="003F6DC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168" w:hanging="141"/>
              <w:rPr>
                <w:rFonts w:asciiTheme="minorHAnsi" w:hAnsiTheme="minorHAnsi" w:cs="Arial"/>
                <w:sz w:val="14"/>
                <w:szCs w:val="14"/>
                <w:rPrChange w:id="119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ins w:id="120" w:author="Fe_Mendez" w:date="2017-03-21T14:57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Cta. Cte. Catastral N° 30-0040-15</w:t>
              </w:r>
            </w:ins>
            <w:del w:id="121" w:author="Fe_Mendez" w:date="2017-03-21T14:57:00Z">
              <w:r w:rsidRPr="003F6DC4" w:rsidDel="006125E0">
                <w:rPr>
                  <w:rFonts w:asciiTheme="minorHAnsi" w:eastAsia="Times New Roman" w:hAnsiTheme="minorHAnsi" w:cs="Arial"/>
                  <w:i/>
                  <w:sz w:val="14"/>
                  <w:szCs w:val="14"/>
                  <w:lang w:val="es-ES" w:eastAsia="es-ES"/>
                  <w:rPrChange w:id="122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[A completar por la Convocante]</w:delText>
              </w:r>
            </w:del>
          </w:p>
        </w:tc>
        <w:tc>
          <w:tcPr>
            <w:tcW w:w="511" w:type="pct"/>
            <w:vAlign w:val="center"/>
          </w:tcPr>
          <w:p w:rsidR="009F4072" w:rsidRPr="003F6DC4" w:rsidRDefault="009F4072" w:rsidP="003F6DC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23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ins w:id="124" w:author="Fe_Mendez" w:date="2017-03-21T14:58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Mariscal López e/ EEUU y Brasil - Villa Hayes</w:t>
              </w:r>
            </w:ins>
            <w:del w:id="125" w:author="Fe_Mendez" w:date="2017-03-21T14:58:00Z">
              <w:r w:rsidRPr="003F6DC4" w:rsidDel="009F0DF3">
                <w:rPr>
                  <w:rFonts w:asciiTheme="minorHAnsi" w:eastAsia="Times New Roman" w:hAnsiTheme="minorHAnsi" w:cs="Arial"/>
                  <w:i/>
                  <w:sz w:val="14"/>
                  <w:szCs w:val="14"/>
                  <w:lang w:val="es-ES" w:eastAsia="es-ES"/>
                  <w:rPrChange w:id="126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[A completar por la Convocante]</w:delText>
              </w:r>
            </w:del>
          </w:p>
        </w:tc>
        <w:tc>
          <w:tcPr>
            <w:tcW w:w="457" w:type="pct"/>
            <w:vAlign w:val="center"/>
          </w:tcPr>
          <w:p w:rsidR="009F4072" w:rsidRPr="003F6DC4" w:rsidRDefault="009F407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27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ins w:id="128" w:author="Fe_Mendez" w:date="2017-03-21T14:58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24</w:t>
              </w:r>
            </w:ins>
            <w:del w:id="129" w:author="Fe_Mendez" w:date="2017-03-21T14:58:00Z">
              <w:r w:rsidRPr="003F6DC4" w:rsidDel="00436DF7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30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[A completar por la Convocante]</w:delText>
              </w:r>
            </w:del>
          </w:p>
        </w:tc>
        <w:tc>
          <w:tcPr>
            <w:tcW w:w="403" w:type="pct"/>
            <w:vAlign w:val="center"/>
          </w:tcPr>
          <w:p w:rsidR="009F4072" w:rsidRPr="003F6DC4" w:rsidRDefault="009F407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31" w:author="Fe_Mendez" w:date="2017-03-21T14:49:00Z">
                  <w:rPr>
                    <w:rFonts w:ascii="Arial" w:eastAsia="Times New Roman" w:hAnsi="Arial" w:cs="Arial"/>
                    <w:i/>
                    <w:sz w:val="16"/>
                    <w:szCs w:val="16"/>
                    <w:lang w:val="es-ES" w:eastAsia="es-ES"/>
                  </w:rPr>
                </w:rPrChange>
              </w:rPr>
            </w:pPr>
            <w:ins w:id="132" w:author="Fe_Mendez" w:date="2017-03-21T14:58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MESES</w:t>
              </w:r>
            </w:ins>
            <w:del w:id="133" w:author="Fe_Mendez" w:date="2017-03-21T14:58:00Z">
              <w:r w:rsidRPr="003F6DC4" w:rsidDel="00EF475E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34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[Ej.: meses/días]</w:delText>
              </w:r>
            </w:del>
          </w:p>
        </w:tc>
        <w:tc>
          <w:tcPr>
            <w:tcW w:w="542" w:type="pct"/>
          </w:tcPr>
          <w:p w:rsidR="009F4072" w:rsidRPr="003F6DC4" w:rsidRDefault="009F407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35" w:author="Fe_Mendez" w:date="2017-03-21T14:49:00Z">
                  <w:rPr>
                    <w:rFonts w:ascii="Arial" w:eastAsia="Times New Roman" w:hAnsi="Arial" w:cs="Arial"/>
                    <w:sz w:val="20"/>
                    <w:szCs w:val="20"/>
                    <w:lang w:val="es-ES" w:eastAsia="es-ES"/>
                  </w:rPr>
                </w:rPrChange>
              </w:rPr>
            </w:pPr>
          </w:p>
        </w:tc>
        <w:tc>
          <w:tcPr>
            <w:tcW w:w="589" w:type="pct"/>
          </w:tcPr>
          <w:p w:rsidR="009F4072" w:rsidRPr="003F6DC4" w:rsidRDefault="009F4072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36" w:author="Fe_Mendez" w:date="2017-03-21T14:49:00Z">
                  <w:rPr>
                    <w:rFonts w:ascii="Arial" w:eastAsia="Times New Roman" w:hAnsi="Arial" w:cs="Arial"/>
                    <w:sz w:val="20"/>
                    <w:szCs w:val="20"/>
                    <w:lang w:val="es-ES" w:eastAsia="es-ES"/>
                  </w:rPr>
                </w:rPrChange>
              </w:rPr>
            </w:pPr>
          </w:p>
        </w:tc>
      </w:tr>
      <w:tr w:rsidR="003F6DC4" w:rsidRPr="003F6DC4" w:rsidTr="003F6DC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1"/>
          <w:ins w:id="137" w:author="o_sanabria" w:date="2017-03-22T09:12:00Z"/>
        </w:trPr>
        <w:tc>
          <w:tcPr>
            <w:tcW w:w="333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1.1</w:t>
            </w:r>
          </w:p>
        </w:tc>
        <w:tc>
          <w:tcPr>
            <w:tcW w:w="528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80161504-002</w:t>
            </w:r>
          </w:p>
        </w:tc>
        <w:tc>
          <w:tcPr>
            <w:tcW w:w="1080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Expensas comunes</w:t>
            </w:r>
            <w:r w:rsidRPr="003F6DC4">
              <w:rPr>
                <w:rFonts w:asciiTheme="minorHAnsi" w:eastAsia="Times New Roman" w:hAnsiTheme="minorHAnsi" w:cs="Arial"/>
                <w:sz w:val="14"/>
                <w:szCs w:val="14"/>
                <w:vertAlign w:val="superscript"/>
                <w:lang w:val="es-ES" w:eastAsia="es-ES"/>
              </w:rPr>
              <w:t>*</w:t>
            </w:r>
          </w:p>
        </w:tc>
        <w:tc>
          <w:tcPr>
            <w:tcW w:w="557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511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457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403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542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ins w:id="138" w:author="o_sanabria" w:date="2017-03-22T09:12:00Z"/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589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ins w:id="139" w:author="o_sanabria" w:date="2017-03-22T09:12:00Z"/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</w:p>
        </w:tc>
      </w:tr>
      <w:tr w:rsidR="003F6DC4" w:rsidRPr="003F6DC4" w:rsidTr="003F6DC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1"/>
          <w:ins w:id="140" w:author="o_sanabria" w:date="2017-03-22T09:12:00Z"/>
        </w:trPr>
        <w:tc>
          <w:tcPr>
            <w:tcW w:w="333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1.2</w:t>
            </w:r>
          </w:p>
        </w:tc>
        <w:tc>
          <w:tcPr>
            <w:tcW w:w="528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80161504-998</w:t>
            </w:r>
          </w:p>
        </w:tc>
        <w:tc>
          <w:tcPr>
            <w:tcW w:w="1080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Garantías</w:t>
            </w:r>
            <w:r w:rsidRPr="003F6DC4">
              <w:rPr>
                <w:rFonts w:asciiTheme="minorHAnsi" w:eastAsia="Times New Roman" w:hAnsiTheme="minorHAnsi" w:cs="Arial"/>
                <w:sz w:val="14"/>
                <w:szCs w:val="14"/>
                <w:vertAlign w:val="superscript"/>
                <w:lang w:val="es-ES" w:eastAsia="es-ES"/>
              </w:rPr>
              <w:t>*</w:t>
            </w:r>
          </w:p>
        </w:tc>
        <w:tc>
          <w:tcPr>
            <w:tcW w:w="557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511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457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403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542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ins w:id="141" w:author="o_sanabria" w:date="2017-03-22T09:12:00Z"/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589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ins w:id="142" w:author="o_sanabria" w:date="2017-03-22T09:12:00Z"/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</w:p>
        </w:tc>
      </w:tr>
      <w:tr w:rsidR="003F6DC4" w:rsidRPr="003F6DC4" w:rsidTr="003F6DC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1"/>
          <w:ins w:id="143" w:author="o_sanabria" w:date="2017-03-22T09:12:00Z"/>
        </w:trPr>
        <w:tc>
          <w:tcPr>
            <w:tcW w:w="333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44" w:author="Fe_Mendez" w:date="2017-03-21T14:49:00Z">
                  <w:rPr>
                    <w:rFonts w:ascii="Arial" w:eastAsia="Times New Roman" w:hAnsi="Arial" w:cs="Arial"/>
                    <w:sz w:val="20"/>
                    <w:szCs w:val="20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45" w:author="Fe_Mendez" w:date="2017-03-21T14:49:00Z">
                  <w:rPr>
                    <w:rFonts w:ascii="Arial" w:eastAsia="Times New Roman" w:hAnsi="Arial" w:cs="Arial"/>
                    <w:sz w:val="20"/>
                    <w:szCs w:val="20"/>
                    <w:lang w:val="es-ES" w:eastAsia="es-ES"/>
                  </w:rPr>
                </w:rPrChange>
              </w:rPr>
              <w:lastRenderedPageBreak/>
              <w:t>2</w:t>
            </w:r>
          </w:p>
        </w:tc>
        <w:tc>
          <w:tcPr>
            <w:tcW w:w="528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46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ins w:id="147" w:author="Fe_Mendez" w:date="2017-03-21T14:57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80131502-001</w:t>
              </w:r>
            </w:ins>
            <w:del w:id="148" w:author="Fe_Mendez" w:date="2017-03-21T14:57:00Z">
              <w:r w:rsidRPr="003F6DC4" w:rsidDel="00056EF8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49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</w:rPrChange>
                </w:rPr>
                <w:delText>80161504-002</w:delText>
              </w:r>
            </w:del>
          </w:p>
        </w:tc>
        <w:tc>
          <w:tcPr>
            <w:tcW w:w="1080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50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ins w:id="151" w:author="Fe_Mendez" w:date="2017-03-21T14:57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SEDE PARA EL TRIBUNAL DE APELACIÓN Y JUZGADOS DE 1RA. INSTANCIA DE FILADELFIA</w:t>
              </w:r>
            </w:ins>
            <w:del w:id="152" w:author="Fe_Mendez" w:date="2017-03-21T14:57:00Z">
              <w:r w:rsidRPr="003F6DC4" w:rsidDel="00156950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53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</w:rPrChange>
                </w:rPr>
                <w:delText>Expensas comunes</w:delText>
              </w:r>
              <w:r w:rsidRPr="003F6DC4" w:rsidDel="00156950">
                <w:rPr>
                  <w:rFonts w:asciiTheme="minorHAnsi" w:eastAsia="Times New Roman" w:hAnsiTheme="minorHAnsi" w:cs="Arial"/>
                  <w:sz w:val="14"/>
                  <w:szCs w:val="14"/>
                  <w:vertAlign w:val="superscript"/>
                  <w:lang w:val="es-ES" w:eastAsia="es-ES"/>
                  <w:rPrChange w:id="154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vertAlign w:val="superscript"/>
                      <w:lang w:val="es-ES" w:eastAsia="es-ES"/>
                    </w:rPr>
                  </w:rPrChange>
                </w:rPr>
                <w:delText>*</w:delText>
              </w:r>
            </w:del>
          </w:p>
        </w:tc>
        <w:tc>
          <w:tcPr>
            <w:tcW w:w="557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55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del w:id="156" w:author="Fe_Mendez" w:date="2017-03-21T14:59:00Z">
              <w:r w:rsidRPr="003F6DC4" w:rsidDel="009F4072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57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</w:rPrChange>
                </w:rPr>
                <w:delText>N/A</w:delText>
              </w:r>
            </w:del>
          </w:p>
        </w:tc>
        <w:tc>
          <w:tcPr>
            <w:tcW w:w="511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58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ins w:id="159" w:author="Fe_Mendez" w:date="2017-03-21T14:58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Filadelfia</w:t>
              </w:r>
            </w:ins>
            <w:del w:id="160" w:author="Fe_Mendez" w:date="2017-03-21T14:58:00Z">
              <w:r w:rsidRPr="003F6DC4" w:rsidDel="003251A0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61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</w:rPrChange>
                </w:rPr>
                <w:delText>N/A</w:delText>
              </w:r>
            </w:del>
          </w:p>
        </w:tc>
        <w:tc>
          <w:tcPr>
            <w:tcW w:w="457" w:type="pct"/>
            <w:vAlign w:val="center"/>
          </w:tcPr>
          <w:p w:rsidR="003F6DC4" w:rsidRPr="003F6DC4" w:rsidRDefault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62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  <w:pPrChange w:id="163" w:author="Fe_Mendez" w:date="2017-03-21T14:59:00Z">
                <w:pPr>
                  <w:suppressAutoHyphens/>
                  <w:spacing w:after="0" w:line="240" w:lineRule="auto"/>
                  <w:ind w:left="60"/>
                </w:pPr>
              </w:pPrChange>
            </w:pPr>
            <w:ins w:id="164" w:author="Fe_Mendez" w:date="2017-03-21T14:58:00Z">
              <w:r w:rsidRPr="003F6DC4">
                <w:rPr>
                  <w:rFonts w:asciiTheme="minorHAnsi" w:hAnsiTheme="minorHAnsi" w:cs="Arial"/>
                  <w:i/>
                  <w:sz w:val="14"/>
                  <w:szCs w:val="14"/>
                </w:rPr>
                <w:t>24</w:t>
              </w:r>
            </w:ins>
            <w:del w:id="165" w:author="Fe_Mendez" w:date="2017-03-21T14:58:00Z">
              <w:r w:rsidRPr="003F6DC4" w:rsidDel="003251A0">
                <w:rPr>
                  <w:rFonts w:asciiTheme="minorHAnsi" w:eastAsia="Times New Roman" w:hAnsiTheme="minorHAnsi" w:cs="Arial"/>
                  <w:i/>
                  <w:sz w:val="14"/>
                  <w:szCs w:val="14"/>
                  <w:lang w:val="es-ES" w:eastAsia="es-ES"/>
                  <w:rPrChange w:id="166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[A completar por la Convocante]</w:delText>
              </w:r>
            </w:del>
          </w:p>
        </w:tc>
        <w:tc>
          <w:tcPr>
            <w:tcW w:w="403" w:type="pct"/>
            <w:vAlign w:val="center"/>
          </w:tcPr>
          <w:p w:rsidR="003F6DC4" w:rsidRPr="003F6DC4" w:rsidRDefault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67" w:author="Fe_Mendez" w:date="2017-03-21T14:49:00Z">
                  <w:rPr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  <w:pPrChange w:id="168" w:author="Fe_Mendez" w:date="2017-03-21T14:59:00Z">
                <w:pPr>
                  <w:suppressAutoHyphens/>
                  <w:spacing w:after="0" w:line="240" w:lineRule="auto"/>
                  <w:ind w:left="60"/>
                </w:pPr>
              </w:pPrChange>
            </w:pPr>
            <w:ins w:id="169" w:author="Fe_Mendez" w:date="2017-03-21T14:58:00Z">
              <w:r w:rsidRPr="003F6DC4">
                <w:rPr>
                  <w:rFonts w:asciiTheme="minorHAnsi" w:hAnsiTheme="minorHAnsi" w:cs="Arial"/>
                  <w:sz w:val="14"/>
                  <w:szCs w:val="14"/>
                </w:rPr>
                <w:t>MESES</w:t>
              </w:r>
            </w:ins>
            <w:del w:id="170" w:author="Fe_Mendez" w:date="2017-03-21T14:58:00Z">
              <w:r w:rsidRPr="003F6DC4" w:rsidDel="003251A0">
                <w:rPr>
                  <w:rFonts w:asciiTheme="minorHAnsi" w:eastAsia="Times New Roman" w:hAnsiTheme="minorHAnsi" w:cs="Arial"/>
                  <w:i/>
                  <w:sz w:val="14"/>
                  <w:szCs w:val="14"/>
                  <w:lang w:val="es-ES" w:eastAsia="es-ES"/>
                  <w:rPrChange w:id="171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[A completar por la Convocante]</w:delText>
              </w:r>
            </w:del>
          </w:p>
        </w:tc>
        <w:tc>
          <w:tcPr>
            <w:tcW w:w="542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ins w:id="172" w:author="o_sanabria" w:date="2017-03-22T09:12:00Z"/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589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ins w:id="173" w:author="o_sanabria" w:date="2017-03-22T09:12:00Z"/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</w:p>
        </w:tc>
      </w:tr>
      <w:tr w:rsidR="003F6DC4" w:rsidRPr="003F6DC4" w:rsidTr="003F6DC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333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2.1</w:t>
            </w:r>
          </w:p>
        </w:tc>
        <w:tc>
          <w:tcPr>
            <w:tcW w:w="528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80161504-002</w:t>
            </w:r>
          </w:p>
        </w:tc>
        <w:tc>
          <w:tcPr>
            <w:tcW w:w="1080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Expensas comunes</w:t>
            </w:r>
            <w:r w:rsidRPr="003F6DC4">
              <w:rPr>
                <w:rFonts w:asciiTheme="minorHAnsi" w:eastAsia="Times New Roman" w:hAnsiTheme="minorHAnsi" w:cs="Arial"/>
                <w:sz w:val="14"/>
                <w:szCs w:val="14"/>
                <w:vertAlign w:val="superscript"/>
                <w:lang w:val="es-ES" w:eastAsia="es-ES"/>
              </w:rPr>
              <w:t>*</w:t>
            </w:r>
          </w:p>
        </w:tc>
        <w:tc>
          <w:tcPr>
            <w:tcW w:w="557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511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457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403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542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74" w:author="Fe_Mendez" w:date="2017-03-21T14:49:00Z">
                  <w:rPr>
                    <w:rFonts w:ascii="Arial" w:eastAsia="Times New Roman" w:hAnsi="Arial" w:cs="Arial"/>
                    <w:sz w:val="24"/>
                    <w:szCs w:val="24"/>
                    <w:lang w:val="es-ES" w:eastAsia="es-ES"/>
                  </w:rPr>
                </w:rPrChange>
              </w:rPr>
            </w:pPr>
          </w:p>
        </w:tc>
        <w:tc>
          <w:tcPr>
            <w:tcW w:w="589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75" w:author="Fe_Mendez" w:date="2017-03-21T14:49:00Z">
                  <w:rPr>
                    <w:rFonts w:ascii="Arial" w:eastAsia="Times New Roman" w:hAnsi="Arial" w:cs="Arial"/>
                    <w:sz w:val="24"/>
                    <w:szCs w:val="24"/>
                    <w:lang w:val="es-ES" w:eastAsia="es-ES"/>
                  </w:rPr>
                </w:rPrChange>
              </w:rPr>
            </w:pPr>
          </w:p>
        </w:tc>
      </w:tr>
      <w:tr w:rsidR="003F6DC4" w:rsidRPr="003F6DC4" w:rsidTr="003F6DC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333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2.2</w:t>
            </w:r>
          </w:p>
        </w:tc>
        <w:tc>
          <w:tcPr>
            <w:tcW w:w="528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80161504-998</w:t>
            </w:r>
          </w:p>
        </w:tc>
        <w:tc>
          <w:tcPr>
            <w:tcW w:w="1080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Garantías</w:t>
            </w:r>
            <w:r w:rsidRPr="003F6DC4">
              <w:rPr>
                <w:rFonts w:asciiTheme="minorHAnsi" w:eastAsia="Times New Roman" w:hAnsiTheme="minorHAnsi" w:cs="Arial"/>
                <w:sz w:val="14"/>
                <w:szCs w:val="14"/>
                <w:vertAlign w:val="superscript"/>
                <w:lang w:val="es-ES" w:eastAsia="es-ES"/>
              </w:rPr>
              <w:t>*</w:t>
            </w:r>
          </w:p>
        </w:tc>
        <w:tc>
          <w:tcPr>
            <w:tcW w:w="557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511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457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403" w:type="pct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  <w:r w:rsidRPr="003F6DC4"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  <w:t>N/A</w:t>
            </w:r>
          </w:p>
        </w:tc>
        <w:tc>
          <w:tcPr>
            <w:tcW w:w="542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</w:p>
        </w:tc>
        <w:tc>
          <w:tcPr>
            <w:tcW w:w="589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ind w:left="60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</w:rPr>
            </w:pPr>
          </w:p>
        </w:tc>
      </w:tr>
      <w:tr w:rsidR="003F6DC4" w:rsidRPr="003F6DC4" w:rsidDel="009F4072" w:rsidTr="003F6DC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2"/>
          <w:del w:id="176" w:author="Fe_Mendez" w:date="2017-03-21T14:57:00Z"/>
        </w:trPr>
        <w:tc>
          <w:tcPr>
            <w:tcW w:w="333" w:type="pct"/>
            <w:vAlign w:val="center"/>
          </w:tcPr>
          <w:p w:rsidR="003F6DC4" w:rsidRPr="003F6DC4" w:rsidDel="009F4072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del w:id="177" w:author="Fe_Mendez" w:date="2017-03-21T14:57:00Z"/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78" w:author="Fe_Mendez" w:date="2017-03-21T14:49:00Z">
                  <w:rPr>
                    <w:del w:id="179" w:author="Fe_Mendez" w:date="2017-03-21T14:57:00Z"/>
                    <w:rFonts w:ascii="Arial" w:eastAsia="Times New Roman" w:hAnsi="Arial" w:cs="Arial"/>
                    <w:sz w:val="20"/>
                    <w:szCs w:val="20"/>
                    <w:lang w:val="es-ES" w:eastAsia="es-ES"/>
                  </w:rPr>
                </w:rPrChange>
              </w:rPr>
            </w:pPr>
            <w:del w:id="180" w:author="Fe_Mendez" w:date="2017-03-21T14:57:00Z">
              <w:r w:rsidRPr="003F6DC4" w:rsidDel="009F4072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81" w:author="Fe_Mendez" w:date="2017-03-21T14:49:00Z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rPrChange>
                </w:rPr>
                <w:delText>3</w:delText>
              </w:r>
            </w:del>
          </w:p>
        </w:tc>
        <w:tc>
          <w:tcPr>
            <w:tcW w:w="528" w:type="pct"/>
            <w:vAlign w:val="center"/>
          </w:tcPr>
          <w:p w:rsidR="003F6DC4" w:rsidRPr="003F6DC4" w:rsidDel="009F4072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del w:id="182" w:author="Fe_Mendez" w:date="2017-03-21T14:57:00Z"/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83" w:author="Fe_Mendez" w:date="2017-03-21T14:49:00Z">
                  <w:rPr>
                    <w:del w:id="184" w:author="Fe_Mendez" w:date="2017-03-21T14:57:00Z"/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del w:id="185" w:author="Fe_Mendez" w:date="2017-03-21T14:57:00Z">
              <w:r w:rsidRPr="003F6DC4" w:rsidDel="009F4072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86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</w:rPrChange>
                </w:rPr>
                <w:delText>80161504-998</w:delText>
              </w:r>
            </w:del>
          </w:p>
        </w:tc>
        <w:tc>
          <w:tcPr>
            <w:tcW w:w="1080" w:type="pct"/>
            <w:vAlign w:val="center"/>
          </w:tcPr>
          <w:p w:rsidR="003F6DC4" w:rsidRPr="003F6DC4" w:rsidDel="009F4072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del w:id="187" w:author="Fe_Mendez" w:date="2017-03-21T14:57:00Z"/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88" w:author="Fe_Mendez" w:date="2017-03-21T14:49:00Z">
                  <w:rPr>
                    <w:del w:id="189" w:author="Fe_Mendez" w:date="2017-03-21T14:57:00Z"/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del w:id="190" w:author="Fe_Mendez" w:date="2017-03-21T14:57:00Z">
              <w:r w:rsidRPr="003F6DC4" w:rsidDel="009F4072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91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</w:rPrChange>
                </w:rPr>
                <w:delText>Garantías</w:delText>
              </w:r>
              <w:r w:rsidRPr="003F6DC4" w:rsidDel="009F4072">
                <w:rPr>
                  <w:rFonts w:asciiTheme="minorHAnsi" w:eastAsia="Times New Roman" w:hAnsiTheme="minorHAnsi" w:cs="Arial"/>
                  <w:sz w:val="14"/>
                  <w:szCs w:val="14"/>
                  <w:vertAlign w:val="superscript"/>
                  <w:lang w:val="es-ES" w:eastAsia="es-ES"/>
                  <w:rPrChange w:id="192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vertAlign w:val="superscript"/>
                      <w:lang w:val="es-ES" w:eastAsia="es-ES"/>
                    </w:rPr>
                  </w:rPrChange>
                </w:rPr>
                <w:delText>*</w:delText>
              </w:r>
            </w:del>
          </w:p>
        </w:tc>
        <w:tc>
          <w:tcPr>
            <w:tcW w:w="557" w:type="pct"/>
            <w:vAlign w:val="center"/>
          </w:tcPr>
          <w:p w:rsidR="003F6DC4" w:rsidRPr="003F6DC4" w:rsidDel="009F4072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del w:id="193" w:author="Fe_Mendez" w:date="2017-03-21T14:57:00Z"/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94" w:author="Fe_Mendez" w:date="2017-03-21T14:49:00Z">
                  <w:rPr>
                    <w:del w:id="195" w:author="Fe_Mendez" w:date="2017-03-21T14:57:00Z"/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del w:id="196" w:author="Fe_Mendez" w:date="2017-03-21T14:57:00Z">
              <w:r w:rsidRPr="003F6DC4" w:rsidDel="009F4072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197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</w:rPrChange>
                </w:rPr>
                <w:delText>N/A</w:delText>
              </w:r>
            </w:del>
          </w:p>
        </w:tc>
        <w:tc>
          <w:tcPr>
            <w:tcW w:w="511" w:type="pct"/>
            <w:vAlign w:val="center"/>
          </w:tcPr>
          <w:p w:rsidR="003F6DC4" w:rsidRPr="003F6DC4" w:rsidDel="009F4072" w:rsidRDefault="003F6DC4" w:rsidP="003F6DC4">
            <w:pPr>
              <w:suppressAutoHyphens/>
              <w:spacing w:after="0" w:line="240" w:lineRule="auto"/>
              <w:ind w:left="60"/>
              <w:jc w:val="center"/>
              <w:rPr>
                <w:del w:id="198" w:author="Fe_Mendez" w:date="2017-03-21T14:57:00Z"/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199" w:author="Fe_Mendez" w:date="2017-03-21T14:49:00Z">
                  <w:rPr>
                    <w:del w:id="200" w:author="Fe_Mendez" w:date="2017-03-21T14:57:00Z"/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del w:id="201" w:author="Fe_Mendez" w:date="2017-03-21T14:57:00Z">
              <w:r w:rsidRPr="003F6DC4" w:rsidDel="009F4072">
                <w:rPr>
                  <w:rFonts w:asciiTheme="minorHAnsi" w:eastAsia="Times New Roman" w:hAnsiTheme="minorHAnsi" w:cs="Arial"/>
                  <w:sz w:val="14"/>
                  <w:szCs w:val="14"/>
                  <w:lang w:val="es-ES" w:eastAsia="es-ES"/>
                  <w:rPrChange w:id="202" w:author="Fe_Mendez" w:date="2017-03-21T14:49:00Z">
                    <w:rPr>
                      <w:rFonts w:ascii="Arial" w:eastAsia="Times New Roman" w:hAnsi="Arial" w:cs="Arial"/>
                      <w:sz w:val="16"/>
                      <w:szCs w:val="16"/>
                      <w:lang w:val="es-ES" w:eastAsia="es-ES"/>
                    </w:rPr>
                  </w:rPrChange>
                </w:rPr>
                <w:delText>N/A</w:delText>
              </w:r>
            </w:del>
          </w:p>
        </w:tc>
        <w:tc>
          <w:tcPr>
            <w:tcW w:w="457" w:type="pct"/>
          </w:tcPr>
          <w:p w:rsidR="003F6DC4" w:rsidRPr="003F6DC4" w:rsidDel="009F4072" w:rsidRDefault="003F6DC4" w:rsidP="003F6DC4">
            <w:pPr>
              <w:suppressAutoHyphens/>
              <w:spacing w:after="0" w:line="240" w:lineRule="auto"/>
              <w:ind w:left="60"/>
              <w:rPr>
                <w:del w:id="203" w:author="Fe_Mendez" w:date="2017-03-21T14:57:00Z"/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204" w:author="Fe_Mendez" w:date="2017-03-21T14:49:00Z">
                  <w:rPr>
                    <w:del w:id="205" w:author="Fe_Mendez" w:date="2017-03-21T14:57:00Z"/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del w:id="206" w:author="Fe_Mendez" w:date="2017-03-21T14:57:00Z">
              <w:r w:rsidRPr="003F6DC4" w:rsidDel="009F4072">
                <w:rPr>
                  <w:rFonts w:asciiTheme="minorHAnsi" w:eastAsia="Times New Roman" w:hAnsiTheme="minorHAnsi" w:cs="Arial"/>
                  <w:i/>
                  <w:sz w:val="14"/>
                  <w:szCs w:val="14"/>
                  <w:lang w:val="es-ES" w:eastAsia="es-ES"/>
                  <w:rPrChange w:id="207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[A completar por la Convocante]</w:delText>
              </w:r>
            </w:del>
          </w:p>
        </w:tc>
        <w:tc>
          <w:tcPr>
            <w:tcW w:w="403" w:type="pct"/>
          </w:tcPr>
          <w:p w:rsidR="003F6DC4" w:rsidRPr="003F6DC4" w:rsidDel="009F4072" w:rsidRDefault="003F6DC4" w:rsidP="003F6DC4">
            <w:pPr>
              <w:suppressAutoHyphens/>
              <w:spacing w:after="0" w:line="240" w:lineRule="auto"/>
              <w:ind w:left="60"/>
              <w:rPr>
                <w:del w:id="208" w:author="Fe_Mendez" w:date="2017-03-21T14:57:00Z"/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209" w:author="Fe_Mendez" w:date="2017-03-21T14:49:00Z">
                  <w:rPr>
                    <w:del w:id="210" w:author="Fe_Mendez" w:date="2017-03-21T14:57:00Z"/>
                    <w:rFonts w:ascii="Arial" w:eastAsia="Times New Roman" w:hAnsi="Arial" w:cs="Arial"/>
                    <w:sz w:val="16"/>
                    <w:szCs w:val="16"/>
                    <w:lang w:val="es-ES" w:eastAsia="es-ES"/>
                  </w:rPr>
                </w:rPrChange>
              </w:rPr>
            </w:pPr>
            <w:del w:id="211" w:author="Fe_Mendez" w:date="2017-03-21T14:57:00Z">
              <w:r w:rsidRPr="003F6DC4" w:rsidDel="009F4072">
                <w:rPr>
                  <w:rFonts w:asciiTheme="minorHAnsi" w:eastAsia="Times New Roman" w:hAnsiTheme="minorHAnsi" w:cs="Arial"/>
                  <w:i/>
                  <w:sz w:val="14"/>
                  <w:szCs w:val="14"/>
                  <w:lang w:val="es-ES" w:eastAsia="es-ES"/>
                  <w:rPrChange w:id="212" w:author="Fe_Mendez" w:date="2017-03-21T14:49:00Z">
                    <w:rPr>
                      <w:rFonts w:ascii="Arial" w:eastAsia="Times New Roman" w:hAnsi="Arial" w:cs="Arial"/>
                      <w:i/>
                      <w:sz w:val="16"/>
                      <w:szCs w:val="16"/>
                      <w:lang w:val="es-ES" w:eastAsia="es-ES"/>
                    </w:rPr>
                  </w:rPrChange>
                </w:rPr>
                <w:delText>[A completar por la Convocante]</w:delText>
              </w:r>
            </w:del>
          </w:p>
        </w:tc>
        <w:tc>
          <w:tcPr>
            <w:tcW w:w="542" w:type="pct"/>
          </w:tcPr>
          <w:p w:rsidR="003F6DC4" w:rsidRPr="003F6DC4" w:rsidDel="009F4072" w:rsidRDefault="003F6DC4" w:rsidP="003F6DC4">
            <w:pPr>
              <w:suppressAutoHyphens/>
              <w:spacing w:after="0" w:line="240" w:lineRule="auto"/>
              <w:ind w:left="60"/>
              <w:rPr>
                <w:del w:id="213" w:author="Fe_Mendez" w:date="2017-03-21T14:57:00Z"/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214" w:author="Fe_Mendez" w:date="2017-03-21T14:49:00Z">
                  <w:rPr>
                    <w:del w:id="215" w:author="Fe_Mendez" w:date="2017-03-21T14:57:00Z"/>
                    <w:rFonts w:ascii="Arial" w:eastAsia="Times New Roman" w:hAnsi="Arial" w:cs="Arial"/>
                    <w:sz w:val="24"/>
                    <w:szCs w:val="24"/>
                    <w:lang w:val="es-ES" w:eastAsia="es-ES"/>
                  </w:rPr>
                </w:rPrChange>
              </w:rPr>
            </w:pPr>
          </w:p>
        </w:tc>
        <w:tc>
          <w:tcPr>
            <w:tcW w:w="589" w:type="pct"/>
          </w:tcPr>
          <w:p w:rsidR="003F6DC4" w:rsidRPr="003F6DC4" w:rsidDel="009F4072" w:rsidRDefault="003F6DC4" w:rsidP="003F6DC4">
            <w:pPr>
              <w:suppressAutoHyphens/>
              <w:spacing w:after="0" w:line="240" w:lineRule="auto"/>
              <w:ind w:left="60"/>
              <w:rPr>
                <w:del w:id="216" w:author="Fe_Mendez" w:date="2017-03-21T14:57:00Z"/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217" w:author="Fe_Mendez" w:date="2017-03-21T14:49:00Z">
                  <w:rPr>
                    <w:del w:id="218" w:author="Fe_Mendez" w:date="2017-03-21T14:57:00Z"/>
                    <w:rFonts w:ascii="Arial" w:eastAsia="Times New Roman" w:hAnsi="Arial" w:cs="Arial"/>
                    <w:sz w:val="24"/>
                    <w:szCs w:val="24"/>
                    <w:lang w:val="es-ES" w:eastAsia="es-ES"/>
                  </w:rPr>
                </w:rPrChange>
              </w:rPr>
            </w:pPr>
          </w:p>
        </w:tc>
      </w:tr>
      <w:tr w:rsidR="003F6DC4" w:rsidRPr="003F6DC4" w:rsidTr="003F6DC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3009" w:type="pct"/>
          <w:trHeight w:val="471"/>
        </w:trPr>
        <w:tc>
          <w:tcPr>
            <w:tcW w:w="1402" w:type="pct"/>
            <w:gridSpan w:val="3"/>
            <w:vAlign w:val="center"/>
          </w:tcPr>
          <w:p w:rsidR="003F6DC4" w:rsidRPr="003F6DC4" w:rsidRDefault="003F6DC4" w:rsidP="003F6DC4">
            <w:p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  <w:rPrChange w:id="219" w:author="Fe_Mendez" w:date="2017-03-21T14:49:00Z">
                  <w:rPr>
                    <w:rFonts w:ascii="Arial" w:eastAsia="Times New Roman" w:hAnsi="Arial" w:cs="Arial"/>
                    <w:sz w:val="18"/>
                    <w:szCs w:val="24"/>
                    <w:lang w:val="es-ES" w:eastAsia="es-ES"/>
                  </w:rPr>
                </w:rPrChange>
              </w:rPr>
            </w:pPr>
            <w:r w:rsidRPr="003F6DC4">
              <w:rPr>
                <w:rFonts w:asciiTheme="minorHAnsi" w:eastAsia="Times New Roman" w:hAnsiTheme="minorHAnsi" w:cs="Arial"/>
                <w:b/>
                <w:sz w:val="14"/>
                <w:szCs w:val="14"/>
                <w:lang w:val="es-ES" w:eastAsia="es-ES"/>
              </w:rPr>
              <w:t>PRECIO TOTAL (IVA INCLUIDO)</w:t>
            </w:r>
          </w:p>
        </w:tc>
        <w:tc>
          <w:tcPr>
            <w:tcW w:w="589" w:type="pct"/>
          </w:tcPr>
          <w:p w:rsidR="003F6DC4" w:rsidRPr="003F6DC4" w:rsidRDefault="003F6DC4" w:rsidP="003F6DC4">
            <w:pPr>
              <w:suppressAutoHyphens/>
              <w:spacing w:after="0" w:line="240" w:lineRule="auto"/>
              <w:rPr>
                <w:rFonts w:asciiTheme="minorHAnsi" w:eastAsia="Times New Roman" w:hAnsiTheme="minorHAnsi" w:cs="Arial"/>
                <w:sz w:val="14"/>
                <w:szCs w:val="14"/>
                <w:lang w:val="es-ES" w:eastAsia="es-ES"/>
                <w:rPrChange w:id="220" w:author="Fe_Mendez" w:date="2017-03-21T14:49:00Z">
                  <w:rPr>
                    <w:rFonts w:ascii="Arial" w:eastAsia="Times New Roman" w:hAnsi="Arial" w:cs="Arial"/>
                    <w:sz w:val="18"/>
                    <w:szCs w:val="24"/>
                    <w:lang w:val="es-ES" w:eastAsia="es-ES"/>
                  </w:rPr>
                </w:rPrChange>
              </w:rPr>
            </w:pPr>
          </w:p>
        </w:tc>
      </w:tr>
    </w:tbl>
    <w:p w:rsidR="00D6145B" w:rsidRPr="009F4072" w:rsidRDefault="00D6145B">
      <w:pPr>
        <w:suppressAutoHyphens/>
        <w:spacing w:after="0" w:line="240" w:lineRule="auto"/>
        <w:rPr>
          <w:rFonts w:asciiTheme="minorHAnsi" w:eastAsia="Times New Roman" w:hAnsiTheme="minorHAnsi" w:cs="Arial"/>
          <w:sz w:val="18"/>
          <w:szCs w:val="24"/>
          <w:lang w:val="es-ES" w:eastAsia="es-ES"/>
          <w:rPrChange w:id="221" w:author="Fe_Mendez" w:date="2017-03-21T14:49:00Z">
            <w:rPr>
              <w:rFonts w:ascii="Arial" w:eastAsia="Times New Roman" w:hAnsi="Arial" w:cs="Arial"/>
              <w:sz w:val="18"/>
              <w:szCs w:val="24"/>
              <w:lang w:val="es-ES" w:eastAsia="es-ES"/>
            </w:rPr>
          </w:rPrChange>
        </w:rPr>
      </w:pPr>
    </w:p>
    <w:p w:rsidR="00D6145B" w:rsidRPr="009F4072" w:rsidRDefault="00D6145B">
      <w:pPr>
        <w:suppressAutoHyphens/>
        <w:spacing w:after="0" w:line="240" w:lineRule="auto"/>
        <w:rPr>
          <w:rFonts w:asciiTheme="minorHAnsi" w:eastAsia="Times New Roman" w:hAnsiTheme="minorHAnsi" w:cs="Arial"/>
          <w:i/>
          <w:sz w:val="18"/>
          <w:szCs w:val="24"/>
          <w:lang w:val="es-ES" w:eastAsia="es-ES"/>
          <w:rPrChange w:id="222" w:author="Fe_Mendez" w:date="2017-03-21T14:49:00Z">
            <w:rPr>
              <w:rFonts w:ascii="Arial" w:eastAsia="Times New Roman" w:hAnsi="Arial" w:cs="Arial"/>
              <w:i/>
              <w:sz w:val="18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i/>
          <w:sz w:val="16"/>
          <w:szCs w:val="24"/>
          <w:lang w:val="es-ES" w:eastAsia="es-ES"/>
          <w:rPrChange w:id="223" w:author="Fe_Mendez" w:date="2017-03-21T14:49:00Z">
            <w:rPr>
              <w:rFonts w:ascii="Arial" w:eastAsia="Times New Roman" w:hAnsi="Arial" w:cs="Arial"/>
              <w:i/>
              <w:sz w:val="18"/>
              <w:szCs w:val="24"/>
              <w:lang w:val="es-ES" w:eastAsia="es-ES"/>
            </w:rPr>
          </w:rPrChange>
        </w:rPr>
        <w:t>*Cuando corresponda el pago por expensas y garantías, deberán indicarse en los ítems correspondientes.</w:t>
      </w:r>
    </w:p>
    <w:p w:rsidR="00D6145B" w:rsidRPr="003F6DC4" w:rsidRDefault="00D6145B">
      <w:pPr>
        <w:tabs>
          <w:tab w:val="num" w:pos="540"/>
        </w:tabs>
        <w:suppressAutoHyphens/>
        <w:spacing w:after="0" w:line="240" w:lineRule="auto"/>
        <w:rPr>
          <w:rFonts w:asciiTheme="minorHAnsi" w:eastAsia="Times New Roman" w:hAnsiTheme="minorHAnsi" w:cs="Arial"/>
          <w:sz w:val="20"/>
          <w:szCs w:val="20"/>
          <w:lang w:val="es-ES" w:eastAsia="es-ES"/>
          <w:rPrChange w:id="224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</w:p>
    <w:p w:rsidR="00D6145B" w:rsidRPr="003F6DC4" w:rsidRDefault="00D6145B">
      <w:pPr>
        <w:tabs>
          <w:tab w:val="num" w:pos="540"/>
        </w:tabs>
        <w:suppressAutoHyphens/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val="es-ES" w:eastAsia="es-ES"/>
          <w:rPrChange w:id="225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sz w:val="20"/>
          <w:szCs w:val="20"/>
          <w:lang w:val="es-ES" w:eastAsia="es-ES"/>
          <w:rPrChange w:id="226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El precio total es de guaraníes _____________________</w:t>
      </w:r>
      <w:proofErr w:type="gramStart"/>
      <w:r w:rsidRPr="003F6DC4">
        <w:rPr>
          <w:rFonts w:asciiTheme="minorHAnsi" w:eastAsia="Times New Roman" w:hAnsiTheme="minorHAnsi" w:cs="Arial"/>
          <w:sz w:val="20"/>
          <w:szCs w:val="20"/>
          <w:lang w:val="es-ES" w:eastAsia="es-ES"/>
          <w:rPrChange w:id="227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_(</w:t>
      </w:r>
      <w:proofErr w:type="gramEnd"/>
      <w:r w:rsidRPr="003F6DC4">
        <w:rPr>
          <w:rFonts w:asciiTheme="minorHAnsi" w:eastAsia="Times New Roman" w:hAnsiTheme="minorHAnsi" w:cs="Arial"/>
          <w:i/>
          <w:sz w:val="20"/>
          <w:szCs w:val="20"/>
          <w:lang w:val="es-ES" w:eastAsia="es-ES"/>
          <w:rPrChange w:id="228" w:author="Fe_Mendez" w:date="2017-03-21T14:49:00Z">
            <w:rPr>
              <w:rFonts w:ascii="Arial" w:eastAsia="Times New Roman" w:hAnsi="Arial" w:cs="Arial"/>
              <w:i/>
              <w:sz w:val="24"/>
              <w:szCs w:val="24"/>
              <w:lang w:val="es-ES" w:eastAsia="es-ES"/>
            </w:rPr>
          </w:rPrChange>
        </w:rPr>
        <w:t>completar en letras</w:t>
      </w:r>
      <w:r w:rsidRPr="003F6DC4">
        <w:rPr>
          <w:rFonts w:asciiTheme="minorHAnsi" w:eastAsia="Times New Roman" w:hAnsiTheme="minorHAnsi" w:cs="Arial"/>
          <w:sz w:val="20"/>
          <w:szCs w:val="20"/>
          <w:lang w:val="es-ES" w:eastAsia="es-ES"/>
          <w:rPrChange w:id="229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)___________</w:t>
      </w:r>
    </w:p>
    <w:p w:rsidR="00D6145B" w:rsidRPr="009F4072" w:rsidRDefault="00D6145B">
      <w:pPr>
        <w:tabs>
          <w:tab w:val="num" w:pos="540"/>
        </w:tabs>
        <w:suppressAutoHyphens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es-ES" w:eastAsia="es-ES"/>
          <w:rPrChange w:id="230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</w:p>
    <w:p w:rsidR="00D6145B" w:rsidRPr="003F6DC4" w:rsidRDefault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 w:eastAsia="es-ES"/>
          <w:rPrChange w:id="231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232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Mi/nuestra oferta se mantendrá vigente por un período de ______________ días, contados a partir de la fecha límite fijada para la presentación de la oferta. Esta oferta nos obligará y podrá ser aceptada en cualquier momento antes de la expiración de dicho período.</w:t>
      </w:r>
    </w:p>
    <w:p w:rsidR="00D6145B" w:rsidRPr="009F4072" w:rsidRDefault="00D6145B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sz w:val="24"/>
          <w:szCs w:val="24"/>
          <w:lang w:val="es-ES" w:eastAsia="es-ES"/>
          <w:rPrChange w:id="233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  <w:r w:rsidRPr="009F4072">
        <w:rPr>
          <w:rFonts w:asciiTheme="minorHAnsi" w:eastAsia="Times New Roman" w:hAnsiTheme="minorHAnsi" w:cs="Arial"/>
          <w:sz w:val="24"/>
          <w:szCs w:val="24"/>
          <w:lang w:val="es-ES" w:eastAsia="es-ES"/>
          <w:rPrChange w:id="234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 xml:space="preserve"> </w:t>
      </w:r>
    </w:p>
    <w:p w:rsidR="00D6145B" w:rsidRPr="003F6DC4" w:rsidRDefault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ins w:id="235" w:author="Fe_Mendez" w:date="2017-03-21T14:54:00Z"/>
          <w:rFonts w:asciiTheme="minorHAnsi" w:eastAsia="Times New Roman" w:hAnsiTheme="minorHAnsi" w:cs="Arial"/>
          <w:lang w:val="es-ES" w:eastAsia="es-ES"/>
        </w:rPr>
        <w:pPrChange w:id="236" w:author="Fe_Mendez" w:date="2017-03-21T14:50:00Z">
          <w:pPr>
            <w:pStyle w:val="Prrafodelista"/>
            <w:numPr>
              <w:numId w:val="1"/>
            </w:numPr>
            <w:tabs>
              <w:tab w:val="num" w:pos="420"/>
            </w:tabs>
            <w:ind w:left="420" w:hanging="360"/>
            <w:jc w:val="both"/>
          </w:pPr>
        </w:pPrChange>
      </w:pPr>
      <w:r w:rsidRPr="003F6DC4">
        <w:rPr>
          <w:rFonts w:asciiTheme="minorHAnsi" w:eastAsia="Times New Roman" w:hAnsiTheme="minorHAnsi" w:cs="Arial"/>
          <w:lang w:val="es-ES" w:eastAsia="es-ES"/>
          <w:rPrChange w:id="237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 xml:space="preserve">Garantizo/garantizamos que si no cumplo/cumplimos con esta obligación de mantener la oferta durante el plazo de validez y la retiro/retiramos antes de este plazo, abonaré/abonaremos a la Convocante una multa equivalente  al  </w:t>
      </w:r>
      <w:r w:rsidR="00DA2F47">
        <w:rPr>
          <w:rFonts w:asciiTheme="minorHAnsi" w:eastAsia="Times New Roman" w:hAnsiTheme="minorHAnsi" w:cs="Arial"/>
          <w:lang w:val="es-ES" w:eastAsia="es-ES"/>
        </w:rPr>
        <w:t xml:space="preserve">3 % (tres </w:t>
      </w:r>
      <w:r w:rsidRPr="003F6DC4">
        <w:rPr>
          <w:rFonts w:asciiTheme="minorHAnsi" w:eastAsia="Times New Roman" w:hAnsiTheme="minorHAnsi" w:cs="Arial"/>
          <w:lang w:val="es-ES" w:eastAsia="es-ES"/>
          <w:rPrChange w:id="238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por ciento</w:t>
      </w:r>
      <w:r w:rsidR="00DA2F47">
        <w:rPr>
          <w:rFonts w:asciiTheme="minorHAnsi" w:eastAsia="Times New Roman" w:hAnsiTheme="minorHAnsi" w:cs="Arial"/>
          <w:lang w:val="es-ES" w:eastAsia="es-ES"/>
        </w:rPr>
        <w:t>)</w:t>
      </w:r>
      <w:r w:rsidR="00DA2F47" w:rsidRPr="00DA2F47">
        <w:rPr>
          <w:rFonts w:cs="Arial"/>
        </w:rPr>
        <w:t xml:space="preserve"> </w:t>
      </w:r>
      <w:bookmarkStart w:id="239" w:name="_GoBack"/>
      <w:bookmarkEnd w:id="239"/>
      <w:r w:rsidR="00DA2F47">
        <w:rPr>
          <w:rFonts w:cs="Arial"/>
        </w:rPr>
        <w:t>del monto total de la oferta</w:t>
      </w:r>
      <w:r w:rsidRPr="003F6DC4">
        <w:rPr>
          <w:rFonts w:asciiTheme="minorHAnsi" w:eastAsia="Times New Roman" w:hAnsiTheme="minorHAnsi" w:cs="Arial"/>
          <w:lang w:val="es-ES" w:eastAsia="es-ES"/>
          <w:rPrChange w:id="240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.</w:t>
      </w:r>
    </w:p>
    <w:p w:rsidR="009F4072" w:rsidRPr="003F6DC4" w:rsidRDefault="009F4072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lang w:val="es-ES" w:eastAsia="es-ES"/>
          <w:rPrChange w:id="241" w:author="Fe_Mendez" w:date="2017-03-21T14:54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pPrChange w:id="242" w:author="Fe_Mendez" w:date="2017-03-21T14:54:00Z">
          <w:pPr>
            <w:pStyle w:val="Prrafodelista"/>
            <w:numPr>
              <w:numId w:val="1"/>
            </w:numPr>
            <w:tabs>
              <w:tab w:val="num" w:pos="420"/>
            </w:tabs>
            <w:ind w:left="420" w:hanging="360"/>
            <w:jc w:val="both"/>
          </w:pPr>
        </w:pPrChange>
      </w:pPr>
    </w:p>
    <w:p w:rsidR="00D6145B" w:rsidRPr="003F6DC4" w:rsidRDefault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 w:eastAsia="es-ES"/>
          <w:rPrChange w:id="243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244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D6145B" w:rsidRPr="003F6DC4" w:rsidRDefault="00D6145B" w:rsidP="003F6DC4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Theme="minorHAnsi" w:eastAsia="Times New Roman" w:hAnsiTheme="minorHAnsi" w:cs="Arial"/>
          <w:lang w:val="es-ES" w:eastAsia="es-ES"/>
          <w:rPrChange w:id="245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246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ab/>
      </w:r>
    </w:p>
    <w:p w:rsidR="00D6145B" w:rsidRPr="003F6DC4" w:rsidRDefault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="Arial"/>
          <w:lang w:val="es-ES" w:eastAsia="es-ES"/>
          <w:rPrChange w:id="247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  <w:r w:rsidRPr="003F6DC4">
        <w:rPr>
          <w:rFonts w:asciiTheme="minorHAnsi" w:eastAsia="Times New Roman" w:hAnsiTheme="minorHAnsi" w:cs="Arial"/>
          <w:lang w:val="es-ES" w:eastAsia="es-ES"/>
          <w:rPrChange w:id="248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9F4072" w:rsidRPr="003F6DC4" w:rsidRDefault="009F4072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sz w:val="20"/>
          <w:szCs w:val="20"/>
          <w:lang w:val="es-ES" w:eastAsia="es-ES"/>
          <w:rPrChange w:id="249" w:author="Fe_Mendez" w:date="2017-03-21T14:49:00Z">
            <w:rPr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</w:p>
    <w:p w:rsidR="00D6145B" w:rsidRPr="003F6DC4" w:rsidDel="00A414E4" w:rsidRDefault="00D6145B">
      <w:pPr>
        <w:numPr>
          <w:ilvl w:val="12"/>
          <w:numId w:val="0"/>
        </w:numPr>
        <w:suppressAutoHyphens/>
        <w:spacing w:after="0" w:line="240" w:lineRule="auto"/>
        <w:rPr>
          <w:del w:id="250" w:author="Fe_Mendez" w:date="2017-03-07T14:30:00Z"/>
          <w:rFonts w:asciiTheme="minorHAnsi" w:eastAsia="Times New Roman" w:hAnsiTheme="minorHAnsi" w:cs="Arial"/>
          <w:sz w:val="20"/>
          <w:szCs w:val="20"/>
          <w:lang w:val="es-ES" w:eastAsia="es-ES"/>
          <w:rPrChange w:id="251" w:author="Fe_Mendez" w:date="2017-03-21T14:49:00Z">
            <w:rPr>
              <w:del w:id="252" w:author="Fe_Mendez" w:date="2017-03-07T14:30:00Z"/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</w:p>
    <w:p w:rsidR="00D6145B" w:rsidRPr="003F6DC4" w:rsidDel="00A414E4" w:rsidRDefault="00D6145B">
      <w:pPr>
        <w:numPr>
          <w:ilvl w:val="12"/>
          <w:numId w:val="0"/>
        </w:numPr>
        <w:suppressAutoHyphens/>
        <w:spacing w:after="0" w:line="240" w:lineRule="auto"/>
        <w:rPr>
          <w:del w:id="253" w:author="Fe_Mendez" w:date="2017-03-07T14:30:00Z"/>
          <w:rFonts w:asciiTheme="minorHAnsi" w:eastAsia="Times New Roman" w:hAnsiTheme="minorHAnsi" w:cs="Arial"/>
          <w:sz w:val="20"/>
          <w:szCs w:val="20"/>
          <w:lang w:val="es-ES" w:eastAsia="es-ES"/>
          <w:rPrChange w:id="254" w:author="Fe_Mendez" w:date="2017-03-21T14:49:00Z">
            <w:rPr>
              <w:del w:id="255" w:author="Fe_Mendez" w:date="2017-03-07T14:30:00Z"/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</w:p>
    <w:p w:rsidR="00A414E4" w:rsidRPr="003F6DC4" w:rsidRDefault="00A414E4">
      <w:pPr>
        <w:widowControl w:val="0"/>
        <w:tabs>
          <w:tab w:val="num" w:pos="2340"/>
        </w:tabs>
        <w:suppressAutoHyphens/>
        <w:adjustRightInd w:val="0"/>
        <w:spacing w:after="0" w:line="240" w:lineRule="auto"/>
        <w:ind w:left="419"/>
        <w:jc w:val="both"/>
        <w:textAlignment w:val="baseline"/>
        <w:rPr>
          <w:ins w:id="256" w:author="Fe_Mendez" w:date="2017-03-07T14:29:00Z"/>
          <w:rFonts w:asciiTheme="minorHAnsi" w:hAnsiTheme="minorHAnsi" w:cs="Arial"/>
          <w:sz w:val="20"/>
          <w:szCs w:val="20"/>
          <w:rPrChange w:id="257" w:author="Fe_Mendez" w:date="2017-03-21T14:49:00Z">
            <w:rPr>
              <w:ins w:id="258" w:author="Fe_Mendez" w:date="2017-03-07T14:29:00Z"/>
              <w:rFonts w:cs="Arial"/>
            </w:rPr>
          </w:rPrChange>
        </w:rPr>
        <w:pPrChange w:id="259" w:author="Fe_Mendez" w:date="2017-03-21T14:50:00Z">
          <w:pPr>
            <w:widowControl w:val="0"/>
            <w:tabs>
              <w:tab w:val="num" w:pos="2340"/>
            </w:tabs>
            <w:suppressAutoHyphens/>
            <w:adjustRightInd w:val="0"/>
            <w:ind w:left="419"/>
            <w:jc w:val="both"/>
            <w:textAlignment w:val="baseline"/>
          </w:pPr>
        </w:pPrChange>
      </w:pPr>
      <w:ins w:id="260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261" w:author="Fe_Mendez" w:date="2017-03-21T14:49:00Z">
              <w:rPr>
                <w:rFonts w:cs="Arial"/>
              </w:rPr>
            </w:rPrChange>
          </w:rPr>
          <w:t xml:space="preserve">             A los efectos de esta oferta, nuestra sede ha sido fijada en: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262" w:author="Fe_Mendez" w:date="2017-03-07T14:29:00Z"/>
          <w:rFonts w:asciiTheme="minorHAnsi" w:hAnsiTheme="minorHAnsi" w:cs="Arial"/>
          <w:sz w:val="20"/>
          <w:szCs w:val="20"/>
          <w:rPrChange w:id="263" w:author="Fe_Mendez" w:date="2017-03-21T14:49:00Z">
            <w:rPr>
              <w:ins w:id="264" w:author="Fe_Mendez" w:date="2017-03-07T14:29:00Z"/>
              <w:rFonts w:cs="Arial"/>
            </w:rPr>
          </w:rPrChange>
        </w:rPr>
        <w:pPrChange w:id="265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266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267" w:author="Fe_Mendez" w:date="2017-03-21T14:49:00Z">
              <w:rPr>
                <w:rFonts w:cs="Arial"/>
              </w:rPr>
            </w:rPrChange>
          </w:rPr>
          <w:tab/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firstLine="709"/>
        <w:jc w:val="both"/>
        <w:rPr>
          <w:ins w:id="268" w:author="Fe_Mendez" w:date="2017-03-07T14:29:00Z"/>
          <w:rFonts w:asciiTheme="minorHAnsi" w:hAnsiTheme="minorHAnsi" w:cs="Arial"/>
          <w:sz w:val="20"/>
          <w:szCs w:val="20"/>
          <w:rPrChange w:id="269" w:author="Fe_Mendez" w:date="2017-03-21T14:49:00Z">
            <w:rPr>
              <w:ins w:id="270" w:author="Fe_Mendez" w:date="2017-03-07T14:29:00Z"/>
              <w:rFonts w:cs="Arial"/>
            </w:rPr>
          </w:rPrChange>
        </w:rPr>
        <w:pPrChange w:id="271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firstLine="709"/>
            <w:jc w:val="both"/>
          </w:pPr>
        </w:pPrChange>
      </w:pPr>
      <w:ins w:id="272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273" w:author="Fe_Mendez" w:date="2017-03-21T14:49:00Z">
              <w:rPr>
                <w:rFonts w:cs="Arial"/>
              </w:rPr>
            </w:rPrChange>
          </w:rPr>
          <w:t>Dirección</w:t>
        </w:r>
        <w:r w:rsidRPr="003F6DC4">
          <w:rPr>
            <w:rFonts w:asciiTheme="minorHAnsi" w:hAnsiTheme="minorHAnsi" w:cs="Arial"/>
            <w:sz w:val="20"/>
            <w:szCs w:val="20"/>
            <w:rPrChange w:id="274" w:author="Fe_Mendez" w:date="2017-03-21T14:49:00Z">
              <w:rPr>
                <w:rFonts w:cs="Arial"/>
              </w:rPr>
            </w:rPrChange>
          </w:rPr>
          <w:tab/>
        </w:r>
        <w:r w:rsidR="00B836E5" w:rsidRPr="003F6DC4">
          <w:rPr>
            <w:rFonts w:asciiTheme="minorHAnsi" w:hAnsiTheme="minorHAnsi" w:cs="Arial"/>
            <w:sz w:val="20"/>
            <w:szCs w:val="20"/>
            <w:rPrChange w:id="275" w:author="Fe_Mendez" w:date="2017-03-21T14:49:00Z">
              <w:rPr>
                <w:rFonts w:ascii="Arial" w:hAnsi="Arial" w:cs="Arial"/>
              </w:rPr>
            </w:rPrChange>
          </w:rPr>
          <w:t>:</w:t>
        </w:r>
        <w:r w:rsidR="00B836E5" w:rsidRPr="003F6DC4">
          <w:rPr>
            <w:rFonts w:asciiTheme="minorHAnsi" w:hAnsiTheme="minorHAnsi" w:cs="Arial"/>
            <w:sz w:val="20"/>
            <w:szCs w:val="20"/>
            <w:rPrChange w:id="276" w:author="Fe_Mendez" w:date="2017-03-21T14:49:00Z">
              <w:rPr>
                <w:rFonts w:ascii="Arial" w:hAnsi="Arial" w:cs="Arial"/>
              </w:rPr>
            </w:rPrChange>
          </w:rPr>
          <w:tab/>
          <w:t>____________________________</w:t>
        </w:r>
        <w:r w:rsidRPr="003F6DC4">
          <w:rPr>
            <w:rFonts w:asciiTheme="minorHAnsi" w:hAnsiTheme="minorHAnsi" w:cs="Arial"/>
            <w:sz w:val="20"/>
            <w:szCs w:val="20"/>
            <w:rPrChange w:id="277" w:author="Fe_Mendez" w:date="2017-03-21T14:49:00Z">
              <w:rPr>
                <w:rFonts w:cs="Arial"/>
              </w:rPr>
            </w:rPrChange>
          </w:rPr>
          <w:t>_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278" w:author="Fe_Mendez" w:date="2017-03-07T14:29:00Z"/>
          <w:rFonts w:asciiTheme="minorHAnsi" w:hAnsiTheme="minorHAnsi" w:cs="Arial"/>
          <w:sz w:val="20"/>
          <w:szCs w:val="20"/>
          <w:rPrChange w:id="279" w:author="Fe_Mendez" w:date="2017-03-21T14:49:00Z">
            <w:rPr>
              <w:ins w:id="280" w:author="Fe_Mendez" w:date="2017-03-07T14:29:00Z"/>
              <w:rFonts w:cs="Arial"/>
            </w:rPr>
          </w:rPrChange>
        </w:rPr>
        <w:pPrChange w:id="281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282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283" w:author="Fe_Mendez" w:date="2017-03-21T14:49:00Z">
              <w:rPr>
                <w:rFonts w:cs="Arial"/>
              </w:rPr>
            </w:rPrChange>
          </w:rPr>
          <w:tab/>
          <w:t>Ciudad</w:t>
        </w:r>
        <w:r w:rsidRPr="003F6DC4">
          <w:rPr>
            <w:rFonts w:asciiTheme="minorHAnsi" w:hAnsiTheme="minorHAnsi" w:cs="Arial"/>
            <w:sz w:val="20"/>
            <w:szCs w:val="20"/>
            <w:rPrChange w:id="284" w:author="Fe_Mendez" w:date="2017-03-21T14:49:00Z">
              <w:rPr>
                <w:rFonts w:cs="Arial"/>
              </w:rPr>
            </w:rPrChange>
          </w:rPr>
          <w:tab/>
        </w:r>
        <w:r w:rsidR="00B836E5" w:rsidRPr="003F6DC4">
          <w:rPr>
            <w:rFonts w:asciiTheme="minorHAnsi" w:hAnsiTheme="minorHAnsi" w:cs="Arial"/>
            <w:sz w:val="20"/>
            <w:szCs w:val="20"/>
            <w:rPrChange w:id="285" w:author="Fe_Mendez" w:date="2017-03-21T14:49:00Z">
              <w:rPr>
                <w:rFonts w:ascii="Arial" w:hAnsi="Arial" w:cs="Arial"/>
              </w:rPr>
            </w:rPrChange>
          </w:rPr>
          <w:t xml:space="preserve">: </w:t>
        </w:r>
        <w:r w:rsidR="00B836E5" w:rsidRPr="003F6DC4">
          <w:rPr>
            <w:rFonts w:asciiTheme="minorHAnsi" w:hAnsiTheme="minorHAnsi" w:cs="Arial"/>
            <w:sz w:val="20"/>
            <w:szCs w:val="20"/>
            <w:rPrChange w:id="286" w:author="Fe_Mendez" w:date="2017-03-21T14:49:00Z">
              <w:rPr>
                <w:rFonts w:ascii="Arial" w:hAnsi="Arial" w:cs="Arial"/>
              </w:rPr>
            </w:rPrChange>
          </w:rPr>
          <w:tab/>
          <w:t>__________________________</w:t>
        </w:r>
        <w:r w:rsidRPr="003F6DC4">
          <w:rPr>
            <w:rFonts w:asciiTheme="minorHAnsi" w:hAnsiTheme="minorHAnsi" w:cs="Arial"/>
            <w:sz w:val="20"/>
            <w:szCs w:val="20"/>
            <w:rPrChange w:id="287" w:author="Fe_Mendez" w:date="2017-03-21T14:49:00Z">
              <w:rPr>
                <w:rFonts w:cs="Arial"/>
              </w:rPr>
            </w:rPrChange>
          </w:rPr>
          <w:t>___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288" w:author="Fe_Mendez" w:date="2017-03-07T14:29:00Z"/>
          <w:rFonts w:asciiTheme="minorHAnsi" w:hAnsiTheme="minorHAnsi" w:cs="Arial"/>
          <w:sz w:val="20"/>
          <w:szCs w:val="20"/>
          <w:rPrChange w:id="289" w:author="Fe_Mendez" w:date="2017-03-21T14:49:00Z">
            <w:rPr>
              <w:ins w:id="290" w:author="Fe_Mendez" w:date="2017-03-07T14:29:00Z"/>
              <w:rFonts w:cs="Arial"/>
            </w:rPr>
          </w:rPrChange>
        </w:rPr>
        <w:pPrChange w:id="291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292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293" w:author="Fe_Mendez" w:date="2017-03-21T14:49:00Z">
              <w:rPr>
                <w:rFonts w:cs="Arial"/>
              </w:rPr>
            </w:rPrChange>
          </w:rPr>
          <w:tab/>
          <w:t>Tel. /Fax Nº</w:t>
        </w:r>
        <w:r w:rsidRPr="003F6DC4">
          <w:rPr>
            <w:rFonts w:asciiTheme="minorHAnsi" w:hAnsiTheme="minorHAnsi" w:cs="Arial"/>
            <w:sz w:val="20"/>
            <w:szCs w:val="20"/>
            <w:rPrChange w:id="294" w:author="Fe_Mendez" w:date="2017-03-21T14:49:00Z">
              <w:rPr>
                <w:rFonts w:cs="Arial"/>
              </w:rPr>
            </w:rPrChange>
          </w:rPr>
          <w:tab/>
          <w:t xml:space="preserve">: </w:t>
        </w:r>
        <w:r w:rsidRPr="003F6DC4">
          <w:rPr>
            <w:rFonts w:asciiTheme="minorHAnsi" w:hAnsiTheme="minorHAnsi" w:cs="Arial"/>
            <w:sz w:val="20"/>
            <w:szCs w:val="20"/>
            <w:rPrChange w:id="295" w:author="Fe_Mendez" w:date="2017-03-21T14:49:00Z">
              <w:rPr>
                <w:rFonts w:cs="Arial"/>
              </w:rPr>
            </w:rPrChange>
          </w:rPr>
          <w:tab/>
          <w:t>________________</w:t>
        </w:r>
        <w:r w:rsidR="00B836E5" w:rsidRPr="003F6DC4">
          <w:rPr>
            <w:rFonts w:asciiTheme="minorHAnsi" w:hAnsiTheme="minorHAnsi" w:cs="Arial"/>
            <w:sz w:val="20"/>
            <w:szCs w:val="20"/>
            <w:rPrChange w:id="296" w:author="Fe_Mendez" w:date="2017-03-21T14:49:00Z">
              <w:rPr>
                <w:rFonts w:ascii="Arial" w:hAnsi="Arial" w:cs="Arial"/>
              </w:rPr>
            </w:rPrChange>
          </w:rPr>
          <w:t>_________</w:t>
        </w:r>
        <w:r w:rsidRPr="003F6DC4">
          <w:rPr>
            <w:rFonts w:asciiTheme="minorHAnsi" w:hAnsiTheme="minorHAnsi" w:cs="Arial"/>
            <w:sz w:val="20"/>
            <w:szCs w:val="20"/>
            <w:rPrChange w:id="297" w:author="Fe_Mendez" w:date="2017-03-21T14:49:00Z">
              <w:rPr>
                <w:rFonts w:cs="Arial"/>
              </w:rPr>
            </w:rPrChange>
          </w:rPr>
          <w:t>____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298" w:author="Fe_Mendez" w:date="2017-03-07T14:29:00Z"/>
          <w:rFonts w:asciiTheme="minorHAnsi" w:hAnsiTheme="minorHAnsi" w:cs="Arial"/>
          <w:sz w:val="20"/>
          <w:szCs w:val="20"/>
          <w:rPrChange w:id="299" w:author="Fe_Mendez" w:date="2017-03-21T14:49:00Z">
            <w:rPr>
              <w:ins w:id="300" w:author="Fe_Mendez" w:date="2017-03-07T14:29:00Z"/>
              <w:rFonts w:cs="Arial"/>
            </w:rPr>
          </w:rPrChange>
        </w:rPr>
        <w:pPrChange w:id="301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302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03" w:author="Fe_Mendez" w:date="2017-03-21T14:49:00Z">
              <w:rPr>
                <w:rFonts w:cs="Arial"/>
              </w:rPr>
            </w:rPrChange>
          </w:rPr>
          <w:tab/>
          <w:t xml:space="preserve">E-mail                 </w:t>
        </w:r>
        <w:r w:rsidR="00B836E5" w:rsidRPr="003F6DC4">
          <w:rPr>
            <w:rFonts w:asciiTheme="minorHAnsi" w:hAnsiTheme="minorHAnsi" w:cs="Arial"/>
            <w:sz w:val="20"/>
            <w:szCs w:val="20"/>
            <w:rPrChange w:id="304" w:author="Fe_Mendez" w:date="2017-03-21T14:49:00Z">
              <w:rPr>
                <w:rFonts w:ascii="Arial" w:hAnsi="Arial" w:cs="Arial"/>
              </w:rPr>
            </w:rPrChange>
          </w:rPr>
          <w:t xml:space="preserve">:   </w:t>
        </w:r>
      </w:ins>
      <w:ins w:id="305" w:author="Fe_Mendez" w:date="2017-03-07T14:31:00Z">
        <w:r w:rsidR="00B836E5" w:rsidRPr="003F6DC4">
          <w:rPr>
            <w:rFonts w:asciiTheme="minorHAnsi" w:hAnsiTheme="minorHAnsi" w:cs="Arial"/>
            <w:sz w:val="20"/>
            <w:szCs w:val="20"/>
            <w:rPrChange w:id="306" w:author="Fe_Mendez" w:date="2017-03-21T14:49:00Z">
              <w:rPr>
                <w:rFonts w:ascii="Arial" w:hAnsi="Arial" w:cs="Arial"/>
              </w:rPr>
            </w:rPrChange>
          </w:rPr>
          <w:t>________</w:t>
        </w:r>
      </w:ins>
      <w:ins w:id="307" w:author="Fe_Mendez" w:date="2017-03-07T14:29:00Z">
        <w:r w:rsidR="00B836E5" w:rsidRPr="003F6DC4">
          <w:rPr>
            <w:rFonts w:asciiTheme="minorHAnsi" w:hAnsiTheme="minorHAnsi" w:cs="Arial"/>
            <w:sz w:val="20"/>
            <w:szCs w:val="20"/>
            <w:rPrChange w:id="308" w:author="Fe_Mendez" w:date="2017-03-21T14:49:00Z">
              <w:rPr>
                <w:rFonts w:ascii="Arial" w:hAnsi="Arial" w:cs="Arial"/>
              </w:rPr>
            </w:rPrChange>
          </w:rPr>
          <w:t>_________________</w:t>
        </w:r>
        <w:r w:rsidRPr="003F6DC4">
          <w:rPr>
            <w:rFonts w:asciiTheme="minorHAnsi" w:hAnsiTheme="minorHAnsi" w:cs="Arial"/>
            <w:sz w:val="20"/>
            <w:szCs w:val="20"/>
            <w:rPrChange w:id="309" w:author="Fe_Mendez" w:date="2017-03-21T14:49:00Z">
              <w:rPr>
                <w:rFonts w:cs="Arial"/>
              </w:rPr>
            </w:rPrChange>
          </w:rPr>
          <w:t>____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310" w:author="Fe_Mendez" w:date="2017-03-07T14:29:00Z"/>
          <w:rFonts w:asciiTheme="minorHAnsi" w:hAnsiTheme="minorHAnsi" w:cs="Arial"/>
          <w:sz w:val="20"/>
          <w:szCs w:val="20"/>
          <w:rPrChange w:id="311" w:author="Fe_Mendez" w:date="2017-03-21T14:49:00Z">
            <w:rPr>
              <w:ins w:id="312" w:author="Fe_Mendez" w:date="2017-03-07T14:29:00Z"/>
              <w:rFonts w:cs="Arial"/>
            </w:rPr>
          </w:rPrChange>
        </w:rPr>
        <w:pPrChange w:id="313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</w:p>
    <w:p w:rsidR="00A414E4" w:rsidRPr="003F6DC4" w:rsidRDefault="00A414E4">
      <w:pPr>
        <w:numPr>
          <w:ilvl w:val="0"/>
          <w:numId w:val="2"/>
        </w:numPr>
        <w:tabs>
          <w:tab w:val="left" w:pos="720"/>
          <w:tab w:val="left" w:pos="993"/>
        </w:tabs>
        <w:suppressAutoHyphens/>
        <w:spacing w:after="0" w:line="240" w:lineRule="auto"/>
        <w:ind w:left="993" w:hanging="284"/>
        <w:jc w:val="both"/>
        <w:rPr>
          <w:ins w:id="314" w:author="Fe_Mendez" w:date="2017-03-07T14:29:00Z"/>
          <w:rFonts w:asciiTheme="minorHAnsi" w:hAnsiTheme="minorHAnsi" w:cs="Arial"/>
          <w:sz w:val="20"/>
          <w:szCs w:val="20"/>
          <w:rPrChange w:id="315" w:author="Fe_Mendez" w:date="2017-03-21T14:49:00Z">
            <w:rPr>
              <w:ins w:id="316" w:author="Fe_Mendez" w:date="2017-03-07T14:29:00Z"/>
              <w:rFonts w:cs="Arial"/>
            </w:rPr>
          </w:rPrChange>
        </w:rPr>
      </w:pPr>
      <w:ins w:id="317" w:author="Fe_Mendez" w:date="2017-03-07T14:29:00Z">
        <w:r w:rsidRPr="003F6DC4">
          <w:rPr>
            <w:rFonts w:asciiTheme="minorHAnsi" w:hAnsiTheme="minorHAnsi" w:cs="Arial"/>
            <w:b/>
            <w:sz w:val="20"/>
            <w:szCs w:val="20"/>
            <w:u w:val="single"/>
            <w:rPrChange w:id="318" w:author="Fe_Mendez" w:date="2017-03-21T14:49:00Z">
              <w:rPr>
                <w:rFonts w:cs="Arial"/>
                <w:b/>
                <w:u w:val="single"/>
              </w:rPr>
            </w:rPrChange>
          </w:rPr>
          <w:t>Datos del Inmueble a ser arrendado</w:t>
        </w:r>
        <w:r w:rsidRPr="003F6DC4">
          <w:rPr>
            <w:rFonts w:asciiTheme="minorHAnsi" w:hAnsiTheme="minorHAnsi" w:cs="Arial"/>
            <w:sz w:val="20"/>
            <w:szCs w:val="20"/>
            <w:rPrChange w:id="319" w:author="Fe_Mendez" w:date="2017-03-21T14:49:00Z">
              <w:rPr>
                <w:rFonts w:cs="Arial"/>
              </w:rPr>
            </w:rPrChange>
          </w:rPr>
          <w:t xml:space="preserve">: </w:t>
        </w:r>
        <w:r w:rsidRPr="003F6DC4">
          <w:rPr>
            <w:rFonts w:asciiTheme="minorHAnsi" w:hAnsiTheme="minorHAnsi" w:cs="Arial"/>
            <w:sz w:val="20"/>
            <w:szCs w:val="20"/>
            <w:rPrChange w:id="320" w:author="Fe_Mendez" w:date="2017-03-21T14:49:00Z">
              <w:rPr>
                <w:rFonts w:cs="Arial"/>
              </w:rPr>
            </w:rPrChange>
          </w:rPr>
          <w:tab/>
          <w:t xml:space="preserve">         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321" w:author="Fe_Mendez" w:date="2017-03-07T14:29:00Z"/>
          <w:rFonts w:asciiTheme="minorHAnsi" w:hAnsiTheme="minorHAnsi" w:cs="Arial"/>
          <w:sz w:val="20"/>
          <w:szCs w:val="20"/>
          <w:rPrChange w:id="322" w:author="Fe_Mendez" w:date="2017-03-21T14:49:00Z">
            <w:rPr>
              <w:ins w:id="323" w:author="Fe_Mendez" w:date="2017-03-07T14:29:00Z"/>
              <w:rFonts w:cs="Arial"/>
            </w:rPr>
          </w:rPrChange>
        </w:rPr>
        <w:pPrChange w:id="324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325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26" w:author="Fe_Mendez" w:date="2017-03-21T14:49:00Z">
              <w:rPr>
                <w:rFonts w:cs="Arial"/>
              </w:rPr>
            </w:rPrChange>
          </w:rPr>
          <w:t xml:space="preserve">      </w:t>
        </w:r>
      </w:ins>
    </w:p>
    <w:p w:rsid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5"/>
        <w:jc w:val="both"/>
        <w:rPr>
          <w:rFonts w:asciiTheme="minorHAnsi" w:hAnsiTheme="minorHAnsi" w:cs="Arial"/>
          <w:sz w:val="20"/>
          <w:szCs w:val="20"/>
        </w:rPr>
        <w:pPrChange w:id="327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328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29" w:author="Fe_Mendez" w:date="2017-03-21T14:49:00Z">
              <w:rPr>
                <w:rFonts w:cs="Arial"/>
              </w:rPr>
            </w:rPrChange>
          </w:rPr>
          <w:t xml:space="preserve">Número de Finca                         </w:t>
        </w:r>
        <w:r w:rsidR="00B836E5" w:rsidRPr="003F6DC4">
          <w:rPr>
            <w:rFonts w:asciiTheme="minorHAnsi" w:hAnsiTheme="minorHAnsi" w:cs="Arial"/>
            <w:sz w:val="20"/>
            <w:szCs w:val="20"/>
            <w:rPrChange w:id="330" w:author="Fe_Mendez" w:date="2017-03-21T14:49:00Z">
              <w:rPr>
                <w:rFonts w:ascii="Arial" w:hAnsi="Arial" w:cs="Arial"/>
              </w:rPr>
            </w:rPrChange>
          </w:rPr>
          <w:t xml:space="preserve">             </w:t>
        </w:r>
      </w:ins>
      <w:r w:rsidR="003F6DC4">
        <w:rPr>
          <w:rFonts w:asciiTheme="minorHAnsi" w:hAnsiTheme="minorHAnsi" w:cs="Arial"/>
          <w:sz w:val="20"/>
          <w:szCs w:val="20"/>
        </w:rPr>
        <w:tab/>
      </w:r>
      <w:ins w:id="331" w:author="Fe_Mendez" w:date="2017-03-07T14:29:00Z">
        <w:r w:rsidR="00B836E5" w:rsidRPr="003F6DC4">
          <w:rPr>
            <w:rFonts w:asciiTheme="minorHAnsi" w:hAnsiTheme="minorHAnsi" w:cs="Arial"/>
            <w:sz w:val="20"/>
            <w:szCs w:val="20"/>
            <w:rPrChange w:id="332" w:author="Fe_Mendez" w:date="2017-03-21T14:49:00Z">
              <w:rPr>
                <w:rFonts w:ascii="Arial" w:hAnsi="Arial" w:cs="Arial"/>
              </w:rPr>
            </w:rPrChange>
          </w:rPr>
          <w:t>:    _____________</w:t>
        </w:r>
        <w:r w:rsidRPr="003F6DC4">
          <w:rPr>
            <w:rFonts w:asciiTheme="minorHAnsi" w:hAnsiTheme="minorHAnsi" w:cs="Arial"/>
            <w:sz w:val="20"/>
            <w:szCs w:val="20"/>
            <w:rPrChange w:id="333" w:author="Fe_Mendez" w:date="2017-03-21T14:49:00Z">
              <w:rPr>
                <w:rFonts w:cs="Arial"/>
              </w:rPr>
            </w:rPrChange>
          </w:rPr>
          <w:t>_______________</w:t>
        </w:r>
      </w:ins>
    </w:p>
    <w:p w:rsid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5"/>
        <w:jc w:val="both"/>
        <w:rPr>
          <w:rFonts w:asciiTheme="minorHAnsi" w:hAnsiTheme="minorHAnsi" w:cs="Arial"/>
          <w:sz w:val="20"/>
          <w:szCs w:val="20"/>
        </w:rPr>
        <w:pPrChange w:id="334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335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36" w:author="Fe_Mendez" w:date="2017-03-21T14:49:00Z">
              <w:rPr>
                <w:rFonts w:cs="Arial"/>
              </w:rPr>
            </w:rPrChange>
          </w:rPr>
          <w:t>Cuenta Corriente Catastral del Inmue</w:t>
        </w:r>
        <w:r w:rsidR="00B836E5" w:rsidRPr="003F6DC4">
          <w:rPr>
            <w:rFonts w:asciiTheme="minorHAnsi" w:hAnsiTheme="minorHAnsi" w:cs="Arial"/>
            <w:sz w:val="20"/>
            <w:szCs w:val="20"/>
            <w:rPrChange w:id="337" w:author="Fe_Mendez" w:date="2017-03-21T14:49:00Z">
              <w:rPr>
                <w:rFonts w:ascii="Arial" w:hAnsi="Arial" w:cs="Arial"/>
              </w:rPr>
            </w:rPrChange>
          </w:rPr>
          <w:t>ble</w:t>
        </w:r>
      </w:ins>
      <w:r w:rsidR="003F6DC4">
        <w:rPr>
          <w:rFonts w:asciiTheme="minorHAnsi" w:hAnsiTheme="minorHAnsi" w:cs="Arial"/>
          <w:sz w:val="20"/>
          <w:szCs w:val="20"/>
        </w:rPr>
        <w:tab/>
      </w:r>
      <w:ins w:id="338" w:author="Fe_Mendez" w:date="2017-03-07T14:29:00Z">
        <w:r w:rsidR="00B836E5" w:rsidRPr="003F6DC4">
          <w:rPr>
            <w:rFonts w:asciiTheme="minorHAnsi" w:hAnsiTheme="minorHAnsi" w:cs="Arial"/>
            <w:sz w:val="20"/>
            <w:szCs w:val="20"/>
            <w:rPrChange w:id="339" w:author="Fe_Mendez" w:date="2017-03-21T14:49:00Z">
              <w:rPr>
                <w:rFonts w:ascii="Arial" w:hAnsi="Arial" w:cs="Arial"/>
              </w:rPr>
            </w:rPrChange>
          </w:rPr>
          <w:t>:    ______________________</w:t>
        </w:r>
        <w:r w:rsidRPr="003F6DC4">
          <w:rPr>
            <w:rFonts w:asciiTheme="minorHAnsi" w:hAnsiTheme="minorHAnsi" w:cs="Arial"/>
            <w:sz w:val="20"/>
            <w:szCs w:val="20"/>
            <w:rPrChange w:id="340" w:author="Fe_Mendez" w:date="2017-03-21T14:49:00Z">
              <w:rPr>
                <w:rFonts w:cs="Arial"/>
              </w:rPr>
            </w:rPrChange>
          </w:rPr>
          <w:t>______</w:t>
        </w:r>
      </w:ins>
    </w:p>
    <w:p w:rsid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5"/>
        <w:jc w:val="both"/>
        <w:rPr>
          <w:rFonts w:asciiTheme="minorHAnsi" w:hAnsiTheme="minorHAnsi" w:cs="Arial"/>
          <w:sz w:val="20"/>
          <w:szCs w:val="20"/>
        </w:rPr>
        <w:pPrChange w:id="341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342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43" w:author="Fe_Mendez" w:date="2017-03-21T14:49:00Z">
              <w:rPr>
                <w:rFonts w:cs="Arial"/>
              </w:rPr>
            </w:rPrChange>
          </w:rPr>
          <w:t xml:space="preserve">NIR Energía eléctrica                              </w:t>
        </w:r>
        <w:r w:rsidR="00B836E5" w:rsidRPr="003F6DC4">
          <w:rPr>
            <w:rFonts w:asciiTheme="minorHAnsi" w:hAnsiTheme="minorHAnsi" w:cs="Arial"/>
            <w:sz w:val="20"/>
            <w:szCs w:val="20"/>
            <w:rPrChange w:id="344" w:author="Fe_Mendez" w:date="2017-03-21T14:49:00Z">
              <w:rPr>
                <w:rFonts w:ascii="Arial" w:hAnsi="Arial" w:cs="Arial"/>
              </w:rPr>
            </w:rPrChange>
          </w:rPr>
          <w:t xml:space="preserve">  </w:t>
        </w:r>
      </w:ins>
      <w:r w:rsidR="003F6DC4">
        <w:rPr>
          <w:rFonts w:asciiTheme="minorHAnsi" w:hAnsiTheme="minorHAnsi" w:cs="Arial"/>
          <w:sz w:val="20"/>
          <w:szCs w:val="20"/>
        </w:rPr>
        <w:tab/>
      </w:r>
      <w:ins w:id="345" w:author="Fe_Mendez" w:date="2017-03-07T14:29:00Z">
        <w:r w:rsidR="00B836E5" w:rsidRPr="003F6DC4">
          <w:rPr>
            <w:rFonts w:asciiTheme="minorHAnsi" w:hAnsiTheme="minorHAnsi" w:cs="Arial"/>
            <w:sz w:val="20"/>
            <w:szCs w:val="20"/>
            <w:rPrChange w:id="346" w:author="Fe_Mendez" w:date="2017-03-21T14:49:00Z">
              <w:rPr>
                <w:rFonts w:ascii="Arial" w:hAnsi="Arial" w:cs="Arial"/>
              </w:rPr>
            </w:rPrChange>
          </w:rPr>
          <w:t>:    _______________________</w:t>
        </w:r>
        <w:r w:rsidRPr="003F6DC4">
          <w:rPr>
            <w:rFonts w:asciiTheme="minorHAnsi" w:hAnsiTheme="minorHAnsi" w:cs="Arial"/>
            <w:sz w:val="20"/>
            <w:szCs w:val="20"/>
            <w:rPrChange w:id="347" w:author="Fe_Mendez" w:date="2017-03-21T14:49:00Z">
              <w:rPr>
                <w:rFonts w:cs="Arial"/>
              </w:rPr>
            </w:rPrChange>
          </w:rPr>
          <w:t>_____</w:t>
        </w:r>
      </w:ins>
    </w:p>
    <w:p w:rsid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5"/>
        <w:jc w:val="both"/>
        <w:rPr>
          <w:rFonts w:asciiTheme="minorHAnsi" w:hAnsiTheme="minorHAnsi" w:cs="Arial"/>
          <w:sz w:val="20"/>
          <w:szCs w:val="20"/>
        </w:rPr>
        <w:pPrChange w:id="348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349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50" w:author="Fe_Mendez" w:date="2017-03-21T14:49:00Z">
              <w:rPr>
                <w:rFonts w:cs="Arial"/>
              </w:rPr>
            </w:rPrChange>
          </w:rPr>
          <w:t xml:space="preserve">Cta. Cte. Del servicio de agua                  </w:t>
        </w:r>
      </w:ins>
      <w:r w:rsidR="003F6DC4">
        <w:rPr>
          <w:rFonts w:asciiTheme="minorHAnsi" w:hAnsiTheme="minorHAnsi" w:cs="Arial"/>
          <w:sz w:val="20"/>
          <w:szCs w:val="20"/>
        </w:rPr>
        <w:tab/>
      </w:r>
      <w:ins w:id="351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52" w:author="Fe_Mendez" w:date="2017-03-21T14:49:00Z">
              <w:rPr>
                <w:rFonts w:cs="Arial"/>
              </w:rPr>
            </w:rPrChange>
          </w:rPr>
          <w:t>:    ___</w:t>
        </w:r>
        <w:r w:rsidR="00B836E5" w:rsidRPr="003F6DC4">
          <w:rPr>
            <w:rFonts w:asciiTheme="minorHAnsi" w:hAnsiTheme="minorHAnsi" w:cs="Arial"/>
            <w:sz w:val="20"/>
            <w:szCs w:val="20"/>
            <w:rPrChange w:id="353" w:author="Fe_Mendez" w:date="2017-03-21T14:49:00Z">
              <w:rPr>
                <w:rFonts w:ascii="Arial" w:hAnsi="Arial" w:cs="Arial"/>
              </w:rPr>
            </w:rPrChange>
          </w:rPr>
          <w:t>___________________</w:t>
        </w:r>
        <w:r w:rsidRPr="003F6DC4">
          <w:rPr>
            <w:rFonts w:asciiTheme="minorHAnsi" w:hAnsiTheme="minorHAnsi" w:cs="Arial"/>
            <w:sz w:val="20"/>
            <w:szCs w:val="20"/>
            <w:rPrChange w:id="354" w:author="Fe_Mendez" w:date="2017-03-21T14:49:00Z">
              <w:rPr>
                <w:rFonts w:cs="Arial"/>
              </w:rPr>
            </w:rPrChange>
          </w:rPr>
          <w:t>______</w:t>
        </w:r>
      </w:ins>
    </w:p>
    <w:p w:rsidR="00A414E4" w:rsidRPr="003F6DC4" w:rsidRDefault="00A414E4" w:rsidP="003F6DC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5"/>
        <w:jc w:val="both"/>
        <w:rPr>
          <w:ins w:id="355" w:author="Fe_Mendez" w:date="2017-03-07T14:29:00Z"/>
          <w:rFonts w:asciiTheme="minorHAnsi" w:hAnsiTheme="minorHAnsi" w:cs="Arial"/>
          <w:sz w:val="20"/>
          <w:szCs w:val="20"/>
          <w:rPrChange w:id="356" w:author="Fe_Mendez" w:date="2017-03-21T14:49:00Z">
            <w:rPr>
              <w:ins w:id="357" w:author="Fe_Mendez" w:date="2017-03-07T14:29:00Z"/>
              <w:rFonts w:cs="Arial"/>
            </w:rPr>
          </w:rPrChange>
        </w:rPr>
      </w:pPr>
      <w:ins w:id="358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59" w:author="Fe_Mendez" w:date="2017-03-21T14:49:00Z">
              <w:rPr>
                <w:rFonts w:cs="Arial"/>
              </w:rPr>
            </w:rPrChange>
          </w:rPr>
          <w:t xml:space="preserve">Número de Teléfono                                </w:t>
        </w:r>
        <w:r w:rsidR="00B836E5" w:rsidRPr="003F6DC4">
          <w:rPr>
            <w:rFonts w:asciiTheme="minorHAnsi" w:hAnsiTheme="minorHAnsi" w:cs="Arial"/>
            <w:sz w:val="20"/>
            <w:szCs w:val="20"/>
            <w:rPrChange w:id="360" w:author="Fe_Mendez" w:date="2017-03-21T14:49:00Z">
              <w:rPr>
                <w:rFonts w:ascii="Arial" w:hAnsi="Arial" w:cs="Arial"/>
              </w:rPr>
            </w:rPrChange>
          </w:rPr>
          <w:t xml:space="preserve"> :    _______________________</w:t>
        </w:r>
        <w:r w:rsidRPr="003F6DC4">
          <w:rPr>
            <w:rFonts w:asciiTheme="minorHAnsi" w:hAnsiTheme="minorHAnsi" w:cs="Arial"/>
            <w:sz w:val="20"/>
            <w:szCs w:val="20"/>
            <w:rPrChange w:id="361" w:author="Fe_Mendez" w:date="2017-03-21T14:49:00Z">
              <w:rPr>
                <w:rFonts w:cs="Arial"/>
              </w:rPr>
            </w:rPrChange>
          </w:rPr>
          <w:t>_____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362" w:author="Fe_Mendez" w:date="2017-03-07T14:31:00Z"/>
          <w:rFonts w:asciiTheme="minorHAnsi" w:hAnsiTheme="minorHAnsi" w:cs="Arial"/>
          <w:sz w:val="20"/>
          <w:szCs w:val="20"/>
          <w:rPrChange w:id="363" w:author="Fe_Mendez" w:date="2017-03-21T14:49:00Z">
            <w:rPr>
              <w:ins w:id="364" w:author="Fe_Mendez" w:date="2017-03-07T14:31:00Z"/>
              <w:rFonts w:ascii="Arial" w:hAnsi="Arial" w:cs="Arial"/>
            </w:rPr>
          </w:rPrChange>
        </w:rPr>
        <w:pPrChange w:id="365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366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67" w:author="Fe_Mendez" w:date="2017-03-21T14:49:00Z">
              <w:rPr>
                <w:rFonts w:cs="Arial"/>
              </w:rPr>
            </w:rPrChange>
          </w:rPr>
          <w:t xml:space="preserve">  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368" w:author="Fe_Mendez" w:date="2017-03-07T14:29:00Z"/>
          <w:rFonts w:asciiTheme="minorHAnsi" w:hAnsiTheme="minorHAnsi" w:cs="Arial"/>
          <w:sz w:val="20"/>
          <w:szCs w:val="20"/>
          <w:rPrChange w:id="369" w:author="Fe_Mendez" w:date="2017-03-21T14:49:00Z">
            <w:rPr>
              <w:ins w:id="370" w:author="Fe_Mendez" w:date="2017-03-07T14:29:00Z"/>
              <w:rFonts w:cs="Arial"/>
            </w:rPr>
          </w:rPrChange>
        </w:rPr>
        <w:pPrChange w:id="371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372" w:author="Fe_Mendez" w:date="2017-03-07T14:29:00Z"/>
          <w:rFonts w:asciiTheme="minorHAnsi" w:hAnsiTheme="minorHAnsi" w:cs="Arial"/>
          <w:sz w:val="20"/>
          <w:szCs w:val="20"/>
          <w:rPrChange w:id="373" w:author="Fe_Mendez" w:date="2017-03-21T14:49:00Z">
            <w:rPr>
              <w:ins w:id="374" w:author="Fe_Mendez" w:date="2017-03-07T14:29:00Z"/>
              <w:rFonts w:cs="Arial"/>
            </w:rPr>
          </w:rPrChange>
        </w:rPr>
        <w:pPrChange w:id="375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  <w:ins w:id="376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377" w:author="Fe_Mendez" w:date="2017-03-21T14:49:00Z">
              <w:rPr>
                <w:rFonts w:cs="Arial"/>
              </w:rPr>
            </w:rPrChange>
          </w:rPr>
          <w:lastRenderedPageBreak/>
          <w:t xml:space="preserve">  Aclaración de quien se encarga del pago de los servicios básicos. 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jc w:val="both"/>
        <w:rPr>
          <w:ins w:id="378" w:author="Fe_Mendez" w:date="2017-03-07T14:29:00Z"/>
          <w:rFonts w:asciiTheme="minorHAnsi" w:hAnsiTheme="minorHAnsi" w:cs="Arial"/>
          <w:sz w:val="20"/>
          <w:szCs w:val="20"/>
          <w:rPrChange w:id="379" w:author="Fe_Mendez" w:date="2017-03-21T14:49:00Z">
            <w:rPr>
              <w:ins w:id="380" w:author="Fe_Mendez" w:date="2017-03-07T14:29:00Z"/>
              <w:rFonts w:cs="Arial"/>
            </w:rPr>
          </w:rPrChange>
        </w:rPr>
        <w:pPrChange w:id="381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jc w:val="both"/>
          </w:pPr>
        </w:pPrChange>
      </w:pP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2658"/>
        <w:gridCol w:w="2654"/>
      </w:tblGrid>
      <w:tr w:rsidR="00A414E4" w:rsidRPr="003F6DC4" w:rsidTr="00A414E4">
        <w:trPr>
          <w:trHeight w:val="424"/>
          <w:ins w:id="382" w:author="Fe_Mendez" w:date="2017-03-07T14:29:00Z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383" w:author="Fe_Mendez" w:date="2017-03-07T14:29:00Z"/>
                <w:rFonts w:asciiTheme="minorHAnsi" w:hAnsiTheme="minorHAnsi" w:cs="Arial"/>
                <w:b/>
                <w:sz w:val="20"/>
                <w:szCs w:val="20"/>
                <w:lang w:val="es-ES" w:eastAsia="es-ES"/>
                <w:rPrChange w:id="384" w:author="Fe_Mendez" w:date="2017-03-21T14:49:00Z">
                  <w:rPr>
                    <w:ins w:id="385" w:author="Fe_Mendez" w:date="2017-03-07T14:29:00Z"/>
                    <w:rFonts w:cs="Arial"/>
                    <w:b/>
                    <w:sz w:val="20"/>
                    <w:szCs w:val="20"/>
                    <w:lang w:val="es-ES" w:eastAsia="es-ES"/>
                  </w:rPr>
                </w:rPrChange>
              </w:rPr>
              <w:pPrChange w:id="386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  <w:ins w:id="387" w:author="Fe_Mendez" w:date="2017-03-07T14:29:00Z">
              <w:r w:rsidRPr="003F6DC4">
                <w:rPr>
                  <w:rFonts w:asciiTheme="minorHAnsi" w:hAnsiTheme="minorHAnsi" w:cs="Arial"/>
                  <w:b/>
                  <w:sz w:val="20"/>
                  <w:szCs w:val="20"/>
                  <w:rPrChange w:id="388" w:author="Fe_Mendez" w:date="2017-03-21T14:49:00Z">
                    <w:rPr>
                      <w:rFonts w:cs="Arial"/>
                      <w:b/>
                      <w:sz w:val="20"/>
                      <w:szCs w:val="20"/>
                    </w:rPr>
                  </w:rPrChange>
                </w:rPr>
                <w:t>DESCRIPCIÓN DEL SERVICIO</w:t>
              </w:r>
            </w:ins>
          </w:p>
        </w:tc>
        <w:tc>
          <w:tcPr>
            <w:tcW w:w="5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389" w:author="Fe_Mendez" w:date="2017-03-07T14:29:00Z"/>
                <w:rFonts w:asciiTheme="minorHAnsi" w:hAnsiTheme="minorHAnsi" w:cs="Arial"/>
                <w:b/>
                <w:sz w:val="20"/>
                <w:szCs w:val="20"/>
                <w:lang w:val="es-ES" w:eastAsia="es-ES"/>
                <w:rPrChange w:id="390" w:author="Fe_Mendez" w:date="2017-03-21T14:49:00Z">
                  <w:rPr>
                    <w:ins w:id="391" w:author="Fe_Mendez" w:date="2017-03-07T14:29:00Z"/>
                    <w:rFonts w:cs="Arial"/>
                    <w:b/>
                    <w:sz w:val="20"/>
                    <w:szCs w:val="20"/>
                    <w:lang w:val="es-ES" w:eastAsia="es-ES"/>
                  </w:rPr>
                </w:rPrChange>
              </w:rPr>
              <w:pPrChange w:id="392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  <w:ins w:id="393" w:author="Fe_Mendez" w:date="2017-03-07T14:29:00Z">
              <w:r w:rsidRPr="003F6DC4">
                <w:rPr>
                  <w:rFonts w:asciiTheme="minorHAnsi" w:hAnsiTheme="minorHAnsi" w:cs="Arial"/>
                  <w:b/>
                  <w:sz w:val="20"/>
                  <w:szCs w:val="20"/>
                  <w:rPrChange w:id="394" w:author="Fe_Mendez" w:date="2017-03-21T14:49:00Z">
                    <w:rPr>
                      <w:rFonts w:cs="Arial"/>
                      <w:b/>
                      <w:sz w:val="20"/>
                      <w:szCs w:val="20"/>
                    </w:rPr>
                  </w:rPrChange>
                </w:rPr>
                <w:t>A CARGO DE :</w:t>
              </w:r>
            </w:ins>
          </w:p>
        </w:tc>
      </w:tr>
      <w:tr w:rsidR="00A414E4" w:rsidRPr="003F6DC4" w:rsidTr="00A414E4">
        <w:trPr>
          <w:trHeight w:val="360"/>
          <w:ins w:id="395" w:author="Fe_Mendez" w:date="2017-03-07T14:29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4E4" w:rsidRPr="003F6DC4" w:rsidRDefault="00A414E4">
            <w:pPr>
              <w:spacing w:after="0" w:line="240" w:lineRule="auto"/>
              <w:rPr>
                <w:ins w:id="396" w:author="Fe_Mendez" w:date="2017-03-07T14:29:00Z"/>
                <w:rFonts w:asciiTheme="minorHAnsi" w:hAnsiTheme="minorHAnsi" w:cs="Arial"/>
                <w:b/>
                <w:sz w:val="20"/>
                <w:szCs w:val="20"/>
                <w:lang w:val="es-ES" w:eastAsia="es-ES"/>
                <w:rPrChange w:id="397" w:author="Fe_Mendez" w:date="2017-03-21T14:49:00Z">
                  <w:rPr>
                    <w:ins w:id="398" w:author="Fe_Mendez" w:date="2017-03-07T14:29:00Z"/>
                    <w:rFonts w:cs="Arial"/>
                    <w:b/>
                    <w:sz w:val="20"/>
                    <w:szCs w:val="20"/>
                    <w:lang w:val="es-ES" w:eastAsia="es-ES"/>
                  </w:rPr>
                </w:rPrChange>
              </w:rPr>
              <w:pPrChange w:id="399" w:author="Fe_Mendez" w:date="2017-03-21T14:50:00Z">
                <w:pPr/>
              </w:pPrChange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00" w:author="Fe_Mendez" w:date="2017-03-07T14:29:00Z"/>
                <w:rFonts w:asciiTheme="minorHAnsi" w:hAnsiTheme="minorHAnsi" w:cs="Arial"/>
                <w:b/>
                <w:sz w:val="20"/>
                <w:szCs w:val="20"/>
                <w:lang w:val="es-ES" w:eastAsia="es-ES"/>
                <w:rPrChange w:id="401" w:author="Fe_Mendez" w:date="2017-03-21T14:49:00Z">
                  <w:rPr>
                    <w:ins w:id="402" w:author="Fe_Mendez" w:date="2017-03-07T14:29:00Z"/>
                    <w:rFonts w:cs="Arial"/>
                    <w:b/>
                    <w:sz w:val="20"/>
                    <w:szCs w:val="20"/>
                    <w:lang w:val="es-ES" w:eastAsia="es-ES"/>
                  </w:rPr>
                </w:rPrChange>
              </w:rPr>
              <w:pPrChange w:id="403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  <w:ins w:id="404" w:author="Fe_Mendez" w:date="2017-03-07T14:29:00Z">
              <w:r w:rsidRPr="003F6DC4">
                <w:rPr>
                  <w:rFonts w:asciiTheme="minorHAnsi" w:hAnsiTheme="minorHAnsi" w:cs="Arial"/>
                  <w:b/>
                  <w:sz w:val="20"/>
                  <w:szCs w:val="20"/>
                  <w:rPrChange w:id="405" w:author="Fe_Mendez" w:date="2017-03-21T14:49:00Z">
                    <w:rPr>
                      <w:rFonts w:cs="Arial"/>
                      <w:b/>
                      <w:sz w:val="20"/>
                      <w:szCs w:val="20"/>
                    </w:rPr>
                  </w:rPrChange>
                </w:rPr>
                <w:t>OFERENTE</w:t>
              </w:r>
            </w:ins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06" w:author="Fe_Mendez" w:date="2017-03-07T14:29:00Z"/>
                <w:rFonts w:asciiTheme="minorHAnsi" w:hAnsiTheme="minorHAnsi" w:cs="Arial"/>
                <w:b/>
                <w:sz w:val="20"/>
                <w:szCs w:val="20"/>
                <w:lang w:val="es-ES" w:eastAsia="es-ES"/>
                <w:rPrChange w:id="407" w:author="Fe_Mendez" w:date="2017-03-21T14:49:00Z">
                  <w:rPr>
                    <w:ins w:id="408" w:author="Fe_Mendez" w:date="2017-03-07T14:29:00Z"/>
                    <w:rFonts w:cs="Arial"/>
                    <w:b/>
                    <w:sz w:val="20"/>
                    <w:szCs w:val="20"/>
                    <w:lang w:val="es-ES" w:eastAsia="es-ES"/>
                  </w:rPr>
                </w:rPrChange>
              </w:rPr>
              <w:pPrChange w:id="409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  <w:ins w:id="410" w:author="Fe_Mendez" w:date="2017-03-07T14:29:00Z">
              <w:r w:rsidRPr="003F6DC4">
                <w:rPr>
                  <w:rFonts w:asciiTheme="minorHAnsi" w:hAnsiTheme="minorHAnsi" w:cs="Arial"/>
                  <w:b/>
                  <w:sz w:val="20"/>
                  <w:szCs w:val="20"/>
                  <w:rPrChange w:id="411" w:author="Fe_Mendez" w:date="2017-03-21T14:49:00Z">
                    <w:rPr>
                      <w:rFonts w:cs="Arial"/>
                      <w:b/>
                      <w:sz w:val="20"/>
                      <w:szCs w:val="20"/>
                    </w:rPr>
                  </w:rPrChange>
                </w:rPr>
                <w:t>CORTE SUPREMA DE JUSTICIA</w:t>
              </w:r>
            </w:ins>
          </w:p>
        </w:tc>
      </w:tr>
      <w:tr w:rsidR="00A414E4" w:rsidRPr="003F6DC4" w:rsidTr="00A414E4">
        <w:trPr>
          <w:trHeight w:val="465"/>
          <w:ins w:id="412" w:author="Fe_Mendez" w:date="2017-03-07T14:29:00Z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13" w:author="Fe_Mendez" w:date="2017-03-07T14:29:00Z"/>
                <w:rFonts w:asciiTheme="minorHAnsi" w:hAnsiTheme="minorHAnsi" w:cs="Arial"/>
                <w:sz w:val="20"/>
                <w:szCs w:val="20"/>
                <w:lang w:val="es-ES" w:eastAsia="es-ES"/>
                <w:rPrChange w:id="414" w:author="Fe_Mendez" w:date="2017-03-21T14:49:00Z">
                  <w:rPr>
                    <w:ins w:id="415" w:author="Fe_Mendez" w:date="2017-03-07T14:29:00Z"/>
                    <w:rFonts w:cs="Arial"/>
                    <w:sz w:val="20"/>
                    <w:szCs w:val="20"/>
                    <w:lang w:val="es-ES" w:eastAsia="es-ES"/>
                  </w:rPr>
                </w:rPrChange>
              </w:rPr>
              <w:pPrChange w:id="416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  <w:ins w:id="417" w:author="Fe_Mendez" w:date="2017-03-07T14:29:00Z">
              <w:r w:rsidRPr="003F6DC4">
                <w:rPr>
                  <w:rFonts w:asciiTheme="minorHAnsi" w:hAnsiTheme="minorHAnsi" w:cs="Arial"/>
                  <w:sz w:val="20"/>
                  <w:szCs w:val="20"/>
                  <w:rPrChange w:id="418" w:author="Fe_Mendez" w:date="2017-03-21T14:49:00Z">
                    <w:rPr>
                      <w:rFonts w:cs="Arial"/>
                      <w:sz w:val="20"/>
                      <w:szCs w:val="20"/>
                    </w:rPr>
                  </w:rPrChange>
                </w:rPr>
                <w:t>SERVICIO DE ENERGÍA ELÉCTRICA</w:t>
              </w:r>
            </w:ins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19" w:author="Fe_Mendez" w:date="2017-03-07T14:29:00Z"/>
                <w:rFonts w:asciiTheme="minorHAnsi" w:hAnsiTheme="minorHAnsi" w:cs="Arial"/>
                <w:sz w:val="20"/>
                <w:szCs w:val="20"/>
                <w:lang w:val="es-ES" w:eastAsia="es-ES"/>
                <w:rPrChange w:id="420" w:author="Fe_Mendez" w:date="2017-03-21T14:49:00Z">
                  <w:rPr>
                    <w:ins w:id="421" w:author="Fe_Mendez" w:date="2017-03-07T14:29:00Z"/>
                    <w:rFonts w:cs="Arial"/>
                    <w:sz w:val="20"/>
                    <w:szCs w:val="20"/>
                    <w:lang w:val="es-ES" w:eastAsia="es-ES"/>
                  </w:rPr>
                </w:rPrChange>
              </w:rPr>
              <w:pPrChange w:id="422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23" w:author="Fe_Mendez" w:date="2017-03-07T14:29:00Z"/>
                <w:rFonts w:asciiTheme="minorHAnsi" w:hAnsiTheme="minorHAnsi" w:cs="Arial"/>
                <w:sz w:val="20"/>
                <w:szCs w:val="20"/>
                <w:lang w:val="es-ES" w:eastAsia="es-ES"/>
                <w:rPrChange w:id="424" w:author="Fe_Mendez" w:date="2017-03-21T14:49:00Z">
                  <w:rPr>
                    <w:ins w:id="425" w:author="Fe_Mendez" w:date="2017-03-07T14:29:00Z"/>
                    <w:rFonts w:cs="Arial"/>
                    <w:sz w:val="20"/>
                    <w:szCs w:val="20"/>
                    <w:lang w:val="es-ES" w:eastAsia="es-ES"/>
                  </w:rPr>
                </w:rPrChange>
              </w:rPr>
              <w:pPrChange w:id="426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</w:p>
        </w:tc>
      </w:tr>
      <w:tr w:rsidR="00A414E4" w:rsidRPr="003F6DC4" w:rsidTr="00A414E4">
        <w:trPr>
          <w:trHeight w:val="429"/>
          <w:ins w:id="427" w:author="Fe_Mendez" w:date="2017-03-07T14:29:00Z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28" w:author="Fe_Mendez" w:date="2017-03-07T14:29:00Z"/>
                <w:rFonts w:asciiTheme="minorHAnsi" w:hAnsiTheme="minorHAnsi" w:cs="Arial"/>
                <w:sz w:val="20"/>
                <w:szCs w:val="20"/>
                <w:lang w:val="es-ES" w:eastAsia="es-ES"/>
                <w:rPrChange w:id="429" w:author="Fe_Mendez" w:date="2017-03-21T14:49:00Z">
                  <w:rPr>
                    <w:ins w:id="430" w:author="Fe_Mendez" w:date="2017-03-07T14:29:00Z"/>
                    <w:rFonts w:cs="Arial"/>
                    <w:sz w:val="20"/>
                    <w:szCs w:val="20"/>
                    <w:lang w:val="es-ES" w:eastAsia="es-ES"/>
                  </w:rPr>
                </w:rPrChange>
              </w:rPr>
              <w:pPrChange w:id="431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  <w:ins w:id="432" w:author="Fe_Mendez" w:date="2017-03-07T14:29:00Z">
              <w:r w:rsidRPr="003F6DC4">
                <w:rPr>
                  <w:rFonts w:asciiTheme="minorHAnsi" w:hAnsiTheme="minorHAnsi" w:cs="Arial"/>
                  <w:sz w:val="20"/>
                  <w:szCs w:val="20"/>
                  <w:rPrChange w:id="433" w:author="Fe_Mendez" w:date="2017-03-21T14:49:00Z">
                    <w:rPr>
                      <w:rFonts w:cs="Arial"/>
                      <w:sz w:val="20"/>
                      <w:szCs w:val="20"/>
                    </w:rPr>
                  </w:rPrChange>
                </w:rPr>
                <w:t>SERVICIO DE TELEFONÍA</w:t>
              </w:r>
            </w:ins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34" w:author="Fe_Mendez" w:date="2017-03-07T14:29:00Z"/>
                <w:rFonts w:asciiTheme="minorHAnsi" w:hAnsiTheme="minorHAnsi" w:cs="Arial"/>
                <w:sz w:val="20"/>
                <w:szCs w:val="20"/>
                <w:lang w:val="es-ES" w:eastAsia="es-ES"/>
                <w:rPrChange w:id="435" w:author="Fe_Mendez" w:date="2017-03-21T14:49:00Z">
                  <w:rPr>
                    <w:ins w:id="436" w:author="Fe_Mendez" w:date="2017-03-07T14:29:00Z"/>
                    <w:rFonts w:cs="Arial"/>
                    <w:sz w:val="20"/>
                    <w:szCs w:val="20"/>
                    <w:lang w:val="es-ES" w:eastAsia="es-ES"/>
                  </w:rPr>
                </w:rPrChange>
              </w:rPr>
              <w:pPrChange w:id="437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38" w:author="Fe_Mendez" w:date="2017-03-07T14:29:00Z"/>
                <w:rFonts w:asciiTheme="minorHAnsi" w:hAnsiTheme="minorHAnsi" w:cs="Arial"/>
                <w:sz w:val="20"/>
                <w:szCs w:val="20"/>
                <w:lang w:val="es-ES" w:eastAsia="es-ES"/>
                <w:rPrChange w:id="439" w:author="Fe_Mendez" w:date="2017-03-21T14:49:00Z">
                  <w:rPr>
                    <w:ins w:id="440" w:author="Fe_Mendez" w:date="2017-03-07T14:29:00Z"/>
                    <w:rFonts w:cs="Arial"/>
                    <w:sz w:val="20"/>
                    <w:szCs w:val="20"/>
                    <w:lang w:val="es-ES" w:eastAsia="es-ES"/>
                  </w:rPr>
                </w:rPrChange>
              </w:rPr>
              <w:pPrChange w:id="441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</w:p>
        </w:tc>
      </w:tr>
      <w:tr w:rsidR="00A414E4" w:rsidRPr="003F6DC4" w:rsidTr="00A414E4">
        <w:trPr>
          <w:trHeight w:val="535"/>
          <w:ins w:id="442" w:author="Fe_Mendez" w:date="2017-03-07T14:29:00Z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43" w:author="Fe_Mendez" w:date="2017-03-07T14:29:00Z"/>
                <w:rFonts w:asciiTheme="minorHAnsi" w:hAnsiTheme="minorHAnsi" w:cs="Arial"/>
                <w:sz w:val="20"/>
                <w:szCs w:val="20"/>
                <w:lang w:val="es-ES" w:eastAsia="es-ES"/>
                <w:rPrChange w:id="444" w:author="Fe_Mendez" w:date="2017-03-21T14:49:00Z">
                  <w:rPr>
                    <w:ins w:id="445" w:author="Fe_Mendez" w:date="2017-03-07T14:29:00Z"/>
                    <w:rFonts w:cs="Arial"/>
                    <w:sz w:val="20"/>
                    <w:szCs w:val="20"/>
                    <w:lang w:val="es-ES" w:eastAsia="es-ES"/>
                  </w:rPr>
                </w:rPrChange>
              </w:rPr>
              <w:pPrChange w:id="446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  <w:ins w:id="447" w:author="Fe_Mendez" w:date="2017-03-07T14:29:00Z">
              <w:r w:rsidRPr="003F6DC4">
                <w:rPr>
                  <w:rFonts w:asciiTheme="minorHAnsi" w:hAnsiTheme="minorHAnsi" w:cs="Arial"/>
                  <w:sz w:val="20"/>
                  <w:szCs w:val="20"/>
                  <w:rPrChange w:id="448" w:author="Fe_Mendez" w:date="2017-03-21T14:49:00Z">
                    <w:rPr>
                      <w:rFonts w:cs="Arial"/>
                      <w:sz w:val="20"/>
                      <w:szCs w:val="20"/>
                    </w:rPr>
                  </w:rPrChange>
                </w:rPr>
                <w:t>SERVICIO DE PROVISIÓN DE AGUA</w:t>
              </w:r>
            </w:ins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49" w:author="Fe_Mendez" w:date="2017-03-07T14:29:00Z"/>
                <w:rFonts w:asciiTheme="minorHAnsi" w:hAnsiTheme="minorHAnsi" w:cs="Arial"/>
                <w:sz w:val="20"/>
                <w:szCs w:val="20"/>
                <w:lang w:val="es-ES" w:eastAsia="es-ES"/>
                <w:rPrChange w:id="450" w:author="Fe_Mendez" w:date="2017-03-21T14:49:00Z">
                  <w:rPr>
                    <w:ins w:id="451" w:author="Fe_Mendez" w:date="2017-03-07T14:29:00Z"/>
                    <w:rFonts w:cs="Arial"/>
                    <w:sz w:val="20"/>
                    <w:szCs w:val="20"/>
                    <w:lang w:val="es-ES" w:eastAsia="es-ES"/>
                  </w:rPr>
                </w:rPrChange>
              </w:rPr>
              <w:pPrChange w:id="452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E4" w:rsidRPr="003F6DC4" w:rsidRDefault="00A414E4">
            <w:pPr>
              <w:tabs>
                <w:tab w:val="left" w:pos="720"/>
                <w:tab w:val="left" w:pos="1980"/>
                <w:tab w:val="left" w:pos="2340"/>
              </w:tabs>
              <w:suppressAutoHyphens/>
              <w:spacing w:after="0" w:line="240" w:lineRule="auto"/>
              <w:jc w:val="center"/>
              <w:rPr>
                <w:ins w:id="453" w:author="Fe_Mendez" w:date="2017-03-07T14:29:00Z"/>
                <w:rFonts w:asciiTheme="minorHAnsi" w:hAnsiTheme="minorHAnsi" w:cs="Arial"/>
                <w:sz w:val="20"/>
                <w:szCs w:val="20"/>
                <w:lang w:val="es-ES" w:eastAsia="es-ES"/>
                <w:rPrChange w:id="454" w:author="Fe_Mendez" w:date="2017-03-21T14:49:00Z">
                  <w:rPr>
                    <w:ins w:id="455" w:author="Fe_Mendez" w:date="2017-03-07T14:29:00Z"/>
                    <w:rFonts w:cs="Arial"/>
                    <w:sz w:val="20"/>
                    <w:szCs w:val="20"/>
                    <w:lang w:val="es-ES" w:eastAsia="es-ES"/>
                  </w:rPr>
                </w:rPrChange>
              </w:rPr>
              <w:pPrChange w:id="456" w:author="Fe_Mendez" w:date="2017-03-21T14:50:00Z">
                <w:pPr>
                  <w:tabs>
                    <w:tab w:val="left" w:pos="720"/>
                    <w:tab w:val="left" w:pos="1980"/>
                    <w:tab w:val="left" w:pos="2340"/>
                  </w:tabs>
                  <w:suppressAutoHyphens/>
                  <w:jc w:val="center"/>
                </w:pPr>
              </w:pPrChange>
            </w:pPr>
          </w:p>
        </w:tc>
      </w:tr>
    </w:tbl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ind w:left="714" w:hanging="357"/>
        <w:jc w:val="both"/>
        <w:rPr>
          <w:ins w:id="457" w:author="Fe_Mendez" w:date="2017-03-07T14:29:00Z"/>
          <w:rFonts w:asciiTheme="minorHAnsi" w:hAnsiTheme="minorHAnsi" w:cs="Arial"/>
          <w:sz w:val="20"/>
          <w:szCs w:val="20"/>
          <w:lang w:val="es-ES" w:eastAsia="es-ES"/>
          <w:rPrChange w:id="458" w:author="Fe_Mendez" w:date="2017-03-21T14:49:00Z">
            <w:rPr>
              <w:ins w:id="459" w:author="Fe_Mendez" w:date="2017-03-07T14:29:00Z"/>
              <w:rFonts w:cs="Arial"/>
              <w:sz w:val="20"/>
              <w:szCs w:val="20"/>
              <w:lang w:val="es-ES" w:eastAsia="es-ES"/>
            </w:rPr>
          </w:rPrChange>
        </w:rPr>
        <w:pPrChange w:id="460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ind w:left="714" w:hanging="357"/>
            <w:jc w:val="both"/>
          </w:pPr>
        </w:pPrChange>
      </w:pPr>
    </w:p>
    <w:p w:rsidR="00A414E4" w:rsidRPr="003F6DC4" w:rsidRDefault="00A414E4">
      <w:pPr>
        <w:tabs>
          <w:tab w:val="left" w:pos="567"/>
          <w:tab w:val="left" w:pos="720"/>
          <w:tab w:val="left" w:pos="2340"/>
        </w:tabs>
        <w:suppressAutoHyphens/>
        <w:spacing w:after="0" w:line="240" w:lineRule="auto"/>
        <w:rPr>
          <w:ins w:id="461" w:author="Fe_Mendez" w:date="2017-03-07T14:29:00Z"/>
          <w:rFonts w:asciiTheme="minorHAnsi" w:hAnsiTheme="minorHAnsi" w:cs="Arial"/>
          <w:sz w:val="20"/>
          <w:szCs w:val="20"/>
          <w:rPrChange w:id="462" w:author="Fe_Mendez" w:date="2017-03-21T14:49:00Z">
            <w:rPr>
              <w:ins w:id="463" w:author="Fe_Mendez" w:date="2017-03-07T14:29:00Z"/>
              <w:rFonts w:cs="Arial"/>
              <w:sz w:val="20"/>
              <w:szCs w:val="20"/>
            </w:rPr>
          </w:rPrChange>
        </w:rPr>
        <w:pPrChange w:id="464" w:author="Fe_Mendez" w:date="2017-03-21T14:50:00Z">
          <w:pPr>
            <w:tabs>
              <w:tab w:val="left" w:pos="567"/>
              <w:tab w:val="left" w:pos="720"/>
              <w:tab w:val="left" w:pos="2340"/>
            </w:tabs>
            <w:suppressAutoHyphens/>
          </w:pPr>
        </w:pPrChange>
      </w:pPr>
      <w:ins w:id="465" w:author="Fe_Mendez" w:date="2017-03-07T14:29:00Z">
        <w:r w:rsidRPr="003F6DC4">
          <w:rPr>
            <w:rFonts w:asciiTheme="minorHAnsi" w:hAnsiTheme="minorHAnsi" w:cs="Arial"/>
            <w:b/>
            <w:sz w:val="20"/>
            <w:szCs w:val="20"/>
            <w:rPrChange w:id="466" w:author="Fe_Mendez" w:date="2017-03-21T14:49:00Z">
              <w:rPr>
                <w:rFonts w:cs="Arial"/>
                <w:b/>
                <w:sz w:val="20"/>
                <w:szCs w:val="20"/>
              </w:rPr>
            </w:rPrChange>
          </w:rPr>
          <w:t xml:space="preserve">         OBS.:</w:t>
        </w:r>
        <w:r w:rsidRPr="003F6DC4">
          <w:rPr>
            <w:rFonts w:asciiTheme="minorHAnsi" w:hAnsiTheme="minorHAnsi" w:cs="Arial"/>
            <w:sz w:val="20"/>
            <w:szCs w:val="20"/>
            <w:rPrChange w:id="467" w:author="Fe_Mendez" w:date="2017-03-21T14:49:00Z">
              <w:rPr>
                <w:rFonts w:cs="Arial"/>
                <w:sz w:val="20"/>
                <w:szCs w:val="20"/>
              </w:rPr>
            </w:rPrChange>
          </w:rPr>
          <w:t xml:space="preserve"> MARCAR EN LA COLUMNA QUE CORRESPONDA.                     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jc w:val="both"/>
        <w:rPr>
          <w:ins w:id="468" w:author="Fe_Mendez" w:date="2017-03-07T14:29:00Z"/>
          <w:rFonts w:asciiTheme="minorHAnsi" w:hAnsiTheme="minorHAnsi" w:cs="Arial"/>
          <w:sz w:val="20"/>
          <w:szCs w:val="20"/>
          <w:rPrChange w:id="469" w:author="Fe_Mendez" w:date="2017-03-21T14:49:00Z">
            <w:rPr>
              <w:ins w:id="470" w:author="Fe_Mendez" w:date="2017-03-07T14:29:00Z"/>
              <w:rFonts w:cs="Arial"/>
            </w:rPr>
          </w:rPrChange>
        </w:rPr>
        <w:pPrChange w:id="471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jc w:val="both"/>
          </w:pPr>
        </w:pPrChange>
      </w:pPr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jc w:val="both"/>
        <w:rPr>
          <w:ins w:id="472" w:author="Fe_Mendez" w:date="2017-03-07T14:29:00Z"/>
          <w:rFonts w:asciiTheme="minorHAnsi" w:hAnsiTheme="minorHAnsi" w:cs="Arial"/>
          <w:sz w:val="20"/>
          <w:szCs w:val="20"/>
          <w:rPrChange w:id="473" w:author="Fe_Mendez" w:date="2017-03-21T14:49:00Z">
            <w:rPr>
              <w:ins w:id="474" w:author="Fe_Mendez" w:date="2017-03-07T14:29:00Z"/>
              <w:rFonts w:cs="Arial"/>
            </w:rPr>
          </w:rPrChange>
        </w:rPr>
        <w:pPrChange w:id="475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jc w:val="both"/>
          </w:pPr>
        </w:pPrChange>
      </w:pPr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jc w:val="center"/>
        <w:rPr>
          <w:ins w:id="476" w:author="Fe_Mendez" w:date="2017-03-07T14:29:00Z"/>
          <w:rFonts w:asciiTheme="minorHAnsi" w:hAnsiTheme="minorHAnsi" w:cs="Arial"/>
          <w:sz w:val="20"/>
          <w:szCs w:val="20"/>
          <w:rPrChange w:id="477" w:author="Fe_Mendez" w:date="2017-03-21T14:49:00Z">
            <w:rPr>
              <w:ins w:id="478" w:author="Fe_Mendez" w:date="2017-03-07T14:29:00Z"/>
              <w:rFonts w:cs="Arial"/>
            </w:rPr>
          </w:rPrChange>
        </w:rPr>
        <w:pPrChange w:id="479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jc w:val="center"/>
          </w:pPr>
        </w:pPrChange>
      </w:pPr>
      <w:ins w:id="480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481" w:author="Fe_Mendez" w:date="2017-03-21T14:49:00Z">
              <w:rPr>
                <w:rFonts w:cs="Arial"/>
              </w:rPr>
            </w:rPrChange>
          </w:rPr>
          <w:t>________ (firma) ________</w:t>
        </w:r>
      </w:ins>
    </w:p>
    <w:p w:rsidR="00A414E4" w:rsidRPr="003F6DC4" w:rsidRDefault="00A414E4">
      <w:pPr>
        <w:tabs>
          <w:tab w:val="left" w:pos="720"/>
          <w:tab w:val="left" w:pos="1980"/>
          <w:tab w:val="left" w:pos="2340"/>
        </w:tabs>
        <w:suppressAutoHyphens/>
        <w:spacing w:after="0" w:line="240" w:lineRule="auto"/>
        <w:jc w:val="center"/>
        <w:rPr>
          <w:ins w:id="482" w:author="Fe_Mendez" w:date="2017-03-07T14:29:00Z"/>
          <w:rFonts w:asciiTheme="minorHAnsi" w:hAnsiTheme="minorHAnsi" w:cs="Arial"/>
          <w:sz w:val="20"/>
          <w:szCs w:val="20"/>
          <w:rPrChange w:id="483" w:author="Fe_Mendez" w:date="2017-03-21T14:49:00Z">
            <w:rPr>
              <w:ins w:id="484" w:author="Fe_Mendez" w:date="2017-03-07T14:29:00Z"/>
              <w:rFonts w:cs="Arial"/>
            </w:rPr>
          </w:rPrChange>
        </w:rPr>
        <w:pPrChange w:id="485" w:author="Fe_Mendez" w:date="2017-03-21T14:50:00Z">
          <w:pPr>
            <w:tabs>
              <w:tab w:val="left" w:pos="720"/>
              <w:tab w:val="left" w:pos="1980"/>
              <w:tab w:val="left" w:pos="2340"/>
            </w:tabs>
            <w:suppressAutoHyphens/>
            <w:jc w:val="center"/>
          </w:pPr>
        </w:pPrChange>
      </w:pPr>
      <w:ins w:id="486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487" w:author="Fe_Mendez" w:date="2017-03-21T14:49:00Z">
              <w:rPr>
                <w:rFonts w:cs="Arial"/>
              </w:rPr>
            </w:rPrChange>
          </w:rPr>
          <w:t>Oferente</w:t>
        </w:r>
      </w:ins>
    </w:p>
    <w:p w:rsidR="00A414E4" w:rsidRPr="003F6DC4" w:rsidRDefault="00A414E4">
      <w:pPr>
        <w:numPr>
          <w:ilvl w:val="12"/>
          <w:numId w:val="0"/>
        </w:numPr>
        <w:suppressAutoHyphens/>
        <w:spacing w:after="0" w:line="240" w:lineRule="auto"/>
        <w:jc w:val="both"/>
        <w:rPr>
          <w:ins w:id="488" w:author="Fe_Mendez" w:date="2017-03-07T14:29:00Z"/>
          <w:rFonts w:asciiTheme="minorHAnsi" w:hAnsiTheme="minorHAnsi" w:cs="Arial"/>
          <w:sz w:val="20"/>
          <w:szCs w:val="20"/>
          <w:rPrChange w:id="489" w:author="Fe_Mendez" w:date="2017-03-21T14:49:00Z">
            <w:rPr>
              <w:ins w:id="490" w:author="Fe_Mendez" w:date="2017-03-07T14:29:00Z"/>
              <w:rFonts w:cs="Arial"/>
            </w:rPr>
          </w:rPrChange>
        </w:rPr>
        <w:pPrChange w:id="491" w:author="Fe_Mendez" w:date="2017-03-21T14:50:00Z">
          <w:pPr>
            <w:numPr>
              <w:ilvl w:val="12"/>
            </w:numPr>
            <w:suppressAutoHyphens/>
            <w:jc w:val="both"/>
          </w:pPr>
        </w:pPrChange>
      </w:pPr>
    </w:p>
    <w:p w:rsidR="00A414E4" w:rsidRPr="003F6DC4" w:rsidRDefault="00A414E4">
      <w:pPr>
        <w:numPr>
          <w:ilvl w:val="12"/>
          <w:numId w:val="0"/>
        </w:numPr>
        <w:suppressAutoHyphens/>
        <w:spacing w:after="0" w:line="240" w:lineRule="auto"/>
        <w:jc w:val="both"/>
        <w:rPr>
          <w:ins w:id="492" w:author="Fe_Mendez" w:date="2017-03-07T14:29:00Z"/>
          <w:rFonts w:asciiTheme="minorHAnsi" w:hAnsiTheme="minorHAnsi" w:cs="Arial"/>
          <w:sz w:val="20"/>
          <w:szCs w:val="20"/>
          <w:rPrChange w:id="493" w:author="Fe_Mendez" w:date="2017-03-21T14:49:00Z">
            <w:rPr>
              <w:ins w:id="494" w:author="Fe_Mendez" w:date="2017-03-07T14:29:00Z"/>
              <w:rFonts w:cs="Arial"/>
            </w:rPr>
          </w:rPrChange>
        </w:rPr>
        <w:pPrChange w:id="495" w:author="Fe_Mendez" w:date="2017-03-21T14:50:00Z">
          <w:pPr>
            <w:numPr>
              <w:ilvl w:val="12"/>
            </w:numPr>
            <w:suppressAutoHyphens/>
            <w:jc w:val="both"/>
          </w:pPr>
        </w:pPrChange>
      </w:pPr>
      <w:ins w:id="496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497" w:author="Fe_Mendez" w:date="2017-03-21T14:49:00Z">
              <w:rPr>
                <w:rFonts w:cs="Arial"/>
              </w:rPr>
            </w:rPrChange>
          </w:rPr>
          <w:t>Datos del oferente: ______________________________</w:t>
        </w:r>
      </w:ins>
    </w:p>
    <w:p w:rsidR="00A414E4" w:rsidRPr="003F6DC4" w:rsidRDefault="00A414E4">
      <w:pPr>
        <w:numPr>
          <w:ilvl w:val="12"/>
          <w:numId w:val="0"/>
        </w:numPr>
        <w:suppressAutoHyphens/>
        <w:spacing w:after="0" w:line="240" w:lineRule="auto"/>
        <w:jc w:val="both"/>
        <w:rPr>
          <w:ins w:id="498" w:author="Fe_Mendez" w:date="2017-03-07T14:29:00Z"/>
          <w:rFonts w:asciiTheme="minorHAnsi" w:hAnsiTheme="minorHAnsi" w:cs="Arial"/>
          <w:sz w:val="20"/>
          <w:szCs w:val="20"/>
          <w:rPrChange w:id="499" w:author="Fe_Mendez" w:date="2017-03-21T14:49:00Z">
            <w:rPr>
              <w:ins w:id="500" w:author="Fe_Mendez" w:date="2017-03-07T14:29:00Z"/>
              <w:rFonts w:cs="Arial"/>
            </w:rPr>
          </w:rPrChange>
        </w:rPr>
        <w:pPrChange w:id="501" w:author="Fe_Mendez" w:date="2017-03-21T14:50:00Z">
          <w:pPr>
            <w:numPr>
              <w:ilvl w:val="12"/>
            </w:numPr>
            <w:suppressAutoHyphens/>
            <w:jc w:val="both"/>
          </w:pPr>
        </w:pPrChange>
      </w:pPr>
      <w:ins w:id="502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503" w:author="Fe_Mendez" w:date="2017-03-21T14:49:00Z">
              <w:rPr>
                <w:rFonts w:cs="Arial"/>
              </w:rPr>
            </w:rPrChange>
          </w:rPr>
          <w:t>(Especificar el nombre completo de la empresa, si la oferta es presentada por una persona jurídica).</w:t>
        </w:r>
      </w:ins>
    </w:p>
    <w:p w:rsidR="00A414E4" w:rsidRPr="003F6DC4" w:rsidRDefault="00A414E4">
      <w:pPr>
        <w:numPr>
          <w:ilvl w:val="12"/>
          <w:numId w:val="0"/>
        </w:numPr>
        <w:suppressAutoHyphens/>
        <w:spacing w:after="0" w:line="240" w:lineRule="auto"/>
        <w:jc w:val="both"/>
        <w:rPr>
          <w:ins w:id="504" w:author="Fe_Mendez" w:date="2017-03-07T14:29:00Z"/>
          <w:rFonts w:asciiTheme="minorHAnsi" w:hAnsiTheme="minorHAnsi" w:cs="Arial"/>
          <w:sz w:val="20"/>
          <w:szCs w:val="20"/>
          <w:rPrChange w:id="505" w:author="Fe_Mendez" w:date="2017-03-21T14:49:00Z">
            <w:rPr>
              <w:ins w:id="506" w:author="Fe_Mendez" w:date="2017-03-07T14:29:00Z"/>
              <w:rFonts w:cs="Arial"/>
            </w:rPr>
          </w:rPrChange>
        </w:rPr>
        <w:pPrChange w:id="507" w:author="Fe_Mendez" w:date="2017-03-21T14:50:00Z">
          <w:pPr>
            <w:numPr>
              <w:ilvl w:val="12"/>
            </w:numPr>
            <w:suppressAutoHyphens/>
            <w:jc w:val="both"/>
          </w:pPr>
        </w:pPrChange>
      </w:pPr>
    </w:p>
    <w:p w:rsidR="00A414E4" w:rsidRPr="003F6DC4" w:rsidRDefault="00A414E4">
      <w:pPr>
        <w:numPr>
          <w:ilvl w:val="12"/>
          <w:numId w:val="0"/>
        </w:numPr>
        <w:suppressAutoHyphens/>
        <w:spacing w:after="0" w:line="240" w:lineRule="auto"/>
        <w:jc w:val="both"/>
        <w:rPr>
          <w:ins w:id="508" w:author="Fe_Mendez" w:date="2017-03-07T14:29:00Z"/>
          <w:rFonts w:asciiTheme="minorHAnsi" w:hAnsiTheme="minorHAnsi" w:cs="Arial"/>
          <w:sz w:val="20"/>
          <w:szCs w:val="20"/>
          <w:rPrChange w:id="509" w:author="Fe_Mendez" w:date="2017-03-21T14:49:00Z">
            <w:rPr>
              <w:ins w:id="510" w:author="Fe_Mendez" w:date="2017-03-07T14:29:00Z"/>
              <w:rFonts w:cs="Arial"/>
            </w:rPr>
          </w:rPrChange>
        </w:rPr>
        <w:pPrChange w:id="511" w:author="Fe_Mendez" w:date="2017-03-21T14:50:00Z">
          <w:pPr>
            <w:numPr>
              <w:ilvl w:val="12"/>
            </w:numPr>
            <w:suppressAutoHyphens/>
            <w:jc w:val="both"/>
          </w:pPr>
        </w:pPrChange>
      </w:pPr>
      <w:ins w:id="512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513" w:author="Fe_Mendez" w:date="2017-03-21T14:49:00Z">
              <w:rPr>
                <w:rFonts w:cs="Arial"/>
              </w:rPr>
            </w:rPrChange>
          </w:rPr>
          <w:t>Datos del firmante de la oferta: ___________________</w:t>
        </w:r>
      </w:ins>
    </w:p>
    <w:p w:rsidR="00A414E4" w:rsidRPr="003F6DC4" w:rsidRDefault="00A414E4">
      <w:pPr>
        <w:numPr>
          <w:ilvl w:val="12"/>
          <w:numId w:val="0"/>
        </w:numPr>
        <w:suppressAutoHyphens/>
        <w:spacing w:after="0" w:line="240" w:lineRule="auto"/>
        <w:jc w:val="both"/>
        <w:rPr>
          <w:ins w:id="514" w:author="Fe_Mendez" w:date="2017-03-07T14:29:00Z"/>
          <w:rFonts w:asciiTheme="minorHAnsi" w:hAnsiTheme="minorHAnsi" w:cs="Arial"/>
          <w:sz w:val="20"/>
          <w:szCs w:val="20"/>
          <w:rPrChange w:id="515" w:author="Fe_Mendez" w:date="2017-03-21T14:49:00Z">
            <w:rPr>
              <w:ins w:id="516" w:author="Fe_Mendez" w:date="2017-03-07T14:29:00Z"/>
              <w:rFonts w:cs="Arial"/>
            </w:rPr>
          </w:rPrChange>
        </w:rPr>
        <w:pPrChange w:id="517" w:author="Fe_Mendez" w:date="2017-03-21T14:50:00Z">
          <w:pPr>
            <w:numPr>
              <w:ilvl w:val="12"/>
            </w:numPr>
            <w:suppressAutoHyphens/>
            <w:jc w:val="both"/>
          </w:pPr>
        </w:pPrChange>
      </w:pPr>
      <w:ins w:id="518" w:author="Fe_Mendez" w:date="2017-03-07T14:29:00Z">
        <w:r w:rsidRPr="003F6DC4">
          <w:rPr>
            <w:rFonts w:asciiTheme="minorHAnsi" w:hAnsiTheme="minorHAnsi" w:cs="Arial"/>
            <w:sz w:val="20"/>
            <w:szCs w:val="20"/>
            <w:rPrChange w:id="519" w:author="Fe_Mendez" w:date="2017-03-21T14:49:00Z">
              <w:rPr>
                <w:rFonts w:cs="Arial"/>
              </w:rPr>
            </w:rPrChange>
          </w:rPr>
          <w:t>(Indicar el nombre, documento de identidad y cargo del firmante de la oferta)</w:t>
        </w:r>
      </w:ins>
    </w:p>
    <w:p w:rsidR="00D6145B" w:rsidRPr="003F6DC4" w:rsidDel="00A414E4" w:rsidRDefault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del w:id="520" w:author="Fe_Mendez" w:date="2017-03-07T14:29:00Z"/>
          <w:rFonts w:asciiTheme="minorHAnsi" w:eastAsia="Times New Roman" w:hAnsiTheme="minorHAnsi" w:cs="Arial"/>
          <w:sz w:val="20"/>
          <w:szCs w:val="20"/>
          <w:lang w:val="es-ES" w:eastAsia="es-ES"/>
          <w:rPrChange w:id="521" w:author="Fe_Mendez" w:date="2017-03-21T14:49:00Z">
            <w:rPr>
              <w:del w:id="522" w:author="Fe_Mendez" w:date="2017-03-07T14:29:00Z"/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  <w:del w:id="523" w:author="Fe_Mendez" w:date="2017-03-07T14:29:00Z">
        <w:r w:rsidRPr="003F6DC4" w:rsidDel="00A414E4">
          <w:rPr>
            <w:rFonts w:asciiTheme="minorHAnsi" w:eastAsia="Times New Roman" w:hAnsiTheme="minorHAnsi" w:cs="Arial"/>
            <w:sz w:val="20"/>
            <w:szCs w:val="20"/>
            <w:lang w:val="es-ES" w:eastAsia="es-ES"/>
            <w:rPrChange w:id="524" w:author="Fe_Mendez" w:date="2017-03-21T14:49:00Z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rPrChange>
          </w:rPr>
          <w:delText>________________</w:delText>
        </w:r>
      </w:del>
    </w:p>
    <w:p w:rsidR="00D6145B" w:rsidRPr="003F6DC4" w:rsidDel="00A414E4" w:rsidRDefault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del w:id="525" w:author="Fe_Mendez" w:date="2017-03-07T14:29:00Z"/>
          <w:rFonts w:asciiTheme="minorHAnsi" w:eastAsia="Times New Roman" w:hAnsiTheme="minorHAnsi" w:cs="Arial"/>
          <w:sz w:val="20"/>
          <w:szCs w:val="20"/>
          <w:lang w:val="es-ES" w:eastAsia="es-ES"/>
          <w:rPrChange w:id="526" w:author="Fe_Mendez" w:date="2017-03-21T14:49:00Z">
            <w:rPr>
              <w:del w:id="527" w:author="Fe_Mendez" w:date="2017-03-07T14:29:00Z"/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  <w:del w:id="528" w:author="Fe_Mendez" w:date="2017-03-07T14:29:00Z">
        <w:r w:rsidRPr="003F6DC4" w:rsidDel="00A414E4">
          <w:rPr>
            <w:rFonts w:asciiTheme="minorHAnsi" w:eastAsia="Times New Roman" w:hAnsiTheme="minorHAnsi" w:cs="Arial"/>
            <w:sz w:val="20"/>
            <w:szCs w:val="20"/>
            <w:lang w:val="es-ES" w:eastAsia="es-ES"/>
            <w:rPrChange w:id="529" w:author="Fe_Mendez" w:date="2017-03-21T14:49:00Z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rPrChange>
          </w:rPr>
          <w:delText>Oferente</w:delText>
        </w:r>
      </w:del>
    </w:p>
    <w:p w:rsidR="00D6145B" w:rsidRPr="003F6DC4" w:rsidDel="00A414E4" w:rsidRDefault="00D6145B">
      <w:pPr>
        <w:numPr>
          <w:ilvl w:val="12"/>
          <w:numId w:val="0"/>
        </w:numPr>
        <w:suppressAutoHyphens/>
        <w:spacing w:after="0" w:line="240" w:lineRule="auto"/>
        <w:rPr>
          <w:del w:id="530" w:author="Fe_Mendez" w:date="2017-03-07T14:29:00Z"/>
          <w:rFonts w:asciiTheme="minorHAnsi" w:eastAsia="Times New Roman" w:hAnsiTheme="minorHAnsi" w:cs="Arial"/>
          <w:sz w:val="20"/>
          <w:szCs w:val="20"/>
          <w:lang w:val="es-ES" w:eastAsia="es-ES"/>
          <w:rPrChange w:id="531" w:author="Fe_Mendez" w:date="2017-03-21T14:49:00Z">
            <w:rPr>
              <w:del w:id="532" w:author="Fe_Mendez" w:date="2017-03-07T14:29:00Z"/>
              <w:rFonts w:ascii="Arial" w:eastAsia="Times New Roman" w:hAnsi="Arial" w:cs="Arial"/>
              <w:sz w:val="24"/>
              <w:szCs w:val="24"/>
              <w:lang w:val="es-ES" w:eastAsia="es-ES"/>
            </w:rPr>
          </w:rPrChange>
        </w:rPr>
      </w:pPr>
    </w:p>
    <w:p w:rsidR="00D6145B" w:rsidRPr="003F6DC4" w:rsidDel="00A414E4" w:rsidRDefault="00D6145B">
      <w:pPr>
        <w:numPr>
          <w:ilvl w:val="12"/>
          <w:numId w:val="0"/>
        </w:numPr>
        <w:suppressAutoHyphens/>
        <w:spacing w:after="0" w:line="240" w:lineRule="auto"/>
        <w:rPr>
          <w:del w:id="533" w:author="Fe_Mendez" w:date="2017-03-07T14:29:00Z"/>
          <w:rFonts w:asciiTheme="minorHAnsi" w:eastAsia="Times New Roman" w:hAnsiTheme="minorHAnsi" w:cs="Arial"/>
          <w:sz w:val="20"/>
          <w:szCs w:val="20"/>
          <w:lang w:val="es-ES" w:eastAsia="es-ES"/>
          <w:rPrChange w:id="534" w:author="Fe_Mendez" w:date="2017-03-21T14:49:00Z">
            <w:rPr>
              <w:del w:id="535" w:author="Fe_Mendez" w:date="2017-03-07T14:29:00Z"/>
              <w:rFonts w:ascii="Arial" w:eastAsia="Times New Roman" w:hAnsi="Arial" w:cs="Arial"/>
              <w:sz w:val="21"/>
              <w:szCs w:val="21"/>
              <w:lang w:val="es-ES" w:eastAsia="es-ES"/>
            </w:rPr>
          </w:rPrChange>
        </w:rPr>
      </w:pPr>
      <w:del w:id="536" w:author="Fe_Mendez" w:date="2017-03-07T14:29:00Z">
        <w:r w:rsidRPr="003F6DC4" w:rsidDel="00A414E4">
          <w:rPr>
            <w:rFonts w:asciiTheme="minorHAnsi" w:eastAsia="Times New Roman" w:hAnsiTheme="minorHAnsi" w:cs="Arial"/>
            <w:sz w:val="20"/>
            <w:szCs w:val="20"/>
            <w:lang w:val="es-ES" w:eastAsia="es-ES"/>
            <w:rPrChange w:id="537" w:author="Fe_Mendez" w:date="2017-03-21T14:49:00Z">
              <w:rPr>
                <w:rFonts w:ascii="Arial" w:eastAsia="Times New Roman" w:hAnsi="Arial" w:cs="Arial"/>
                <w:sz w:val="21"/>
                <w:szCs w:val="21"/>
                <w:lang w:val="es-ES" w:eastAsia="es-ES"/>
              </w:rPr>
            </w:rPrChange>
          </w:rPr>
          <w:delText>Datos del oferente: ___________________</w:delText>
        </w:r>
        <w:r w:rsidRPr="003F6DC4" w:rsidDel="00A414E4">
          <w:rPr>
            <w:rFonts w:asciiTheme="minorHAnsi" w:eastAsia="Times New Roman" w:hAnsiTheme="minorHAnsi" w:cs="Arial"/>
            <w:i/>
            <w:sz w:val="20"/>
            <w:szCs w:val="20"/>
            <w:lang w:val="es-ES" w:eastAsia="es-ES"/>
            <w:rPrChange w:id="538" w:author="Fe_Mendez" w:date="2017-03-21T14:49:00Z">
              <w:rPr>
                <w:rFonts w:ascii="Arial" w:eastAsia="Times New Roman" w:hAnsi="Arial" w:cs="Arial"/>
                <w:i/>
                <w:sz w:val="21"/>
                <w:szCs w:val="21"/>
                <w:lang w:val="es-ES" w:eastAsia="es-ES"/>
              </w:rPr>
            </w:rPrChange>
          </w:rPr>
          <w:delText xml:space="preserve">(Especificar el nombre completo de la empresa, si la oferta es presentada por una persona jurídica). </w:delText>
        </w:r>
      </w:del>
    </w:p>
    <w:p w:rsidR="00D6145B" w:rsidRPr="003F6DC4" w:rsidDel="00A414E4" w:rsidRDefault="00D6145B">
      <w:pPr>
        <w:numPr>
          <w:ilvl w:val="12"/>
          <w:numId w:val="0"/>
        </w:numPr>
        <w:suppressAutoHyphens/>
        <w:spacing w:after="0" w:line="240" w:lineRule="auto"/>
        <w:rPr>
          <w:del w:id="539" w:author="Fe_Mendez" w:date="2017-03-07T14:29:00Z"/>
          <w:rFonts w:asciiTheme="minorHAnsi" w:eastAsia="Times New Roman" w:hAnsiTheme="minorHAnsi" w:cs="Arial"/>
          <w:sz w:val="20"/>
          <w:szCs w:val="20"/>
          <w:lang w:val="es-ES" w:eastAsia="es-ES"/>
          <w:rPrChange w:id="540" w:author="Fe_Mendez" w:date="2017-03-21T14:49:00Z">
            <w:rPr>
              <w:del w:id="541" w:author="Fe_Mendez" w:date="2017-03-07T14:29:00Z"/>
              <w:rFonts w:ascii="Arial" w:eastAsia="Times New Roman" w:hAnsi="Arial" w:cs="Arial"/>
              <w:sz w:val="21"/>
              <w:szCs w:val="21"/>
              <w:lang w:val="es-ES" w:eastAsia="es-ES"/>
            </w:rPr>
          </w:rPrChange>
        </w:rPr>
      </w:pPr>
    </w:p>
    <w:p w:rsidR="00D6145B" w:rsidRPr="003F6DC4" w:rsidDel="00A414E4" w:rsidRDefault="00D6145B">
      <w:pPr>
        <w:numPr>
          <w:ilvl w:val="12"/>
          <w:numId w:val="0"/>
        </w:numPr>
        <w:suppressAutoHyphens/>
        <w:spacing w:after="0" w:line="240" w:lineRule="auto"/>
        <w:rPr>
          <w:del w:id="542" w:author="Fe_Mendez" w:date="2017-03-07T14:29:00Z"/>
          <w:rFonts w:asciiTheme="minorHAnsi" w:eastAsia="Times New Roman" w:hAnsiTheme="minorHAnsi" w:cs="Arial"/>
          <w:i/>
          <w:sz w:val="20"/>
          <w:szCs w:val="20"/>
          <w:lang w:val="es-ES" w:eastAsia="es-ES"/>
          <w:rPrChange w:id="543" w:author="Fe_Mendez" w:date="2017-03-21T14:49:00Z">
            <w:rPr>
              <w:del w:id="544" w:author="Fe_Mendez" w:date="2017-03-07T14:29:00Z"/>
              <w:rFonts w:ascii="Arial" w:eastAsia="Times New Roman" w:hAnsi="Arial" w:cs="Arial"/>
              <w:i/>
              <w:sz w:val="21"/>
              <w:szCs w:val="21"/>
              <w:lang w:val="es-ES" w:eastAsia="es-ES"/>
            </w:rPr>
          </w:rPrChange>
        </w:rPr>
      </w:pPr>
      <w:del w:id="545" w:author="Fe_Mendez" w:date="2017-03-07T14:29:00Z">
        <w:r w:rsidRPr="003F6DC4" w:rsidDel="00A414E4">
          <w:rPr>
            <w:rFonts w:asciiTheme="minorHAnsi" w:eastAsia="Times New Roman" w:hAnsiTheme="minorHAnsi" w:cs="Arial"/>
            <w:sz w:val="20"/>
            <w:szCs w:val="20"/>
            <w:lang w:val="es-ES" w:eastAsia="es-ES"/>
            <w:rPrChange w:id="546" w:author="Fe_Mendez" w:date="2017-03-21T14:49:00Z">
              <w:rPr>
                <w:rFonts w:ascii="Arial" w:eastAsia="Times New Roman" w:hAnsi="Arial" w:cs="Arial"/>
                <w:sz w:val="21"/>
                <w:szCs w:val="21"/>
                <w:lang w:val="es-ES" w:eastAsia="es-ES"/>
              </w:rPr>
            </w:rPrChange>
          </w:rPr>
          <w:delText>Datos del firmante de la oferta: __________________</w:delText>
        </w:r>
        <w:r w:rsidRPr="003F6DC4" w:rsidDel="00A414E4">
          <w:rPr>
            <w:rFonts w:asciiTheme="minorHAnsi" w:eastAsia="Times New Roman" w:hAnsiTheme="minorHAnsi" w:cs="Arial"/>
            <w:i/>
            <w:sz w:val="20"/>
            <w:szCs w:val="20"/>
            <w:lang w:val="es-ES" w:eastAsia="es-ES"/>
            <w:rPrChange w:id="547" w:author="Fe_Mendez" w:date="2017-03-21T14:49:00Z">
              <w:rPr>
                <w:rFonts w:ascii="Arial" w:eastAsia="Times New Roman" w:hAnsi="Arial" w:cs="Arial"/>
                <w:i/>
                <w:sz w:val="21"/>
                <w:szCs w:val="21"/>
                <w:lang w:val="es-ES" w:eastAsia="es-ES"/>
              </w:rPr>
            </w:rPrChange>
          </w:rPr>
          <w:delText xml:space="preserve">(Indicar el nombre, documento de identidad  y cargo del firmante de la oferta).    </w:delText>
        </w:r>
      </w:del>
    </w:p>
    <w:p w:rsidR="00D6145B" w:rsidRPr="003F6DC4" w:rsidRDefault="00D6145B">
      <w:pPr>
        <w:numPr>
          <w:ilvl w:val="12"/>
          <w:numId w:val="0"/>
        </w:numPr>
        <w:suppressAutoHyphens/>
        <w:spacing w:after="0" w:line="240" w:lineRule="auto"/>
        <w:rPr>
          <w:rFonts w:asciiTheme="minorHAnsi" w:eastAsia="Times New Roman" w:hAnsiTheme="minorHAnsi" w:cs="Arial"/>
          <w:sz w:val="20"/>
          <w:szCs w:val="20"/>
          <w:lang w:val="es-ES" w:eastAsia="es-ES"/>
          <w:rPrChange w:id="548" w:author="Fe_Mendez" w:date="2017-03-21T14:49:00Z">
            <w:rPr>
              <w:rFonts w:ascii="Arial" w:eastAsia="Times New Roman" w:hAnsi="Arial" w:cs="Arial"/>
              <w:sz w:val="20"/>
              <w:szCs w:val="20"/>
              <w:lang w:val="es-ES" w:eastAsia="es-ES"/>
            </w:rPr>
          </w:rPrChange>
        </w:rPr>
      </w:pPr>
    </w:p>
    <w:sectPr w:rsidR="00D6145B" w:rsidRPr="003F6DC4" w:rsidSect="009F4072">
      <w:headerReference w:type="default" r:id="rId9"/>
      <w:footerReference w:type="default" r:id="rId10"/>
      <w:pgSz w:w="11907" w:h="16839" w:code="9"/>
      <w:pgMar w:top="1417" w:right="1701" w:bottom="1417" w:left="1701" w:header="567" w:footer="567" w:gutter="0"/>
      <w:cols w:space="708"/>
      <w:docGrid w:linePitch="360"/>
      <w:sectPrChange w:id="566" w:author="Fe_Mendez" w:date="2017-03-21T14:51:00Z">
        <w:sectPr w:rsidR="00D6145B" w:rsidRPr="003F6DC4" w:rsidSect="009F4072">
          <w:pgSz w:w="12240" w:h="15840" w:code="0"/>
          <w:pgMar w:top="1417" w:right="1701" w:bottom="1417" w:left="1701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072" w:rsidRDefault="009F4072" w:rsidP="009F4072">
      <w:pPr>
        <w:spacing w:after="0" w:line="240" w:lineRule="auto"/>
      </w:pPr>
      <w:r>
        <w:separator/>
      </w:r>
    </w:p>
  </w:endnote>
  <w:endnote w:type="continuationSeparator" w:id="0">
    <w:p w:rsidR="009F4072" w:rsidRDefault="009F4072" w:rsidP="009F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0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9640"/>
    </w:tblGrid>
    <w:tr w:rsidR="009F4072" w:rsidTr="009F4072">
      <w:trPr>
        <w:trHeight w:val="20"/>
        <w:ins w:id="555" w:author="Fe_Mendez" w:date="2017-03-21T14:51:00Z"/>
      </w:trPr>
      <w:tc>
        <w:tcPr>
          <w:tcW w:w="964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9F4072" w:rsidRDefault="009F4072">
          <w:pPr>
            <w:pStyle w:val="Piedepgina"/>
            <w:tabs>
              <w:tab w:val="left" w:pos="708"/>
            </w:tabs>
            <w:rPr>
              <w:ins w:id="556" w:author="Fe_Mendez" w:date="2017-03-21T14:51:00Z"/>
              <w:rFonts w:ascii="Arial" w:eastAsia="Times New Roman" w:hAnsi="Arial" w:cs="Arial"/>
              <w:sz w:val="14"/>
              <w:szCs w:val="16"/>
              <w:lang w:val="es-MX"/>
            </w:rPr>
          </w:pPr>
        </w:p>
        <w:p w:rsidR="009F4072" w:rsidRDefault="009F4072">
          <w:pPr>
            <w:pStyle w:val="Piedepgina"/>
            <w:tabs>
              <w:tab w:val="left" w:pos="708"/>
            </w:tabs>
            <w:rPr>
              <w:ins w:id="557" w:author="Fe_Mendez" w:date="2017-03-21T14:51:00Z"/>
              <w:rFonts w:ascii="Arial" w:eastAsia="Times New Roman" w:hAnsi="Arial" w:cs="Arial"/>
              <w:sz w:val="14"/>
              <w:szCs w:val="16"/>
              <w:lang w:val="es-MX"/>
            </w:rPr>
          </w:pPr>
          <w:ins w:id="558" w:author="Fe_Mendez" w:date="2017-03-21T14:51:00Z">
            <w:r>
              <w:rPr>
                <w:rFonts w:ascii="Arial" w:hAnsi="Arial" w:cs="Arial"/>
                <w:sz w:val="14"/>
                <w:szCs w:val="16"/>
                <w:lang w:val="es-MX"/>
              </w:rPr>
              <w:t xml:space="preserve">CORTE SUPREMA DE JUSTICIA                                                         </w:t>
            </w:r>
            <w:r>
              <w:rPr>
                <w:rFonts w:ascii="Arial" w:hAnsi="Arial" w:cs="Arial"/>
                <w:sz w:val="14"/>
                <w:szCs w:val="16"/>
                <w:lang w:val="es-MX"/>
              </w:rPr>
              <w:fldChar w:fldCharType="begin"/>
            </w:r>
            <w:r>
              <w:rPr>
                <w:rFonts w:ascii="Arial" w:hAnsi="Arial" w:cs="Arial"/>
                <w:sz w:val="14"/>
                <w:szCs w:val="16"/>
                <w:lang w:val="es-MX"/>
              </w:rPr>
              <w:instrText>PAGE   \* MERGEFORMAT</w:instrText>
            </w:r>
            <w:r>
              <w:rPr>
                <w:rFonts w:ascii="Arial" w:hAnsi="Arial" w:cs="Arial"/>
                <w:sz w:val="14"/>
                <w:szCs w:val="16"/>
                <w:lang w:val="es-MX"/>
              </w:rPr>
              <w:fldChar w:fldCharType="separate"/>
            </w:r>
          </w:ins>
          <w:r w:rsidR="00DA2F47" w:rsidRPr="00DA2F47">
            <w:rPr>
              <w:rFonts w:ascii="Arial" w:hAnsi="Arial" w:cs="Arial"/>
              <w:noProof/>
              <w:sz w:val="14"/>
              <w:szCs w:val="16"/>
              <w:lang w:val="es-ES"/>
            </w:rPr>
            <w:t>2</w:t>
          </w:r>
          <w:ins w:id="559" w:author="Fe_Mendez" w:date="2017-03-21T14:51:00Z">
            <w:r>
              <w:rPr>
                <w:rFonts w:ascii="Arial" w:hAnsi="Arial" w:cs="Arial"/>
                <w:sz w:val="14"/>
                <w:szCs w:val="16"/>
                <w:lang w:val="es-MX"/>
              </w:rPr>
              <w:fldChar w:fldCharType="end"/>
            </w:r>
            <w:r>
              <w:rPr>
                <w:rFonts w:ascii="Arial" w:hAnsi="Arial" w:cs="Arial"/>
                <w:sz w:val="14"/>
                <w:szCs w:val="16"/>
                <w:lang w:val="es-MX"/>
              </w:rPr>
              <w:t xml:space="preserve">                                                        CONSEJO DE ADMINISTRACION JUDICIAL</w:t>
            </w:r>
          </w:ins>
        </w:p>
      </w:tc>
    </w:tr>
    <w:tr w:rsidR="009F4072" w:rsidTr="009F4072">
      <w:trPr>
        <w:trHeight w:val="518"/>
        <w:ins w:id="560" w:author="Fe_Mendez" w:date="2017-03-21T14:51:00Z"/>
      </w:trPr>
      <w:tc>
        <w:tcPr>
          <w:tcW w:w="964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9F4072" w:rsidRDefault="009F4072">
          <w:pPr>
            <w:pStyle w:val="Piedepgina"/>
            <w:ind w:left="21"/>
            <w:rPr>
              <w:ins w:id="561" w:author="Fe_Mendez" w:date="2017-03-21T14:51:00Z"/>
              <w:rFonts w:ascii="Arial" w:eastAsia="Times New Roman" w:hAnsi="Arial" w:cs="Arial"/>
              <w:sz w:val="14"/>
              <w:szCs w:val="16"/>
              <w:lang w:val="es-MX"/>
            </w:rPr>
          </w:pPr>
        </w:p>
        <w:p w:rsidR="009F4072" w:rsidRDefault="009F4072">
          <w:pPr>
            <w:pStyle w:val="Piedepgina"/>
            <w:ind w:left="21"/>
            <w:rPr>
              <w:ins w:id="562" w:author="Fe_Mendez" w:date="2017-03-21T14:51:00Z"/>
              <w:rFonts w:ascii="Arial" w:eastAsia="Times New Roman" w:hAnsi="Arial" w:cs="Arial"/>
              <w:sz w:val="14"/>
              <w:szCs w:val="16"/>
              <w:lang w:val="es-MX"/>
            </w:rPr>
          </w:pPr>
          <w:ins w:id="563" w:author="Fe_Mendez" w:date="2017-03-21T14:51:00Z">
            <w:r>
              <w:rPr>
                <w:rFonts w:ascii="Arial" w:hAnsi="Arial" w:cs="Arial"/>
                <w:sz w:val="14"/>
                <w:szCs w:val="16"/>
                <w:lang w:val="es-MX"/>
              </w:rPr>
              <w:t>UNIDAD OPERATIVA DE CONTRATACIONES                                                                                                    4TO PISO TORRE SUR – TEL: 424-460</w:t>
            </w:r>
          </w:ins>
        </w:p>
      </w:tc>
    </w:tr>
    <w:tr w:rsidR="009F4072" w:rsidTr="009F4072">
      <w:trPr>
        <w:trHeight w:val="20"/>
        <w:ins w:id="564" w:author="Fe_Mendez" w:date="2017-03-21T14:51:00Z"/>
      </w:trPr>
      <w:tc>
        <w:tcPr>
          <w:tcW w:w="964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F4072" w:rsidRDefault="009F4072">
          <w:pPr>
            <w:spacing w:after="0" w:line="240" w:lineRule="auto"/>
            <w:rPr>
              <w:ins w:id="565" w:author="Fe_Mendez" w:date="2017-03-21T14:51:00Z"/>
              <w:sz w:val="20"/>
              <w:szCs w:val="20"/>
              <w:lang w:eastAsia="es-PY"/>
            </w:rPr>
          </w:pPr>
        </w:p>
      </w:tc>
    </w:tr>
  </w:tbl>
  <w:p w:rsidR="009F4072" w:rsidRDefault="009F40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072" w:rsidRDefault="009F4072" w:rsidP="009F4072">
      <w:pPr>
        <w:spacing w:after="0" w:line="240" w:lineRule="auto"/>
      </w:pPr>
      <w:r>
        <w:separator/>
      </w:r>
    </w:p>
  </w:footnote>
  <w:footnote w:type="continuationSeparator" w:id="0">
    <w:p w:rsidR="009F4072" w:rsidRDefault="009F4072" w:rsidP="009F4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10" w:type="dxa"/>
      <w:tblBorders>
        <w:insideH w:val="single" w:sz="2" w:space="0" w:color="auto"/>
        <w:insideV w:val="single" w:sz="18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7625"/>
    </w:tblGrid>
    <w:tr w:rsidR="009F4072" w:rsidTr="009F4072">
      <w:trPr>
        <w:ins w:id="549" w:author="Fe_Mendez" w:date="2017-03-21T14:51:00Z"/>
      </w:trPr>
      <w:tc>
        <w:tcPr>
          <w:tcW w:w="1985" w:type="dxa"/>
          <w:tcBorders>
            <w:top w:val="nil"/>
            <w:left w:val="nil"/>
            <w:bottom w:val="single" w:sz="2" w:space="0" w:color="auto"/>
            <w:right w:val="single" w:sz="18" w:space="0" w:color="auto"/>
          </w:tcBorders>
          <w:vAlign w:val="bottom"/>
          <w:hideMark/>
        </w:tcPr>
        <w:p w:rsidR="009F4072" w:rsidRDefault="009F4072">
          <w:pPr>
            <w:pStyle w:val="Encabezado"/>
            <w:spacing w:line="252" w:lineRule="auto"/>
            <w:rPr>
              <w:ins w:id="550" w:author="Fe_Mendez" w:date="2017-03-21T14:51:00Z"/>
              <w:rFonts w:eastAsia="Times New Roman"/>
              <w:sz w:val="14"/>
              <w:lang w:val="es-ES_tradnl"/>
            </w:rPr>
          </w:pPr>
          <w:ins w:id="551" w:author="Fe_Mendez" w:date="2017-03-21T14:51:00Z">
            <w:r>
              <w:rPr>
                <w:noProof/>
                <w:lang w:eastAsia="es-PY"/>
              </w:rPr>
              <w:drawing>
                <wp:inline distT="0" distB="0" distL="0" distR="0">
                  <wp:extent cx="1171575" cy="714375"/>
                  <wp:effectExtent l="0" t="0" r="0" b="0"/>
                  <wp:docPr id="1" name="Imagen 1" descr="Nuevo Logo CS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Nuevo Logo CS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ins>
        </w:p>
      </w:tc>
      <w:tc>
        <w:tcPr>
          <w:tcW w:w="7625" w:type="dxa"/>
          <w:tcBorders>
            <w:top w:val="nil"/>
            <w:left w:val="single" w:sz="18" w:space="0" w:color="auto"/>
            <w:bottom w:val="single" w:sz="2" w:space="0" w:color="auto"/>
            <w:right w:val="nil"/>
          </w:tcBorders>
          <w:vAlign w:val="bottom"/>
        </w:tcPr>
        <w:p w:rsidR="009F4072" w:rsidRDefault="009F4072">
          <w:pPr>
            <w:pStyle w:val="Encabezado"/>
            <w:spacing w:line="252" w:lineRule="auto"/>
            <w:jc w:val="center"/>
            <w:rPr>
              <w:ins w:id="552" w:author="Fe_Mendez" w:date="2017-03-21T14:51:00Z"/>
              <w:rFonts w:ascii="Arial Narrow" w:eastAsia="Times New Roman" w:hAnsi="Arial Narrow"/>
              <w:b/>
              <w:bCs/>
              <w:iCs/>
              <w:spacing w:val="40"/>
              <w:sz w:val="36"/>
              <w:szCs w:val="36"/>
              <w:lang w:val="es-ES_tradnl"/>
            </w:rPr>
          </w:pPr>
          <w:ins w:id="553" w:author="Fe_Mendez" w:date="2017-03-21T14:51:00Z">
            <w:r>
              <w:rPr>
                <w:noProof/>
                <w:lang w:eastAsia="es-PY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3976370</wp:posOffset>
                  </wp:positionH>
                  <wp:positionV relativeFrom="paragraph">
                    <wp:posOffset>46355</wp:posOffset>
                  </wp:positionV>
                  <wp:extent cx="809625" cy="304800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0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Narrow" w:hAnsi="Arial Narrow"/>
                <w:b/>
                <w:bCs/>
                <w:iCs/>
                <w:spacing w:val="40"/>
                <w:sz w:val="36"/>
                <w:szCs w:val="36"/>
              </w:rPr>
              <w:t>UNIDAD OPERATIVA DE CONTRATACIONES</w:t>
            </w:r>
          </w:ins>
        </w:p>
        <w:p w:rsidR="009F4072" w:rsidRDefault="009F4072">
          <w:pPr>
            <w:pStyle w:val="Encabezado"/>
            <w:spacing w:line="252" w:lineRule="auto"/>
            <w:jc w:val="center"/>
            <w:rPr>
              <w:ins w:id="554" w:author="Fe_Mendez" w:date="2017-03-21T14:51:00Z"/>
              <w:rFonts w:ascii="Book Antiqua" w:eastAsia="Times New Roman" w:hAnsi="Book Antiqua"/>
              <w:b/>
              <w:sz w:val="16"/>
              <w:szCs w:val="16"/>
              <w:lang w:val="es-ES_tradnl"/>
            </w:rPr>
          </w:pPr>
        </w:p>
      </w:tc>
    </w:tr>
  </w:tbl>
  <w:p w:rsidR="009F4072" w:rsidRDefault="009F407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A13"/>
    <w:multiLevelType w:val="hybridMultilevel"/>
    <w:tmpl w:val="F55C6972"/>
    <w:lvl w:ilvl="0" w:tplc="BB5A23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DB06F5"/>
    <w:multiLevelType w:val="hybridMultilevel"/>
    <w:tmpl w:val="3B382D34"/>
    <w:lvl w:ilvl="0" w:tplc="4D7C0EC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807AD9"/>
    <w:multiLevelType w:val="hybridMultilevel"/>
    <w:tmpl w:val="79508030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000617"/>
    <w:multiLevelType w:val="hybridMultilevel"/>
    <w:tmpl w:val="AA9E0654"/>
    <w:lvl w:ilvl="0" w:tplc="4D7C0EC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_sanabria">
    <w15:presenceInfo w15:providerId="AD" w15:userId="S-1-5-21-1409665217-843723309-1903196958-18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A0"/>
    <w:rsid w:val="000127A0"/>
    <w:rsid w:val="00122F24"/>
    <w:rsid w:val="001C097F"/>
    <w:rsid w:val="003F6DC4"/>
    <w:rsid w:val="005C47E7"/>
    <w:rsid w:val="009E4029"/>
    <w:rsid w:val="009F4072"/>
    <w:rsid w:val="00A01805"/>
    <w:rsid w:val="00A414E4"/>
    <w:rsid w:val="00A71241"/>
    <w:rsid w:val="00AB4548"/>
    <w:rsid w:val="00B33FD5"/>
    <w:rsid w:val="00B836E5"/>
    <w:rsid w:val="00D6145B"/>
    <w:rsid w:val="00DA2F47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qFormat/>
    <w:rsid w:val="009F40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407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F40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4072"/>
    <w:rPr>
      <w:rFonts w:ascii="Calibri" w:eastAsia="Calibri" w:hAnsi="Calibri" w:cs="Times New Roman"/>
    </w:rPr>
  </w:style>
  <w:style w:type="paragraph" w:styleId="Revisin">
    <w:name w:val="Revision"/>
    <w:hidden/>
    <w:uiPriority w:val="99"/>
    <w:semiHidden/>
    <w:rsid w:val="003F6DC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qFormat/>
    <w:rsid w:val="009F40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407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F40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4072"/>
    <w:rPr>
      <w:rFonts w:ascii="Calibri" w:eastAsia="Calibri" w:hAnsi="Calibri" w:cs="Times New Roman"/>
    </w:rPr>
  </w:style>
  <w:style w:type="paragraph" w:styleId="Revisin">
    <w:name w:val="Revision"/>
    <w:hidden/>
    <w:uiPriority w:val="99"/>
    <w:semiHidden/>
    <w:rsid w:val="003F6DC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46C1-D5B3-41DA-8CC0-73CF7E26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914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Fe_Mendez</cp:lastModifiedBy>
  <cp:revision>16</cp:revision>
  <cp:lastPrinted>2017-03-22T10:23:00Z</cp:lastPrinted>
  <dcterms:created xsi:type="dcterms:W3CDTF">2015-09-03T20:23:00Z</dcterms:created>
  <dcterms:modified xsi:type="dcterms:W3CDTF">2017-03-24T14:07:00Z</dcterms:modified>
</cp:coreProperties>
</file>